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bookmarkStart w:id="0" w:name="_GoBack"/>
      <w:bookmarkEnd w:id="0"/>
      <w:r w:rsidRPr="001D0B31">
        <w:rPr>
          <w:b/>
          <w:sz w:val="28"/>
          <w:szCs w:val="32"/>
        </w:rPr>
        <w:t>RANDOMISED EVALUATION OF COVID-19 THERAPY (RECOVERY)</w:t>
      </w:r>
    </w:p>
    <w:p w14:paraId="323B7D0F" w14:textId="77777777" w:rsidR="001D0B31" w:rsidRDefault="001D0B31" w:rsidP="00F123A0"/>
    <w:p w14:paraId="2F398703" w14:textId="7103045D"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r w:rsidR="00FF73D1">
        <w:t xml:space="preserve">low-dose </w:t>
      </w:r>
      <w:r w:rsidR="00FA5EFC">
        <w:t>corticosteroids</w:t>
      </w:r>
      <w:r w:rsidR="00A712BC">
        <w:t xml:space="preserve">, and </w:t>
      </w:r>
      <w:r w:rsidR="00866BCB">
        <w:t>H</w:t>
      </w:r>
      <w:r w:rsidR="004D5E7E">
        <w:t>ydroxy</w:t>
      </w:r>
      <w:r w:rsidR="00A712BC">
        <w:t>chloroquine</w:t>
      </w:r>
      <w:del w:id="1" w:author="Richard Haynes" w:date="2020-10-26T13:05:00Z">
        <w:r w:rsidR="00FA5EFC">
          <w:delText>.</w:delText>
        </w:r>
      </w:del>
      <w:ins w:id="2" w:author="Richard Haynes" w:date="2020-10-26T13:05:00Z">
        <w:r w:rsidR="00194926">
          <w:t xml:space="preserve"> (which has now been done)</w:t>
        </w:r>
        <w:r w:rsidR="00FA5EFC">
          <w:t>. A W</w:t>
        </w:r>
        <w:r w:rsidR="009329DF">
          <w:t>orld Health Organization (W</w:t>
        </w:r>
        <w:r w:rsidR="00FA5EFC">
          <w:t>HO</w:t>
        </w:r>
        <w:r w:rsidR="009329DF">
          <w:t>)</w:t>
        </w:r>
        <w:r w:rsidR="00FA5EFC">
          <w:t xml:space="preserve"> expert group issued broadly similar advice.</w:t>
        </w:r>
      </w:ins>
      <w:r w:rsidR="00194926" w:rsidRPr="00194926">
        <w:t xml:space="preserve"> </w:t>
      </w:r>
      <w:r w:rsidR="00194926">
        <w:t xml:space="preserve">These groups </w:t>
      </w:r>
      <w:r w:rsidR="00194926" w:rsidRPr="00122CA0">
        <w:t xml:space="preserve">also advised that </w:t>
      </w:r>
      <w:r w:rsidR="00194926">
        <w:t>other treatments</w:t>
      </w:r>
      <w:r w:rsidR="00194926" w:rsidRPr="00122CA0">
        <w:t xml:space="preserve"> will soon emerge that require evaluation</w:t>
      </w:r>
      <w:del w:id="3" w:author="Richard Haynes" w:date="2020-10-26T13:05:00Z">
        <w:r w:rsidRPr="00122CA0">
          <w:delText xml:space="preserve">. </w:delText>
        </w:r>
        <w:r w:rsidR="00FA5EFC">
          <w:delText>A W</w:delText>
        </w:r>
        <w:r w:rsidR="009329DF">
          <w:delText>orld Health Organization (W</w:delText>
        </w:r>
        <w:r w:rsidR="00FA5EFC">
          <w:delText>HO</w:delText>
        </w:r>
        <w:r w:rsidR="009329DF">
          <w:delText>)</w:delText>
        </w:r>
        <w:r w:rsidR="00FA5EFC">
          <w:delText xml:space="preserve"> expert group issued broadly similar advice</w:delText>
        </w:r>
      </w:del>
      <w:r w:rsidR="00194926" w:rsidRPr="00122CA0">
        <w:t>.</w:t>
      </w:r>
    </w:p>
    <w:p w14:paraId="4CFD3A68" w14:textId="77777777" w:rsidR="00BE2A71" w:rsidRPr="00122CA0" w:rsidRDefault="00BE2A71" w:rsidP="005C5BA4">
      <w:pPr>
        <w:tabs>
          <w:tab w:val="left" w:pos="3020"/>
        </w:tabs>
      </w:pPr>
    </w:p>
    <w:p w14:paraId="29B68A17" w14:textId="1BCB4FFC"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w:t>
      </w:r>
      <w:r w:rsidR="009E2E39">
        <w:t>patients</w:t>
      </w:r>
      <w:r w:rsidR="009E2E39" w:rsidRPr="00122CA0">
        <w:t xml:space="preserve"> </w:t>
      </w:r>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w:t>
      </w:r>
      <w:r w:rsidR="00AC7482">
        <w:t>a</w:t>
      </w:r>
      <w:r w:rsidR="002E16AE">
        <w:t>zithromycin</w:t>
      </w:r>
      <w:r w:rsidR="00FA0B97">
        <w:t xml:space="preserve"> </w:t>
      </w:r>
      <w:r w:rsidR="00FA0B97" w:rsidRPr="00FA0B97">
        <w:rPr>
          <w:i/>
          <w:iCs/>
        </w:rPr>
        <w:t>vs</w:t>
      </w:r>
      <w:r w:rsidR="00FA0B97">
        <w:t xml:space="preserve"> corticosteroids (children only)</w:t>
      </w:r>
      <w:r w:rsidR="008473B3">
        <w:t xml:space="preserve"> </w:t>
      </w:r>
      <w:r w:rsidR="008473B3">
        <w:rPr>
          <w:i/>
        </w:rPr>
        <w:t xml:space="preserve">vs </w:t>
      </w:r>
      <w:r w:rsidR="008473B3">
        <w:t>intravenous immunoglobulin (children only)</w:t>
      </w:r>
      <w:r w:rsidR="00565936">
        <w:t>. In a factorial design</w:t>
      </w:r>
      <w:r w:rsidR="00B46F68">
        <w:t xml:space="preserve"> (in the UK alone)</w:t>
      </w:r>
      <w:r w:rsidR="00565936">
        <w:t xml:space="preserve">, eligible patients are allocated simultaneously to </w:t>
      </w:r>
      <w:r w:rsidR="004E2570">
        <w:t>n</w:t>
      </w:r>
      <w:r w:rsidR="004E2570" w:rsidRPr="00F51743">
        <w:t>o additional treatment</w:t>
      </w:r>
      <w:r w:rsidR="004E2570" w:rsidRPr="00122CA0">
        <w:t xml:space="preserve"> </w:t>
      </w:r>
      <w:r w:rsidR="004E2570" w:rsidRPr="00F51743">
        <w:rPr>
          <w:i/>
        </w:rPr>
        <w:t>vs</w:t>
      </w:r>
      <w:r w:rsidR="004E2570">
        <w:t xml:space="preserve"> convalescent plasma</w:t>
      </w:r>
      <w:r w:rsidR="00E57E3D">
        <w:t xml:space="preserve"> </w:t>
      </w:r>
      <w:r w:rsidR="00E57E3D">
        <w:rPr>
          <w:i/>
        </w:rPr>
        <w:t>vs</w:t>
      </w:r>
      <w:r w:rsidR="00E57E3D">
        <w:t xml:space="preserve"> synthetic neutralising antibodies</w:t>
      </w:r>
      <w:del w:id="4" w:author="Richard Haynes" w:date="2020-10-26T13:05:00Z">
        <w:r w:rsidR="004E2570">
          <w:delText>.</w:delText>
        </w:r>
      </w:del>
      <w:ins w:id="5" w:author="Richard Haynes" w:date="2020-10-26T13:05:00Z">
        <w:r w:rsidR="00194926">
          <w:t xml:space="preserve"> (REGN-COV2)</w:t>
        </w:r>
        <w:r w:rsidR="004E2570">
          <w:t xml:space="preserve">. </w:t>
        </w:r>
        <w:r w:rsidR="0076482B">
          <w:t xml:space="preserve">Separately, all participants </w:t>
        </w:r>
        <w:r w:rsidR="00194926">
          <w:t xml:space="preserve">aged 18 years or older </w:t>
        </w:r>
        <w:r w:rsidR="0076482B">
          <w:t xml:space="preserve">will be allocated to either aspirin </w:t>
        </w:r>
        <w:r w:rsidR="0076482B">
          <w:rPr>
            <w:i/>
          </w:rPr>
          <w:t xml:space="preserve">vs </w:t>
        </w:r>
        <w:r w:rsidR="0076482B">
          <w:t>control.</w:t>
        </w:r>
      </w:ins>
      <w:r w:rsidR="0076482B">
        <w:t xml:space="preserve"> </w:t>
      </w:r>
      <w:r w:rsidR="00AC6D9C" w:rsidRPr="0076482B">
        <w:t>The</w:t>
      </w:r>
      <w:r w:rsidR="00AC6D9C">
        <w:t xml:space="preserve"> study allows a </w:t>
      </w:r>
      <w:r w:rsidR="00565936">
        <w:t xml:space="preserve">subsequent </w:t>
      </w:r>
      <w:r w:rsidR="00AC6D9C">
        <w:t xml:space="preserve">randomisation for patients with progressive COVID-19 (evidence of hyper-inflammatory state): No additional </w:t>
      </w:r>
      <w:r w:rsidR="00AC6D9C" w:rsidRPr="002E16AE">
        <w:t xml:space="preserve">treatment </w:t>
      </w:r>
      <w:r w:rsidR="00AC6D9C" w:rsidRPr="002E16AE">
        <w:rPr>
          <w:i/>
        </w:rPr>
        <w:t>vs</w:t>
      </w:r>
      <w:r w:rsidR="00AC6D9C" w:rsidRPr="002E16AE">
        <w:t xml:space="preserve"> </w:t>
      </w:r>
      <w:r w:rsidR="00AC7482">
        <w:t>t</w:t>
      </w:r>
      <w:r w:rsidR="00AC6D9C" w:rsidRPr="002E16AE">
        <w:t>ocilizumab</w:t>
      </w:r>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5ADC53D2" w14:textId="77777777" w:rsidR="00122CA0" w:rsidRPr="00FF73D1" w:rsidRDefault="00122CA0" w:rsidP="00F123A0"/>
    <w:p w14:paraId="5188735C" w14:textId="77777777"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2E270A">
        <w:rPr>
          <w:iCs/>
        </w:rPr>
        <w:t xml:space="preserve">Regardless, follow-up will continue for all randomised participants, including those previously assigned to trial arms that are modified or ceased. </w:t>
      </w:r>
      <w:r w:rsidR="003D4AC6" w:rsidRPr="009B2D72">
        <w:t>N</w:t>
      </w:r>
      <w:r w:rsidR="00F51743" w:rsidRPr="009B2D72">
        <w:t>ew trial arms can be added as evidence emerges that other candidate therapeutics should be evaluated.</w:t>
      </w:r>
      <w:r w:rsidR="002E270A">
        <w:t xml:space="preserve"> </w:t>
      </w:r>
    </w:p>
    <w:p w14:paraId="7ABE629D" w14:textId="77777777" w:rsidR="00122CA0" w:rsidRPr="00F17D9C" w:rsidRDefault="00122CA0" w:rsidP="00F123A0"/>
    <w:p w14:paraId="74DA2B33" w14:textId="77777777"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xml:space="preserve">. Additional information on longer term outcomes may be collected through review of medical records or linkage to medical databases </w:t>
      </w:r>
      <w:r w:rsidR="00B46F68">
        <w:t>where available (</w:t>
      </w:r>
      <w:r>
        <w:t>such as those managed by NHS Digital and equivalent organisations in the devolved nations</w:t>
      </w:r>
      <w:r w:rsidR="00B46F68">
        <w:t>)</w:t>
      </w:r>
      <w:r>
        <w:t>.</w:t>
      </w:r>
      <w:r w:rsidR="002E270A">
        <w:t xml:space="preserve"> </w:t>
      </w:r>
    </w:p>
    <w:p w14:paraId="70B841A1" w14:textId="77777777" w:rsidR="00125C3C" w:rsidRPr="00122CA0" w:rsidRDefault="00125C3C" w:rsidP="00F123A0"/>
    <w:p w14:paraId="67BAB24D" w14:textId="77777777"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timepoint and may be </w:t>
      </w:r>
      <w:r w:rsidRPr="00407D6E">
        <w:t>ascertained by contacting participants in person, by phone or electronically, or by review o</w:t>
      </w:r>
      <w:r>
        <w:t>f medical records and databases</w:t>
      </w:r>
      <w:r w:rsidRPr="00407D6E">
        <w:t>.</w:t>
      </w:r>
    </w:p>
    <w:p w14:paraId="005714B6" w14:textId="77777777" w:rsidR="00FC1494" w:rsidRPr="00122CA0" w:rsidRDefault="00FC1494" w:rsidP="00F123A0"/>
    <w:p w14:paraId="27C22A57" w14:textId="77777777" w:rsidR="00122CA0" w:rsidRDefault="00F51743" w:rsidP="00730B6B">
      <w:pPr>
        <w:pStyle w:val="CommentText"/>
      </w:pPr>
      <w:r>
        <w:rPr>
          <w:b/>
        </w:rPr>
        <w:lastRenderedPageBreak/>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r w:rsidR="00EC1FE7">
        <w:t>s</w:t>
      </w:r>
      <w:r w:rsidR="004B76CB">
        <w:t xml:space="preserve"> </w:t>
      </w:r>
      <w:r w:rsidR="000F5D4C" w:rsidRPr="00935BA5">
        <w:rPr>
          <w:szCs w:val="22"/>
        </w:rPr>
        <w:t>(e</w:t>
      </w:r>
      <w:r w:rsidR="000214A6">
        <w:rPr>
          <w:szCs w:val="22"/>
        </w:rPr>
        <w:t>.</w:t>
      </w:r>
      <w:r w:rsidR="000F5D4C" w:rsidRPr="00935BA5">
        <w:rPr>
          <w:szCs w:val="22"/>
        </w:rPr>
        <w:t>g</w:t>
      </w:r>
      <w:r w:rsidR="000214A6">
        <w:rPr>
          <w:szCs w:val="22"/>
        </w:rPr>
        <w:t>.</w:t>
      </w:r>
      <w:r w:rsidR="000F5D4C" w:rsidRPr="00935BA5">
        <w:rPr>
          <w:szCs w:val="22"/>
        </w:rPr>
        <w:t>,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5EDF0321" w14:textId="77777777" w:rsidR="00727F60" w:rsidRPr="00F17D9C" w:rsidRDefault="00727F60" w:rsidP="00F123A0"/>
    <w:p w14:paraId="2C87E1B4" w14:textId="77777777" w:rsidR="00125C3C" w:rsidRDefault="00125C3C" w:rsidP="00F123A0">
      <w:r w:rsidRPr="3199C3A4">
        <w:rPr>
          <w:b/>
        </w:rPr>
        <w:t>Numbers to be randomised:</w:t>
      </w:r>
      <w:r>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Default="00125C3C" w:rsidP="00F123A0"/>
    <w:p w14:paraId="0907F4F8" w14:textId="77777777"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114D96DA" w14:textId="77777777" w:rsidR="00125C3C" w:rsidRPr="00122CA0" w:rsidRDefault="00125C3C" w:rsidP="00F123A0"/>
    <w:p w14:paraId="68A0EAFB" w14:textId="77777777"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Default="000938A2" w:rsidP="00F123A0"/>
    <w:p w14:paraId="05E9CD0B" w14:textId="77777777" w:rsidR="00081F42" w:rsidRPr="00F123A0" w:rsidRDefault="00081F42" w:rsidP="00F123A0">
      <w:pPr>
        <w:rPr>
          <w:b/>
        </w:rPr>
      </w:pPr>
      <w:bookmarkStart w:id="6" w:name="Signature_Page"/>
      <w:bookmarkStart w:id="7" w:name="bookmark0"/>
      <w:bookmarkStart w:id="8" w:name="_Toc481775678"/>
      <w:bookmarkStart w:id="9" w:name="_Toc224989188"/>
      <w:bookmarkStart w:id="10" w:name="_Toc225045458"/>
      <w:bookmarkStart w:id="11" w:name="_Toc224989189"/>
      <w:bookmarkStart w:id="12" w:name="_Toc225045459"/>
      <w:bookmarkStart w:id="13" w:name="_Toc221331249"/>
      <w:bookmarkStart w:id="14" w:name="_Toc221335981"/>
      <w:bookmarkStart w:id="15" w:name="_Toc221338335"/>
      <w:bookmarkStart w:id="16" w:name="_Toc221338499"/>
      <w:bookmarkStart w:id="17" w:name="_Toc221348619"/>
      <w:bookmarkStart w:id="18" w:name="_Toc221349005"/>
      <w:bookmarkStart w:id="19" w:name="_Toc221426484"/>
      <w:bookmarkStart w:id="20" w:name="_Toc221505606"/>
      <w:bookmarkStart w:id="21" w:name="_Toc221505992"/>
      <w:bookmarkStart w:id="22" w:name="_Toc221506184"/>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F123A0">
        <w:rPr>
          <w:b/>
        </w:rPr>
        <w:t xml:space="preserve">To enquire about the trial, contact the </w:t>
      </w:r>
      <w:r w:rsidR="004B76CB" w:rsidRPr="00F123A0">
        <w:rPr>
          <w:b/>
        </w:rPr>
        <w:t xml:space="preserve">RECOVERY Central Coordinating </w:t>
      </w:r>
      <w:r w:rsidRPr="00F123A0">
        <w:rPr>
          <w:b/>
        </w:rPr>
        <w:t>Office</w:t>
      </w:r>
    </w:p>
    <w:p w14:paraId="756BC1B0" w14:textId="1F79869D" w:rsidR="00081F42" w:rsidRDefault="00081F42"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938A2" w:rsidRPr="00265B14" w14:paraId="45025E88" w14:textId="77777777" w:rsidTr="000938A2">
        <w:trPr>
          <w:del w:id="23" w:author="Richard Haynes" w:date="2020-10-26T13:05:00Z"/>
        </w:trPr>
        <w:tc>
          <w:tcPr>
            <w:tcW w:w="9855" w:type="dxa"/>
            <w:shd w:val="clear" w:color="auto" w:fill="auto"/>
          </w:tcPr>
          <w:p w14:paraId="61C8351C" w14:textId="77777777" w:rsidR="000938A2" w:rsidRPr="00265B14" w:rsidRDefault="004B76CB" w:rsidP="00F123A0">
            <w:pPr>
              <w:jc w:val="center"/>
              <w:rPr>
                <w:del w:id="24" w:author="Richard Haynes" w:date="2020-10-26T13:05:00Z"/>
              </w:rPr>
            </w:pPr>
            <w:del w:id="25" w:author="Richard Haynes" w:date="2020-10-26T13:05:00Z">
              <w:r w:rsidRPr="00265B14">
                <w:delText xml:space="preserve">RECOVERY </w:delText>
              </w:r>
              <w:r w:rsidR="000938A2" w:rsidRPr="00265B14">
                <w:delText xml:space="preserve">Central </w:delText>
              </w:r>
              <w:r w:rsidRPr="00265B14">
                <w:delText xml:space="preserve">Coordinating </w:delText>
              </w:r>
              <w:r w:rsidR="000938A2" w:rsidRPr="00265B14">
                <w:delText>Office</w:delText>
              </w:r>
              <w:r w:rsidR="00081F42" w:rsidRPr="00265B14">
                <w:delText>:</w:delText>
              </w:r>
            </w:del>
          </w:p>
          <w:p w14:paraId="58AA66B6" w14:textId="77777777" w:rsidR="00081F42" w:rsidRPr="00265B14" w:rsidRDefault="004B76CB" w:rsidP="00F123A0">
            <w:pPr>
              <w:jc w:val="center"/>
              <w:rPr>
                <w:del w:id="26" w:author="Richard Haynes" w:date="2020-10-26T13:05:00Z"/>
              </w:rPr>
            </w:pPr>
            <w:del w:id="27" w:author="Richard Haynes" w:date="2020-10-26T13:05:00Z">
              <w:r w:rsidRPr="00265B14">
                <w:delText>Nuffield Department of Population Health</w:delText>
              </w:r>
            </w:del>
          </w:p>
          <w:p w14:paraId="1C333168" w14:textId="77777777" w:rsidR="004B76CB" w:rsidRPr="00265B14" w:rsidRDefault="004B76CB" w:rsidP="00F123A0">
            <w:pPr>
              <w:jc w:val="center"/>
              <w:rPr>
                <w:del w:id="28" w:author="Richard Haynes" w:date="2020-10-26T13:05:00Z"/>
              </w:rPr>
            </w:pPr>
            <w:del w:id="29" w:author="Richard Haynes" w:date="2020-10-26T13:05:00Z">
              <w:r w:rsidRPr="00265B14">
                <w:delText>Richard Doll Building</w:delText>
              </w:r>
            </w:del>
          </w:p>
          <w:p w14:paraId="72FB1BB9" w14:textId="77777777" w:rsidR="004B76CB" w:rsidRPr="00265B14" w:rsidRDefault="004B76CB" w:rsidP="00F123A0">
            <w:pPr>
              <w:jc w:val="center"/>
              <w:rPr>
                <w:del w:id="30" w:author="Richard Haynes" w:date="2020-10-26T13:05:00Z"/>
              </w:rPr>
            </w:pPr>
            <w:del w:id="31" w:author="Richard Haynes" w:date="2020-10-26T13:05:00Z">
              <w:r w:rsidRPr="00265B14">
                <w:delText>Old Road Campus</w:delText>
              </w:r>
            </w:del>
          </w:p>
          <w:p w14:paraId="26638A36" w14:textId="77777777" w:rsidR="004B76CB" w:rsidRPr="00265B14" w:rsidRDefault="004B76CB" w:rsidP="00F123A0">
            <w:pPr>
              <w:jc w:val="center"/>
              <w:rPr>
                <w:del w:id="32" w:author="Richard Haynes" w:date="2020-10-26T13:05:00Z"/>
              </w:rPr>
            </w:pPr>
            <w:del w:id="33" w:author="Richard Haynes" w:date="2020-10-26T13:05:00Z">
              <w:r w:rsidRPr="00265B14">
                <w:delText>Roosevelt Drive</w:delText>
              </w:r>
            </w:del>
          </w:p>
          <w:p w14:paraId="53B9F2C9" w14:textId="77777777" w:rsidR="004B76CB" w:rsidRPr="00265B14" w:rsidRDefault="004B76CB" w:rsidP="00F123A0">
            <w:pPr>
              <w:jc w:val="center"/>
              <w:rPr>
                <w:del w:id="34" w:author="Richard Haynes" w:date="2020-10-26T13:05:00Z"/>
              </w:rPr>
            </w:pPr>
            <w:del w:id="35" w:author="Richard Haynes" w:date="2020-10-26T13:05:00Z">
              <w:r w:rsidRPr="00265B14">
                <w:delText>Oxford OX3 7LF</w:delText>
              </w:r>
            </w:del>
          </w:p>
          <w:p w14:paraId="1FA3F990" w14:textId="77777777" w:rsidR="004B76CB" w:rsidRPr="00265B14" w:rsidRDefault="004B76CB" w:rsidP="00F123A0">
            <w:pPr>
              <w:jc w:val="center"/>
              <w:rPr>
                <w:del w:id="36" w:author="Richard Haynes" w:date="2020-10-26T13:05:00Z"/>
              </w:rPr>
            </w:pPr>
            <w:del w:id="37" w:author="Richard Haynes" w:date="2020-10-26T13:05:00Z">
              <w:r w:rsidRPr="00265B14">
                <w:delText>United Kingdom</w:delText>
              </w:r>
            </w:del>
          </w:p>
          <w:p w14:paraId="70A9DC68" w14:textId="77777777" w:rsidR="00081F42" w:rsidRPr="00265B14" w:rsidRDefault="00081F42" w:rsidP="00F123A0">
            <w:pPr>
              <w:jc w:val="center"/>
              <w:rPr>
                <w:del w:id="38" w:author="Richard Haynes" w:date="2020-10-26T13:05:00Z"/>
              </w:rPr>
            </w:pPr>
          </w:p>
          <w:p w14:paraId="3F796C7B" w14:textId="77777777" w:rsidR="000938A2" w:rsidRPr="00192DA9" w:rsidRDefault="000938A2" w:rsidP="00F123A0">
            <w:pPr>
              <w:jc w:val="center"/>
              <w:rPr>
                <w:del w:id="39" w:author="Richard Haynes" w:date="2020-10-26T13:05:00Z"/>
                <w:lang w:val="fr-FR"/>
              </w:rPr>
            </w:pPr>
            <w:del w:id="40" w:author="Richard Haynes" w:date="2020-10-26T13:05:00Z">
              <w:r w:rsidRPr="00192DA9">
                <w:rPr>
                  <w:lang w:val="fr-FR"/>
                </w:rPr>
                <w:delText xml:space="preserve">Tel: </w:delText>
              </w:r>
              <w:r w:rsidR="00834413" w:rsidRPr="00192DA9">
                <w:rPr>
                  <w:lang w:val="fr-FR"/>
                </w:rPr>
                <w:delText>0800 1385451</w:delText>
              </w:r>
            </w:del>
          </w:p>
          <w:p w14:paraId="30437756" w14:textId="77777777" w:rsidR="00081F42" w:rsidRPr="00192DA9" w:rsidRDefault="000938A2" w:rsidP="00F123A0">
            <w:pPr>
              <w:jc w:val="center"/>
              <w:rPr>
                <w:del w:id="41" w:author="Richard Haynes" w:date="2020-10-26T13:05:00Z"/>
                <w:lang w:val="fr-FR"/>
              </w:rPr>
            </w:pPr>
            <w:del w:id="42" w:author="Richard Haynes" w:date="2020-10-26T13:05:00Z">
              <w:r w:rsidRPr="00192DA9">
                <w:rPr>
                  <w:lang w:val="fr-FR"/>
                </w:rPr>
                <w:delText>Email:</w:delText>
              </w:r>
              <w:r w:rsidR="000B1A0B" w:rsidRPr="00192DA9">
                <w:rPr>
                  <w:lang w:val="fr-FR"/>
                </w:rPr>
                <w:delText xml:space="preserve"> recoverytrial@ndph.ox.ac.uk</w:delText>
              </w:r>
            </w:del>
          </w:p>
          <w:p w14:paraId="2745F11D" w14:textId="77777777" w:rsidR="00081F42" w:rsidRPr="00192DA9" w:rsidRDefault="00081F42" w:rsidP="00F123A0">
            <w:pPr>
              <w:jc w:val="center"/>
              <w:rPr>
                <w:del w:id="43" w:author="Richard Haynes" w:date="2020-10-26T13:05:00Z"/>
                <w:lang w:val="fr-FR"/>
              </w:rPr>
            </w:pPr>
          </w:p>
          <w:p w14:paraId="413FBB54" w14:textId="77777777" w:rsidR="006520D5" w:rsidRPr="00265B14" w:rsidRDefault="000938A2" w:rsidP="00565936">
            <w:pPr>
              <w:jc w:val="center"/>
              <w:rPr>
                <w:del w:id="44" w:author="Richard Haynes" w:date="2020-10-26T13:05:00Z"/>
              </w:rPr>
            </w:pPr>
            <w:del w:id="45" w:author="Richard Haynes" w:date="2020-10-26T13:05:00Z">
              <w:r w:rsidRPr="00F123A0">
                <w:rPr>
                  <w:color w:val="000000" w:themeColor="text1"/>
                </w:rPr>
                <w:delText>Website:</w:delText>
              </w:r>
              <w:r w:rsidR="00F123A0">
                <w:rPr>
                  <w:color w:val="000000" w:themeColor="text1"/>
                </w:rPr>
                <w:delText xml:space="preserve"> </w:delText>
              </w:r>
              <w:r w:rsidR="00020477">
                <w:fldChar w:fldCharType="begin"/>
              </w:r>
              <w:r w:rsidR="00020477">
                <w:delInstrText xml:space="preserve"> HYPERLINK "http://www.recoverytrial.net" </w:delInstrText>
              </w:r>
              <w:r w:rsidR="00020477">
                <w:fldChar w:fldCharType="separate"/>
              </w:r>
              <w:r w:rsidR="00F123A0" w:rsidRPr="00A12097">
                <w:rPr>
                  <w:rStyle w:val="Hyperlink"/>
                  <w:rFonts w:cs="Arial"/>
                </w:rPr>
                <w:delText>www.recoverytrial.net</w:delText>
              </w:r>
              <w:r w:rsidR="00020477">
                <w:rPr>
                  <w:rStyle w:val="Hyperlink"/>
                  <w:rFonts w:cs="Arial"/>
                </w:rPr>
                <w:fldChar w:fldCharType="end"/>
              </w:r>
            </w:del>
          </w:p>
        </w:tc>
      </w:tr>
    </w:tbl>
    <w:p w14:paraId="1ADCCA37" w14:textId="509D918E" w:rsidR="00112A25" w:rsidRPr="00265B14" w:rsidRDefault="00112A25" w:rsidP="00112A25">
      <w:pPr>
        <w:jc w:val="left"/>
        <w:rPr>
          <w:ins w:id="46" w:author="Richard Haynes" w:date="2020-10-26T13:05:00Z"/>
        </w:rPr>
      </w:pPr>
      <w:ins w:id="47" w:author="Richard Haynes" w:date="2020-10-26T13:05:00Z">
        <w:r w:rsidRPr="00265B14">
          <w:t>Nuffield Department of Population Health</w:t>
        </w:r>
        <w:r>
          <w:t xml:space="preserve">, </w:t>
        </w:r>
        <w:r w:rsidRPr="00265B14">
          <w:t>Richard Doll Building</w:t>
        </w:r>
        <w:r>
          <w:t xml:space="preserve">, </w:t>
        </w:r>
        <w:r w:rsidRPr="00265B14">
          <w:t>Old Road Campus</w:t>
        </w:r>
        <w:r>
          <w:t>,</w:t>
        </w:r>
      </w:ins>
    </w:p>
    <w:p w14:paraId="244883DA" w14:textId="34F0DC94" w:rsidR="00112A25" w:rsidRPr="00265B14" w:rsidRDefault="00112A25" w:rsidP="00112A25">
      <w:pPr>
        <w:jc w:val="left"/>
        <w:rPr>
          <w:ins w:id="48" w:author="Richard Haynes" w:date="2020-10-26T13:05:00Z"/>
        </w:rPr>
      </w:pPr>
      <w:ins w:id="49" w:author="Richard Haynes" w:date="2020-10-26T13:05:00Z">
        <w:r w:rsidRPr="00265B14">
          <w:t>Roosevelt Drive</w:t>
        </w:r>
        <w:r>
          <w:t xml:space="preserve">, </w:t>
        </w:r>
        <w:r w:rsidRPr="00265B14">
          <w:t>Oxford OX3 7LF</w:t>
        </w:r>
        <w:r>
          <w:t xml:space="preserve">, </w:t>
        </w:r>
        <w:r w:rsidRPr="00265B14">
          <w:t>United Kingdom</w:t>
        </w:r>
      </w:ins>
    </w:p>
    <w:p w14:paraId="0CF701AA" w14:textId="77777777" w:rsidR="00112A25" w:rsidRPr="00265B14" w:rsidRDefault="00112A25" w:rsidP="00112A25">
      <w:pPr>
        <w:jc w:val="left"/>
        <w:rPr>
          <w:ins w:id="50" w:author="Richard Haynes" w:date="2020-10-26T13:05:00Z"/>
        </w:rPr>
      </w:pPr>
    </w:p>
    <w:p w14:paraId="7B078476" w14:textId="77777777" w:rsidR="00112A25" w:rsidRPr="00192DA9" w:rsidRDefault="00112A25" w:rsidP="00112A25">
      <w:pPr>
        <w:jc w:val="left"/>
        <w:rPr>
          <w:ins w:id="51" w:author="Richard Haynes" w:date="2020-10-26T13:05:00Z"/>
          <w:lang w:val="fr-FR"/>
        </w:rPr>
      </w:pPr>
      <w:ins w:id="52" w:author="Richard Haynes" w:date="2020-10-26T13:05:00Z">
        <w:r w:rsidRPr="00192DA9">
          <w:rPr>
            <w:lang w:val="fr-FR"/>
          </w:rPr>
          <w:t>Tel: 0800 1385451</w:t>
        </w:r>
      </w:ins>
    </w:p>
    <w:p w14:paraId="6A719B6D" w14:textId="68B33F16" w:rsidR="00112A25" w:rsidRPr="00192DA9" w:rsidRDefault="00112A25" w:rsidP="00112A25">
      <w:pPr>
        <w:jc w:val="left"/>
        <w:rPr>
          <w:ins w:id="53" w:author="Richard Haynes" w:date="2020-10-26T13:05:00Z"/>
          <w:lang w:val="fr-FR"/>
        </w:rPr>
      </w:pPr>
      <w:ins w:id="54" w:author="Richard Haynes" w:date="2020-10-26T13:05:00Z">
        <w:r w:rsidRPr="00192DA9">
          <w:rPr>
            <w:lang w:val="fr-FR"/>
          </w:rPr>
          <w:lastRenderedPageBreak/>
          <w:t>E</w:t>
        </w:r>
        <w:r w:rsidR="00C33BC1">
          <w:rPr>
            <w:lang w:val="fr-FR"/>
          </w:rPr>
          <w:t>-</w:t>
        </w:r>
        <w:r w:rsidRPr="00192DA9">
          <w:rPr>
            <w:lang w:val="fr-FR"/>
          </w:rPr>
          <w:t>mail: recoverytrial@ndph.ox.ac.uk</w:t>
        </w:r>
      </w:ins>
    </w:p>
    <w:p w14:paraId="2364887B" w14:textId="77777777" w:rsidR="00112A25" w:rsidRPr="00192DA9" w:rsidRDefault="00112A25" w:rsidP="00112A25">
      <w:pPr>
        <w:jc w:val="center"/>
        <w:rPr>
          <w:ins w:id="55" w:author="Richard Haynes" w:date="2020-10-26T13:05:00Z"/>
          <w:lang w:val="fr-FR"/>
        </w:rPr>
      </w:pPr>
    </w:p>
    <w:p w14:paraId="142DEBBC" w14:textId="62D48F07" w:rsidR="00112A25" w:rsidRDefault="00112A25" w:rsidP="00112A25">
      <w:pPr>
        <w:rPr>
          <w:ins w:id="56" w:author="Richard Haynes" w:date="2020-10-26T13:05:00Z"/>
        </w:rPr>
      </w:pPr>
      <w:ins w:id="57" w:author="Richard Haynes" w:date="2020-10-26T13:05:00Z">
        <w:r w:rsidRPr="00F123A0">
          <w:rPr>
            <w:color w:val="000000" w:themeColor="text1"/>
          </w:rPr>
          <w:t>Website:</w:t>
        </w:r>
        <w:r>
          <w:rPr>
            <w:color w:val="000000" w:themeColor="text1"/>
          </w:rPr>
          <w:t xml:space="preserve"> </w:t>
        </w:r>
        <w:r w:rsidR="00020477">
          <w:fldChar w:fldCharType="begin"/>
        </w:r>
        <w:r w:rsidR="00020477">
          <w:instrText xml:space="preserve"> HYPERLINK "http://www.recoverytrial.net" </w:instrText>
        </w:r>
        <w:r w:rsidR="00020477">
          <w:fldChar w:fldCharType="separate"/>
        </w:r>
        <w:r w:rsidRPr="00A12097">
          <w:rPr>
            <w:rStyle w:val="Hyperlink"/>
            <w:rFonts w:cs="Arial"/>
          </w:rPr>
          <w:t>www.recoverytrial.net</w:t>
        </w:r>
        <w:r w:rsidR="00020477">
          <w:rPr>
            <w:rStyle w:val="Hyperlink"/>
            <w:rFonts w:cs="Arial"/>
          </w:rPr>
          <w:fldChar w:fldCharType="end"/>
        </w:r>
      </w:ins>
    </w:p>
    <w:p w14:paraId="6863B86D" w14:textId="1A62F8EF" w:rsidR="00112A25" w:rsidRPr="00112A25" w:rsidRDefault="00112A25" w:rsidP="00112A25">
      <w:pPr>
        <w:rPr>
          <w:ins w:id="58" w:author="Richard Haynes" w:date="2020-10-26T13:05:00Z"/>
        </w:rPr>
      </w:pPr>
      <w:ins w:id="59" w:author="Richard Haynes" w:date="2020-10-26T13:05:00Z">
        <w:r w:rsidRPr="00F123A0">
          <w:rPr>
            <w:b/>
          </w:rPr>
          <w:t>To enquire about the trial</w:t>
        </w:r>
        <w:r>
          <w:rPr>
            <w:b/>
          </w:rPr>
          <w:t xml:space="preserve"> outside of the UK</w:t>
        </w:r>
        <w:r w:rsidRPr="00F123A0">
          <w:rPr>
            <w:b/>
          </w:rPr>
          <w:t xml:space="preserve">, contact the </w:t>
        </w:r>
        <w:r>
          <w:rPr>
            <w:b/>
          </w:rPr>
          <w:t xml:space="preserve">relevant Clinical Trial Units </w:t>
        </w:r>
        <w:r w:rsidRPr="00112A25">
          <w:t>(see section 10)</w:t>
        </w:r>
      </w:ins>
    </w:p>
    <w:p w14:paraId="0DFBAC2D" w14:textId="77777777" w:rsidR="000E63CC" w:rsidRPr="00265B14" w:rsidRDefault="000E63CC" w:rsidP="00F123A0"/>
    <w:p w14:paraId="0B08E98E" w14:textId="77777777" w:rsidR="00122CA0" w:rsidRPr="00F123A0" w:rsidRDefault="00081F42" w:rsidP="00F123A0">
      <w:pPr>
        <w:rPr>
          <w:b/>
        </w:rPr>
      </w:pPr>
      <w:r w:rsidRPr="00F123A0">
        <w:rPr>
          <w:b/>
        </w:rPr>
        <w:t>To RANDOMISE a patient, visit: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81F42" w:rsidRPr="0076144A" w14:paraId="3411DD2A" w14:textId="77777777" w:rsidTr="00081F42">
        <w:tc>
          <w:tcPr>
            <w:tcW w:w="9855" w:type="dxa"/>
            <w:shd w:val="clear" w:color="auto" w:fill="auto"/>
          </w:tcPr>
          <w:p w14:paraId="6FF4B0B1" w14:textId="77777777" w:rsidR="00081F42" w:rsidRPr="0076144A" w:rsidRDefault="00081F42" w:rsidP="00F123A0"/>
          <w:p w14:paraId="192B7AC7" w14:textId="77777777" w:rsidR="00081F42" w:rsidRPr="0076144A" w:rsidRDefault="004B76CB" w:rsidP="002E270A">
            <w:pPr>
              <w:jc w:val="center"/>
            </w:pPr>
            <w:r w:rsidRPr="0076144A">
              <w:rPr>
                <w:color w:val="000000" w:themeColor="text1"/>
                <w:sz w:val="28"/>
              </w:rPr>
              <w:t xml:space="preserve">Website: </w:t>
            </w:r>
            <w:hyperlink r:id="rId12" w:history="1">
              <w:r w:rsidR="0076144A" w:rsidRPr="0076144A">
                <w:rPr>
                  <w:rStyle w:val="Hyperlink"/>
                  <w:sz w:val="28"/>
                </w:rPr>
                <w:t>www.recoverytrial.net</w:t>
              </w:r>
            </w:hyperlink>
          </w:p>
        </w:tc>
      </w:tr>
    </w:tbl>
    <w:p w14:paraId="4C2C2096" w14:textId="77777777" w:rsidR="00540CF5" w:rsidRPr="00265B14" w:rsidRDefault="00540CF5" w:rsidP="00540CF5">
      <w:pPr>
        <w:rPr>
          <w:rPrChange w:id="60" w:author="Richard Haynes" w:date="2020-10-26T13:05:00Z">
            <w:rPr>
              <w:b/>
            </w:rPr>
          </w:rPrChange>
        </w:rPr>
        <w:pPrChange w:id="61" w:author="Richard Haynes" w:date="2020-10-26T13:05:00Z">
          <w:pPr>
            <w:autoSpaceDE/>
            <w:autoSpaceDN/>
            <w:adjustRightInd/>
            <w:contextualSpacing w:val="0"/>
            <w:jc w:val="left"/>
          </w:pPr>
        </w:pPrChange>
      </w:pPr>
    </w:p>
    <w:p w14:paraId="3CEC2FAE" w14:textId="77777777" w:rsidR="000F3793" w:rsidRDefault="000F3793">
      <w:pPr>
        <w:autoSpaceDE/>
        <w:autoSpaceDN/>
        <w:adjustRightInd/>
        <w:contextualSpacing w:val="0"/>
        <w:jc w:val="left"/>
        <w:rPr>
          <w:b/>
        </w:rPr>
      </w:pPr>
      <w:r>
        <w:rPr>
          <w:b/>
        </w:rPr>
        <w:br w:type="page"/>
      </w:r>
    </w:p>
    <w:p w14:paraId="4BEDE90C" w14:textId="77777777" w:rsidR="004B65DD" w:rsidRPr="0076144A" w:rsidRDefault="004B65DD" w:rsidP="002E270A">
      <w:pPr>
        <w:autoSpaceDE/>
        <w:autoSpaceDN/>
        <w:adjustRightInd/>
        <w:contextualSpacing w:val="0"/>
        <w:jc w:val="left"/>
        <w:rPr>
          <w:b/>
        </w:rPr>
      </w:pPr>
      <w:r w:rsidRPr="0076144A">
        <w:rPr>
          <w:b/>
        </w:rPr>
        <w:lastRenderedPageBreak/>
        <w:t>Table of contents</w:t>
      </w:r>
    </w:p>
    <w:p w14:paraId="06F15928" w14:textId="77777777" w:rsidR="0003198C" w:rsidRDefault="004B65DD">
      <w:pPr>
        <w:pStyle w:val="TOC1"/>
        <w:rPr>
          <w:del w:id="62" w:author="Richard Haynes" w:date="2020-10-26T13:05:00Z"/>
          <w:rFonts w:asciiTheme="minorHAnsi" w:hAnsiTheme="minorHAnsi" w:cstheme="minorBidi"/>
          <w:b w:val="0"/>
          <w:caps w:val="0"/>
          <w:noProof/>
          <w:color w:val="auto"/>
          <w:sz w:val="22"/>
          <w:szCs w:val="22"/>
        </w:rPr>
      </w:pPr>
      <w:del w:id="63" w:author="Richard Haynes" w:date="2020-10-26T13:05:00Z">
        <w:r w:rsidRPr="00734153">
          <w:rPr>
            <w:bCs/>
          </w:rPr>
          <w:fldChar w:fldCharType="begin"/>
        </w:r>
        <w:r w:rsidRPr="00734153">
          <w:delInstrText xml:space="preserve"> TOC \o "1-4" \t "Caption,2" </w:delInstrText>
        </w:r>
        <w:r w:rsidRPr="00734153">
          <w:rPr>
            <w:bCs/>
          </w:rPr>
          <w:fldChar w:fldCharType="separate"/>
        </w:r>
        <w:r w:rsidR="0003198C" w:rsidRPr="00807427">
          <w:rPr>
            <w:rFonts w:cs="Times New Roman"/>
            <w:noProof/>
          </w:rPr>
          <w:delText>1</w:delText>
        </w:r>
        <w:r w:rsidR="0003198C">
          <w:rPr>
            <w:rFonts w:asciiTheme="minorHAnsi" w:hAnsiTheme="minorHAnsi" w:cstheme="minorBidi"/>
            <w:b w:val="0"/>
            <w:caps w:val="0"/>
            <w:noProof/>
            <w:color w:val="auto"/>
            <w:sz w:val="22"/>
            <w:szCs w:val="22"/>
          </w:rPr>
          <w:tab/>
        </w:r>
        <w:r w:rsidR="0003198C">
          <w:rPr>
            <w:noProof/>
          </w:rPr>
          <w:delText>BACKGROUND AND RATIONALE</w:delText>
        </w:r>
        <w:r w:rsidR="0003198C">
          <w:rPr>
            <w:noProof/>
          </w:rPr>
          <w:tab/>
        </w:r>
        <w:r w:rsidR="0003198C">
          <w:rPr>
            <w:noProof/>
          </w:rPr>
          <w:fldChar w:fldCharType="begin"/>
        </w:r>
        <w:r w:rsidR="0003198C">
          <w:rPr>
            <w:noProof/>
          </w:rPr>
          <w:delInstrText xml:space="preserve"> PAGEREF _Toc44674830 \h </w:delInstrText>
        </w:r>
        <w:r w:rsidR="0003198C">
          <w:rPr>
            <w:noProof/>
          </w:rPr>
        </w:r>
        <w:r w:rsidR="0003198C">
          <w:rPr>
            <w:noProof/>
          </w:rPr>
          <w:fldChar w:fldCharType="separate"/>
        </w:r>
        <w:r w:rsidR="00C720D9">
          <w:rPr>
            <w:noProof/>
          </w:rPr>
          <w:delText>4</w:delText>
        </w:r>
        <w:r w:rsidR="0003198C">
          <w:rPr>
            <w:noProof/>
          </w:rPr>
          <w:fldChar w:fldCharType="end"/>
        </w:r>
      </w:del>
    </w:p>
    <w:p w14:paraId="73F60D86" w14:textId="77777777" w:rsidR="0003198C" w:rsidRDefault="0003198C">
      <w:pPr>
        <w:pStyle w:val="TOC2"/>
        <w:rPr>
          <w:del w:id="64" w:author="Richard Haynes" w:date="2020-10-26T13:05:00Z"/>
          <w:rFonts w:asciiTheme="minorHAnsi" w:hAnsiTheme="minorHAnsi" w:cstheme="minorBidi"/>
          <w:bCs w:val="0"/>
          <w:smallCaps w:val="0"/>
          <w:noProof/>
          <w:color w:val="auto"/>
          <w:sz w:val="22"/>
          <w:szCs w:val="22"/>
        </w:rPr>
      </w:pPr>
      <w:del w:id="65" w:author="Richard Haynes" w:date="2020-10-26T13:05:00Z">
        <w:r w:rsidRPr="00807427">
          <w:rPr>
            <w:rFonts w:cs="Times New Roman"/>
            <w:noProof/>
          </w:rPr>
          <w:delText>1.1</w:delText>
        </w:r>
        <w:r>
          <w:rPr>
            <w:rFonts w:asciiTheme="minorHAnsi" w:hAnsiTheme="minorHAnsi" w:cstheme="minorBidi"/>
            <w:bCs w:val="0"/>
            <w:smallCaps w:val="0"/>
            <w:noProof/>
            <w:color w:val="auto"/>
            <w:sz w:val="22"/>
            <w:szCs w:val="22"/>
          </w:rPr>
          <w:tab/>
        </w:r>
        <w:r>
          <w:rPr>
            <w:noProof/>
          </w:rPr>
          <w:delText>Setting</w:delText>
        </w:r>
        <w:r>
          <w:rPr>
            <w:noProof/>
          </w:rPr>
          <w:tab/>
        </w:r>
        <w:r>
          <w:rPr>
            <w:noProof/>
          </w:rPr>
          <w:fldChar w:fldCharType="begin"/>
        </w:r>
        <w:r>
          <w:rPr>
            <w:noProof/>
          </w:rPr>
          <w:delInstrText xml:space="preserve"> PAGEREF _Toc44674831 \h </w:delInstrText>
        </w:r>
        <w:r>
          <w:rPr>
            <w:noProof/>
          </w:rPr>
        </w:r>
        <w:r>
          <w:rPr>
            <w:noProof/>
          </w:rPr>
          <w:fldChar w:fldCharType="separate"/>
        </w:r>
        <w:r w:rsidR="00C720D9">
          <w:rPr>
            <w:noProof/>
          </w:rPr>
          <w:delText>4</w:delText>
        </w:r>
        <w:r>
          <w:rPr>
            <w:noProof/>
          </w:rPr>
          <w:fldChar w:fldCharType="end"/>
        </w:r>
      </w:del>
    </w:p>
    <w:p w14:paraId="4171BE26" w14:textId="77777777" w:rsidR="0003198C" w:rsidRDefault="0003198C">
      <w:pPr>
        <w:pStyle w:val="TOC2"/>
        <w:rPr>
          <w:del w:id="66" w:author="Richard Haynes" w:date="2020-10-26T13:05:00Z"/>
          <w:rFonts w:asciiTheme="minorHAnsi" w:hAnsiTheme="minorHAnsi" w:cstheme="minorBidi"/>
          <w:bCs w:val="0"/>
          <w:smallCaps w:val="0"/>
          <w:noProof/>
          <w:color w:val="auto"/>
          <w:sz w:val="22"/>
          <w:szCs w:val="22"/>
        </w:rPr>
      </w:pPr>
      <w:del w:id="67" w:author="Richard Haynes" w:date="2020-10-26T13:05:00Z">
        <w:r w:rsidRPr="00807427">
          <w:rPr>
            <w:rFonts w:cs="Times New Roman"/>
            <w:noProof/>
          </w:rPr>
          <w:delText>1.2</w:delText>
        </w:r>
        <w:r>
          <w:rPr>
            <w:rFonts w:asciiTheme="minorHAnsi" w:hAnsiTheme="minorHAnsi" w:cstheme="minorBidi"/>
            <w:bCs w:val="0"/>
            <w:smallCaps w:val="0"/>
            <w:noProof/>
            <w:color w:val="auto"/>
            <w:sz w:val="22"/>
            <w:szCs w:val="22"/>
          </w:rPr>
          <w:tab/>
        </w:r>
        <w:r>
          <w:rPr>
            <w:noProof/>
          </w:rPr>
          <w:delText>Treatment Options</w:delText>
        </w:r>
        <w:r>
          <w:rPr>
            <w:noProof/>
          </w:rPr>
          <w:tab/>
        </w:r>
        <w:r>
          <w:rPr>
            <w:noProof/>
          </w:rPr>
          <w:fldChar w:fldCharType="begin"/>
        </w:r>
        <w:r>
          <w:rPr>
            <w:noProof/>
          </w:rPr>
          <w:delInstrText xml:space="preserve"> PAGEREF _Toc44674832 \h </w:delInstrText>
        </w:r>
        <w:r>
          <w:rPr>
            <w:noProof/>
          </w:rPr>
        </w:r>
        <w:r>
          <w:rPr>
            <w:noProof/>
          </w:rPr>
          <w:fldChar w:fldCharType="separate"/>
        </w:r>
        <w:r w:rsidR="00C720D9">
          <w:rPr>
            <w:noProof/>
          </w:rPr>
          <w:delText>4</w:delText>
        </w:r>
        <w:r>
          <w:rPr>
            <w:noProof/>
          </w:rPr>
          <w:fldChar w:fldCharType="end"/>
        </w:r>
      </w:del>
    </w:p>
    <w:p w14:paraId="43988402" w14:textId="77777777" w:rsidR="0003198C" w:rsidRDefault="0003198C">
      <w:pPr>
        <w:pStyle w:val="TOC3"/>
        <w:rPr>
          <w:del w:id="68" w:author="Richard Haynes" w:date="2020-10-26T13:05:00Z"/>
          <w:rFonts w:asciiTheme="minorHAnsi" w:hAnsiTheme="minorHAnsi" w:cstheme="minorBidi"/>
          <w:bCs w:val="0"/>
          <w:noProof/>
          <w:color w:val="auto"/>
          <w:sz w:val="22"/>
          <w:szCs w:val="22"/>
        </w:rPr>
      </w:pPr>
      <w:del w:id="69" w:author="Richard Haynes" w:date="2020-10-26T13:05:00Z">
        <w:r w:rsidRPr="00807427">
          <w:rPr>
            <w:rFonts w:cs="Times New Roman"/>
            <w:noProof/>
          </w:rPr>
          <w:delText>1.2.1</w:delText>
        </w:r>
        <w:r>
          <w:rPr>
            <w:rFonts w:asciiTheme="minorHAnsi" w:hAnsiTheme="minorHAnsi" w:cstheme="minorBidi"/>
            <w:bCs w:val="0"/>
            <w:noProof/>
            <w:color w:val="auto"/>
            <w:sz w:val="22"/>
            <w:szCs w:val="22"/>
          </w:rPr>
          <w:tab/>
        </w:r>
        <w:r>
          <w:rPr>
            <w:noProof/>
          </w:rPr>
          <w:delText>Main randomisation</w:delText>
        </w:r>
        <w:r>
          <w:rPr>
            <w:noProof/>
          </w:rPr>
          <w:tab/>
        </w:r>
        <w:r>
          <w:rPr>
            <w:noProof/>
          </w:rPr>
          <w:fldChar w:fldCharType="begin"/>
        </w:r>
        <w:r>
          <w:rPr>
            <w:noProof/>
          </w:rPr>
          <w:delInstrText xml:space="preserve"> PAGEREF _Toc44674833 \h </w:delInstrText>
        </w:r>
        <w:r>
          <w:rPr>
            <w:noProof/>
          </w:rPr>
        </w:r>
        <w:r>
          <w:rPr>
            <w:noProof/>
          </w:rPr>
          <w:fldChar w:fldCharType="separate"/>
        </w:r>
        <w:r w:rsidR="00C720D9">
          <w:rPr>
            <w:noProof/>
          </w:rPr>
          <w:delText>4</w:delText>
        </w:r>
        <w:r>
          <w:rPr>
            <w:noProof/>
          </w:rPr>
          <w:fldChar w:fldCharType="end"/>
        </w:r>
      </w:del>
    </w:p>
    <w:p w14:paraId="4D0D1026" w14:textId="77777777" w:rsidR="0003198C" w:rsidRDefault="0003198C">
      <w:pPr>
        <w:pStyle w:val="TOC3"/>
        <w:rPr>
          <w:del w:id="70" w:author="Richard Haynes" w:date="2020-10-26T13:05:00Z"/>
          <w:rFonts w:asciiTheme="minorHAnsi" w:hAnsiTheme="minorHAnsi" w:cstheme="minorBidi"/>
          <w:bCs w:val="0"/>
          <w:noProof/>
          <w:color w:val="auto"/>
          <w:sz w:val="22"/>
          <w:szCs w:val="22"/>
        </w:rPr>
      </w:pPr>
      <w:del w:id="71" w:author="Richard Haynes" w:date="2020-10-26T13:05:00Z">
        <w:r w:rsidRPr="00807427">
          <w:rPr>
            <w:rFonts w:cs="Times New Roman"/>
            <w:noProof/>
          </w:rPr>
          <w:delText>1.2.2</w:delText>
        </w:r>
        <w:r>
          <w:rPr>
            <w:rFonts w:asciiTheme="minorHAnsi" w:hAnsiTheme="minorHAnsi" w:cstheme="minorBidi"/>
            <w:bCs w:val="0"/>
            <w:noProof/>
            <w:color w:val="auto"/>
            <w:sz w:val="22"/>
            <w:szCs w:val="22"/>
          </w:rPr>
          <w:tab/>
        </w:r>
        <w:r>
          <w:rPr>
            <w:noProof/>
          </w:rPr>
          <w:delText>Second randomisation for patients with progressive COVID-19</w:delText>
        </w:r>
        <w:r>
          <w:rPr>
            <w:noProof/>
          </w:rPr>
          <w:tab/>
        </w:r>
        <w:r>
          <w:rPr>
            <w:noProof/>
          </w:rPr>
          <w:fldChar w:fldCharType="begin"/>
        </w:r>
        <w:r>
          <w:rPr>
            <w:noProof/>
          </w:rPr>
          <w:delInstrText xml:space="preserve"> PAGEREF _Toc44674834 \h </w:delInstrText>
        </w:r>
        <w:r>
          <w:rPr>
            <w:noProof/>
          </w:rPr>
        </w:r>
        <w:r>
          <w:rPr>
            <w:noProof/>
          </w:rPr>
          <w:fldChar w:fldCharType="separate"/>
        </w:r>
        <w:r w:rsidR="00C720D9">
          <w:rPr>
            <w:noProof/>
          </w:rPr>
          <w:delText>5</w:delText>
        </w:r>
        <w:r>
          <w:rPr>
            <w:noProof/>
          </w:rPr>
          <w:fldChar w:fldCharType="end"/>
        </w:r>
      </w:del>
    </w:p>
    <w:p w14:paraId="09317054" w14:textId="77777777" w:rsidR="0003198C" w:rsidRDefault="0003198C">
      <w:pPr>
        <w:pStyle w:val="TOC2"/>
        <w:rPr>
          <w:del w:id="72" w:author="Richard Haynes" w:date="2020-10-26T13:05:00Z"/>
          <w:rFonts w:asciiTheme="minorHAnsi" w:hAnsiTheme="minorHAnsi" w:cstheme="minorBidi"/>
          <w:bCs w:val="0"/>
          <w:smallCaps w:val="0"/>
          <w:noProof/>
          <w:color w:val="auto"/>
          <w:sz w:val="22"/>
          <w:szCs w:val="22"/>
        </w:rPr>
      </w:pPr>
      <w:del w:id="73" w:author="Richard Haynes" w:date="2020-10-26T13:05:00Z">
        <w:r w:rsidRPr="00807427">
          <w:rPr>
            <w:rFonts w:cs="Times New Roman"/>
            <w:noProof/>
          </w:rPr>
          <w:delText>1.3</w:delText>
        </w:r>
        <w:r>
          <w:rPr>
            <w:rFonts w:asciiTheme="minorHAnsi" w:hAnsiTheme="minorHAnsi" w:cstheme="minorBidi"/>
            <w:bCs w:val="0"/>
            <w:smallCaps w:val="0"/>
            <w:noProof/>
            <w:color w:val="auto"/>
            <w:sz w:val="22"/>
            <w:szCs w:val="22"/>
          </w:rPr>
          <w:tab/>
        </w:r>
        <w:r>
          <w:rPr>
            <w:noProof/>
          </w:rPr>
          <w:delText>Design Considerations</w:delText>
        </w:r>
        <w:r>
          <w:rPr>
            <w:noProof/>
          </w:rPr>
          <w:tab/>
        </w:r>
        <w:r>
          <w:rPr>
            <w:noProof/>
          </w:rPr>
          <w:fldChar w:fldCharType="begin"/>
        </w:r>
        <w:r>
          <w:rPr>
            <w:noProof/>
          </w:rPr>
          <w:delInstrText xml:space="preserve"> PAGEREF _Toc44674835 \h </w:delInstrText>
        </w:r>
        <w:r>
          <w:rPr>
            <w:noProof/>
          </w:rPr>
        </w:r>
        <w:r>
          <w:rPr>
            <w:noProof/>
          </w:rPr>
          <w:fldChar w:fldCharType="separate"/>
        </w:r>
        <w:r w:rsidR="00C720D9">
          <w:rPr>
            <w:noProof/>
          </w:rPr>
          <w:delText>6</w:delText>
        </w:r>
        <w:r>
          <w:rPr>
            <w:noProof/>
          </w:rPr>
          <w:fldChar w:fldCharType="end"/>
        </w:r>
      </w:del>
    </w:p>
    <w:p w14:paraId="48AEF6EB" w14:textId="77777777" w:rsidR="0003198C" w:rsidRDefault="0003198C">
      <w:pPr>
        <w:pStyle w:val="TOC2"/>
        <w:rPr>
          <w:del w:id="74" w:author="Richard Haynes" w:date="2020-10-26T13:05:00Z"/>
          <w:rFonts w:asciiTheme="minorHAnsi" w:hAnsiTheme="minorHAnsi" w:cstheme="minorBidi"/>
          <w:bCs w:val="0"/>
          <w:smallCaps w:val="0"/>
          <w:noProof/>
          <w:color w:val="auto"/>
          <w:sz w:val="22"/>
          <w:szCs w:val="22"/>
        </w:rPr>
      </w:pPr>
      <w:del w:id="75" w:author="Richard Haynes" w:date="2020-10-26T13:05:00Z">
        <w:r w:rsidRPr="00807427">
          <w:rPr>
            <w:rFonts w:cs="Times New Roman"/>
            <w:noProof/>
          </w:rPr>
          <w:delText>1.4</w:delText>
        </w:r>
        <w:r>
          <w:rPr>
            <w:rFonts w:asciiTheme="minorHAnsi" w:hAnsiTheme="minorHAnsi" w:cstheme="minorBidi"/>
            <w:bCs w:val="0"/>
            <w:smallCaps w:val="0"/>
            <w:noProof/>
            <w:color w:val="auto"/>
            <w:sz w:val="22"/>
            <w:szCs w:val="22"/>
          </w:rPr>
          <w:tab/>
        </w:r>
        <w:r>
          <w:rPr>
            <w:noProof/>
          </w:rPr>
          <w:delText>Potential for effective treatments to become available</w:delText>
        </w:r>
        <w:r>
          <w:rPr>
            <w:noProof/>
          </w:rPr>
          <w:tab/>
        </w:r>
        <w:r>
          <w:rPr>
            <w:noProof/>
          </w:rPr>
          <w:fldChar w:fldCharType="begin"/>
        </w:r>
        <w:r>
          <w:rPr>
            <w:noProof/>
          </w:rPr>
          <w:delInstrText xml:space="preserve"> PAGEREF _Toc44674836 \h </w:delInstrText>
        </w:r>
        <w:r>
          <w:rPr>
            <w:noProof/>
          </w:rPr>
        </w:r>
        <w:r>
          <w:rPr>
            <w:noProof/>
          </w:rPr>
          <w:fldChar w:fldCharType="separate"/>
        </w:r>
        <w:r w:rsidR="00C720D9">
          <w:rPr>
            <w:noProof/>
          </w:rPr>
          <w:delText>6</w:delText>
        </w:r>
        <w:r>
          <w:rPr>
            <w:noProof/>
          </w:rPr>
          <w:fldChar w:fldCharType="end"/>
        </w:r>
      </w:del>
    </w:p>
    <w:p w14:paraId="7B437C3F" w14:textId="77777777" w:rsidR="0003198C" w:rsidRDefault="0003198C">
      <w:pPr>
        <w:pStyle w:val="TOC1"/>
        <w:rPr>
          <w:del w:id="76" w:author="Richard Haynes" w:date="2020-10-26T13:05:00Z"/>
          <w:rFonts w:asciiTheme="minorHAnsi" w:hAnsiTheme="minorHAnsi" w:cstheme="minorBidi"/>
          <w:b w:val="0"/>
          <w:caps w:val="0"/>
          <w:noProof/>
          <w:color w:val="auto"/>
          <w:sz w:val="22"/>
          <w:szCs w:val="22"/>
        </w:rPr>
      </w:pPr>
      <w:del w:id="77" w:author="Richard Haynes" w:date="2020-10-26T13:05:00Z">
        <w:r w:rsidRPr="00807427">
          <w:rPr>
            <w:rFonts w:cs="Times New Roman"/>
            <w:noProof/>
          </w:rPr>
          <w:delText>2</w:delText>
        </w:r>
        <w:r>
          <w:rPr>
            <w:rFonts w:asciiTheme="minorHAnsi" w:hAnsiTheme="minorHAnsi" w:cstheme="minorBidi"/>
            <w:b w:val="0"/>
            <w:caps w:val="0"/>
            <w:noProof/>
            <w:color w:val="auto"/>
            <w:sz w:val="22"/>
            <w:szCs w:val="22"/>
          </w:rPr>
          <w:tab/>
        </w:r>
        <w:r>
          <w:rPr>
            <w:noProof/>
          </w:rPr>
          <w:delText>Design and Procedures</w:delText>
        </w:r>
        <w:r>
          <w:rPr>
            <w:noProof/>
          </w:rPr>
          <w:tab/>
        </w:r>
        <w:r>
          <w:rPr>
            <w:noProof/>
          </w:rPr>
          <w:fldChar w:fldCharType="begin"/>
        </w:r>
        <w:r>
          <w:rPr>
            <w:noProof/>
          </w:rPr>
          <w:delInstrText xml:space="preserve"> PAGEREF _Toc44674837 \h </w:delInstrText>
        </w:r>
        <w:r>
          <w:rPr>
            <w:noProof/>
          </w:rPr>
        </w:r>
        <w:r>
          <w:rPr>
            <w:noProof/>
          </w:rPr>
          <w:fldChar w:fldCharType="separate"/>
        </w:r>
        <w:r w:rsidR="00C720D9">
          <w:rPr>
            <w:noProof/>
          </w:rPr>
          <w:delText>7</w:delText>
        </w:r>
        <w:r>
          <w:rPr>
            <w:noProof/>
          </w:rPr>
          <w:fldChar w:fldCharType="end"/>
        </w:r>
      </w:del>
    </w:p>
    <w:p w14:paraId="670265C9" w14:textId="77777777" w:rsidR="0003198C" w:rsidRDefault="0003198C">
      <w:pPr>
        <w:pStyle w:val="TOC2"/>
        <w:rPr>
          <w:del w:id="78" w:author="Richard Haynes" w:date="2020-10-26T13:05:00Z"/>
          <w:rFonts w:asciiTheme="minorHAnsi" w:hAnsiTheme="minorHAnsi" w:cstheme="minorBidi"/>
          <w:bCs w:val="0"/>
          <w:smallCaps w:val="0"/>
          <w:noProof/>
          <w:color w:val="auto"/>
          <w:sz w:val="22"/>
          <w:szCs w:val="22"/>
        </w:rPr>
      </w:pPr>
      <w:del w:id="79" w:author="Richard Haynes" w:date="2020-10-26T13:05:00Z">
        <w:r w:rsidRPr="00807427">
          <w:rPr>
            <w:rFonts w:cs="Times New Roman"/>
            <w:noProof/>
          </w:rPr>
          <w:delText>2.1</w:delText>
        </w:r>
        <w:r>
          <w:rPr>
            <w:rFonts w:asciiTheme="minorHAnsi" w:hAnsiTheme="minorHAnsi" w:cstheme="minorBidi"/>
            <w:bCs w:val="0"/>
            <w:smallCaps w:val="0"/>
            <w:noProof/>
            <w:color w:val="auto"/>
            <w:sz w:val="22"/>
            <w:szCs w:val="22"/>
          </w:rPr>
          <w:tab/>
        </w:r>
        <w:r>
          <w:rPr>
            <w:noProof/>
          </w:rPr>
          <w:delText>Eligibility</w:delText>
        </w:r>
        <w:r>
          <w:rPr>
            <w:noProof/>
          </w:rPr>
          <w:tab/>
        </w:r>
        <w:r>
          <w:rPr>
            <w:noProof/>
          </w:rPr>
          <w:fldChar w:fldCharType="begin"/>
        </w:r>
        <w:r>
          <w:rPr>
            <w:noProof/>
          </w:rPr>
          <w:delInstrText xml:space="preserve"> PAGEREF _Toc44674838 \h </w:delInstrText>
        </w:r>
        <w:r>
          <w:rPr>
            <w:noProof/>
          </w:rPr>
        </w:r>
        <w:r>
          <w:rPr>
            <w:noProof/>
          </w:rPr>
          <w:fldChar w:fldCharType="separate"/>
        </w:r>
        <w:r w:rsidR="00C720D9">
          <w:rPr>
            <w:noProof/>
          </w:rPr>
          <w:delText>7</w:delText>
        </w:r>
        <w:r>
          <w:rPr>
            <w:noProof/>
          </w:rPr>
          <w:fldChar w:fldCharType="end"/>
        </w:r>
      </w:del>
    </w:p>
    <w:p w14:paraId="6207B53F" w14:textId="77777777" w:rsidR="0003198C" w:rsidRDefault="0003198C">
      <w:pPr>
        <w:pStyle w:val="TOC2"/>
        <w:rPr>
          <w:del w:id="80" w:author="Richard Haynes" w:date="2020-10-26T13:05:00Z"/>
          <w:rFonts w:asciiTheme="minorHAnsi" w:hAnsiTheme="minorHAnsi" w:cstheme="minorBidi"/>
          <w:bCs w:val="0"/>
          <w:smallCaps w:val="0"/>
          <w:noProof/>
          <w:color w:val="auto"/>
          <w:sz w:val="22"/>
          <w:szCs w:val="22"/>
        </w:rPr>
      </w:pPr>
      <w:del w:id="81" w:author="Richard Haynes" w:date="2020-10-26T13:05:00Z">
        <w:r w:rsidRPr="00807427">
          <w:rPr>
            <w:rFonts w:cs="Times New Roman"/>
            <w:noProof/>
          </w:rPr>
          <w:delText>2.2</w:delText>
        </w:r>
        <w:r>
          <w:rPr>
            <w:rFonts w:asciiTheme="minorHAnsi" w:hAnsiTheme="minorHAnsi" w:cstheme="minorBidi"/>
            <w:bCs w:val="0"/>
            <w:smallCaps w:val="0"/>
            <w:noProof/>
            <w:color w:val="auto"/>
            <w:sz w:val="22"/>
            <w:szCs w:val="22"/>
          </w:rPr>
          <w:tab/>
        </w:r>
        <w:r>
          <w:rPr>
            <w:noProof/>
          </w:rPr>
          <w:delText>Consent</w:delText>
        </w:r>
        <w:r>
          <w:rPr>
            <w:noProof/>
          </w:rPr>
          <w:tab/>
        </w:r>
        <w:r>
          <w:rPr>
            <w:noProof/>
          </w:rPr>
          <w:fldChar w:fldCharType="begin"/>
        </w:r>
        <w:r>
          <w:rPr>
            <w:noProof/>
          </w:rPr>
          <w:delInstrText xml:space="preserve"> PAGEREF _Toc44674839 \h </w:delInstrText>
        </w:r>
        <w:r>
          <w:rPr>
            <w:noProof/>
          </w:rPr>
        </w:r>
        <w:r>
          <w:rPr>
            <w:noProof/>
          </w:rPr>
          <w:fldChar w:fldCharType="separate"/>
        </w:r>
        <w:r w:rsidR="00C720D9">
          <w:rPr>
            <w:noProof/>
          </w:rPr>
          <w:delText>7</w:delText>
        </w:r>
        <w:r>
          <w:rPr>
            <w:noProof/>
          </w:rPr>
          <w:fldChar w:fldCharType="end"/>
        </w:r>
      </w:del>
    </w:p>
    <w:p w14:paraId="5CC11AEF" w14:textId="77777777" w:rsidR="0003198C" w:rsidRDefault="0003198C">
      <w:pPr>
        <w:pStyle w:val="TOC2"/>
        <w:rPr>
          <w:del w:id="82" w:author="Richard Haynes" w:date="2020-10-26T13:05:00Z"/>
          <w:rFonts w:asciiTheme="minorHAnsi" w:hAnsiTheme="minorHAnsi" w:cstheme="minorBidi"/>
          <w:bCs w:val="0"/>
          <w:smallCaps w:val="0"/>
          <w:noProof/>
          <w:color w:val="auto"/>
          <w:sz w:val="22"/>
          <w:szCs w:val="22"/>
        </w:rPr>
      </w:pPr>
      <w:del w:id="83" w:author="Richard Haynes" w:date="2020-10-26T13:05:00Z">
        <w:r w:rsidRPr="00807427">
          <w:rPr>
            <w:rFonts w:cs="Times New Roman"/>
            <w:noProof/>
          </w:rPr>
          <w:delText>2.3</w:delText>
        </w:r>
        <w:r>
          <w:rPr>
            <w:rFonts w:asciiTheme="minorHAnsi" w:hAnsiTheme="minorHAnsi" w:cstheme="minorBidi"/>
            <w:bCs w:val="0"/>
            <w:smallCaps w:val="0"/>
            <w:noProof/>
            <w:color w:val="auto"/>
            <w:sz w:val="22"/>
            <w:szCs w:val="22"/>
          </w:rPr>
          <w:tab/>
        </w:r>
        <w:r>
          <w:rPr>
            <w:noProof/>
          </w:rPr>
          <w:delText>Baseline information</w:delText>
        </w:r>
        <w:r>
          <w:rPr>
            <w:noProof/>
          </w:rPr>
          <w:tab/>
        </w:r>
        <w:r>
          <w:rPr>
            <w:noProof/>
          </w:rPr>
          <w:fldChar w:fldCharType="begin"/>
        </w:r>
        <w:r>
          <w:rPr>
            <w:noProof/>
          </w:rPr>
          <w:delInstrText xml:space="preserve"> PAGEREF _Toc44674840 \h </w:delInstrText>
        </w:r>
        <w:r>
          <w:rPr>
            <w:noProof/>
          </w:rPr>
        </w:r>
        <w:r>
          <w:rPr>
            <w:noProof/>
          </w:rPr>
          <w:fldChar w:fldCharType="separate"/>
        </w:r>
        <w:r w:rsidR="00C720D9">
          <w:rPr>
            <w:noProof/>
          </w:rPr>
          <w:delText>8</w:delText>
        </w:r>
        <w:r>
          <w:rPr>
            <w:noProof/>
          </w:rPr>
          <w:fldChar w:fldCharType="end"/>
        </w:r>
      </w:del>
    </w:p>
    <w:p w14:paraId="773335FC" w14:textId="77777777" w:rsidR="0003198C" w:rsidRDefault="0003198C">
      <w:pPr>
        <w:pStyle w:val="TOC2"/>
        <w:rPr>
          <w:del w:id="84" w:author="Richard Haynes" w:date="2020-10-26T13:05:00Z"/>
          <w:rFonts w:asciiTheme="minorHAnsi" w:hAnsiTheme="minorHAnsi" w:cstheme="minorBidi"/>
          <w:bCs w:val="0"/>
          <w:smallCaps w:val="0"/>
          <w:noProof/>
          <w:color w:val="auto"/>
          <w:sz w:val="22"/>
          <w:szCs w:val="22"/>
        </w:rPr>
      </w:pPr>
      <w:del w:id="85" w:author="Richard Haynes" w:date="2020-10-26T13:05:00Z">
        <w:r w:rsidRPr="00807427">
          <w:rPr>
            <w:rFonts w:cs="Times New Roman"/>
            <w:noProof/>
          </w:rPr>
          <w:delText>2.4</w:delText>
        </w:r>
        <w:r>
          <w:rPr>
            <w:rFonts w:asciiTheme="minorHAnsi" w:hAnsiTheme="minorHAnsi" w:cstheme="minorBidi"/>
            <w:bCs w:val="0"/>
            <w:smallCaps w:val="0"/>
            <w:noProof/>
            <w:color w:val="auto"/>
            <w:sz w:val="22"/>
            <w:szCs w:val="22"/>
          </w:rPr>
          <w:tab/>
        </w:r>
        <w:r>
          <w:rPr>
            <w:noProof/>
          </w:rPr>
          <w:delText>Main randomisation</w:delText>
        </w:r>
        <w:r>
          <w:rPr>
            <w:noProof/>
          </w:rPr>
          <w:tab/>
        </w:r>
        <w:r>
          <w:rPr>
            <w:noProof/>
          </w:rPr>
          <w:fldChar w:fldCharType="begin"/>
        </w:r>
        <w:r>
          <w:rPr>
            <w:noProof/>
          </w:rPr>
          <w:delInstrText xml:space="preserve"> PAGEREF _Toc44674841 \h </w:delInstrText>
        </w:r>
        <w:r>
          <w:rPr>
            <w:noProof/>
          </w:rPr>
        </w:r>
        <w:r>
          <w:rPr>
            <w:noProof/>
          </w:rPr>
          <w:fldChar w:fldCharType="separate"/>
        </w:r>
        <w:r w:rsidR="00C720D9">
          <w:rPr>
            <w:noProof/>
          </w:rPr>
          <w:delText>8</w:delText>
        </w:r>
        <w:r>
          <w:rPr>
            <w:noProof/>
          </w:rPr>
          <w:fldChar w:fldCharType="end"/>
        </w:r>
      </w:del>
    </w:p>
    <w:p w14:paraId="02AB0BB9" w14:textId="77777777" w:rsidR="0003198C" w:rsidRDefault="0003198C">
      <w:pPr>
        <w:pStyle w:val="TOC3"/>
        <w:rPr>
          <w:del w:id="86" w:author="Richard Haynes" w:date="2020-10-26T13:05:00Z"/>
          <w:rFonts w:asciiTheme="minorHAnsi" w:hAnsiTheme="minorHAnsi" w:cstheme="minorBidi"/>
          <w:bCs w:val="0"/>
          <w:noProof/>
          <w:color w:val="auto"/>
          <w:sz w:val="22"/>
          <w:szCs w:val="22"/>
        </w:rPr>
      </w:pPr>
      <w:del w:id="87" w:author="Richard Haynes" w:date="2020-10-26T13:05:00Z">
        <w:r w:rsidRPr="00807427">
          <w:rPr>
            <w:rFonts w:cs="Times New Roman"/>
            <w:noProof/>
          </w:rPr>
          <w:delText>2.4.1</w:delText>
        </w:r>
        <w:r>
          <w:rPr>
            <w:rFonts w:asciiTheme="minorHAnsi" w:hAnsiTheme="minorHAnsi" w:cstheme="minorBidi"/>
            <w:bCs w:val="0"/>
            <w:noProof/>
            <w:color w:val="auto"/>
            <w:sz w:val="22"/>
            <w:szCs w:val="22"/>
          </w:rPr>
          <w:tab/>
        </w:r>
        <w:r>
          <w:rPr>
            <w:noProof/>
          </w:rPr>
          <w:delText>Main randomisation part A:</w:delText>
        </w:r>
        <w:r>
          <w:rPr>
            <w:noProof/>
          </w:rPr>
          <w:tab/>
        </w:r>
        <w:r>
          <w:rPr>
            <w:noProof/>
          </w:rPr>
          <w:fldChar w:fldCharType="begin"/>
        </w:r>
        <w:r>
          <w:rPr>
            <w:noProof/>
          </w:rPr>
          <w:delInstrText xml:space="preserve"> PAGEREF _Toc44674842 \h </w:delInstrText>
        </w:r>
        <w:r>
          <w:rPr>
            <w:noProof/>
          </w:rPr>
        </w:r>
        <w:r>
          <w:rPr>
            <w:noProof/>
          </w:rPr>
          <w:fldChar w:fldCharType="separate"/>
        </w:r>
        <w:r w:rsidR="00C720D9">
          <w:rPr>
            <w:noProof/>
          </w:rPr>
          <w:delText>9</w:delText>
        </w:r>
        <w:r>
          <w:rPr>
            <w:noProof/>
          </w:rPr>
          <w:fldChar w:fldCharType="end"/>
        </w:r>
      </w:del>
    </w:p>
    <w:p w14:paraId="76ED5F64" w14:textId="77777777" w:rsidR="0003198C" w:rsidRDefault="0003198C">
      <w:pPr>
        <w:pStyle w:val="TOC3"/>
        <w:rPr>
          <w:del w:id="88" w:author="Richard Haynes" w:date="2020-10-26T13:05:00Z"/>
          <w:rFonts w:asciiTheme="minorHAnsi" w:hAnsiTheme="minorHAnsi" w:cstheme="minorBidi"/>
          <w:bCs w:val="0"/>
          <w:noProof/>
          <w:color w:val="auto"/>
          <w:sz w:val="22"/>
          <w:szCs w:val="22"/>
        </w:rPr>
      </w:pPr>
      <w:del w:id="89" w:author="Richard Haynes" w:date="2020-10-26T13:05:00Z">
        <w:r w:rsidRPr="00807427">
          <w:rPr>
            <w:rFonts w:cs="Times New Roman"/>
            <w:noProof/>
          </w:rPr>
          <w:delText>2.4.2</w:delText>
        </w:r>
        <w:r>
          <w:rPr>
            <w:rFonts w:asciiTheme="minorHAnsi" w:hAnsiTheme="minorHAnsi" w:cstheme="minorBidi"/>
            <w:bCs w:val="0"/>
            <w:noProof/>
            <w:color w:val="auto"/>
            <w:sz w:val="22"/>
            <w:szCs w:val="22"/>
          </w:rPr>
          <w:tab/>
        </w:r>
        <w:r>
          <w:rPr>
            <w:noProof/>
          </w:rPr>
          <w:delText>Main randomisation part B:</w:delText>
        </w:r>
        <w:r>
          <w:rPr>
            <w:noProof/>
          </w:rPr>
          <w:tab/>
        </w:r>
        <w:r>
          <w:rPr>
            <w:noProof/>
          </w:rPr>
          <w:fldChar w:fldCharType="begin"/>
        </w:r>
        <w:r>
          <w:rPr>
            <w:noProof/>
          </w:rPr>
          <w:delInstrText xml:space="preserve"> PAGEREF _Toc44674843 \h </w:delInstrText>
        </w:r>
        <w:r>
          <w:rPr>
            <w:noProof/>
          </w:rPr>
        </w:r>
        <w:r>
          <w:rPr>
            <w:noProof/>
          </w:rPr>
          <w:fldChar w:fldCharType="separate"/>
        </w:r>
        <w:r w:rsidR="00C720D9">
          <w:rPr>
            <w:noProof/>
          </w:rPr>
          <w:delText>9</w:delText>
        </w:r>
        <w:r>
          <w:rPr>
            <w:noProof/>
          </w:rPr>
          <w:fldChar w:fldCharType="end"/>
        </w:r>
      </w:del>
    </w:p>
    <w:p w14:paraId="0B717F76" w14:textId="77777777" w:rsidR="0003198C" w:rsidRDefault="0003198C">
      <w:pPr>
        <w:pStyle w:val="TOC2"/>
        <w:rPr>
          <w:del w:id="90" w:author="Richard Haynes" w:date="2020-10-26T13:05:00Z"/>
          <w:rFonts w:asciiTheme="minorHAnsi" w:hAnsiTheme="minorHAnsi" w:cstheme="minorBidi"/>
          <w:bCs w:val="0"/>
          <w:smallCaps w:val="0"/>
          <w:noProof/>
          <w:color w:val="auto"/>
          <w:sz w:val="22"/>
          <w:szCs w:val="22"/>
        </w:rPr>
      </w:pPr>
      <w:del w:id="91" w:author="Richard Haynes" w:date="2020-10-26T13:05:00Z">
        <w:r w:rsidRPr="00807427">
          <w:rPr>
            <w:rFonts w:cs="Times New Roman"/>
            <w:noProof/>
          </w:rPr>
          <w:delText>2.5</w:delText>
        </w:r>
        <w:r>
          <w:rPr>
            <w:rFonts w:asciiTheme="minorHAnsi" w:hAnsiTheme="minorHAnsi" w:cstheme="minorBidi"/>
            <w:bCs w:val="0"/>
            <w:smallCaps w:val="0"/>
            <w:noProof/>
            <w:color w:val="auto"/>
            <w:sz w:val="22"/>
            <w:szCs w:val="22"/>
          </w:rPr>
          <w:tab/>
        </w:r>
        <w:r>
          <w:rPr>
            <w:noProof/>
          </w:rPr>
          <w:delText>Administration of allocated treatment</w:delText>
        </w:r>
        <w:r>
          <w:rPr>
            <w:noProof/>
          </w:rPr>
          <w:tab/>
        </w:r>
        <w:r>
          <w:rPr>
            <w:noProof/>
          </w:rPr>
          <w:fldChar w:fldCharType="begin"/>
        </w:r>
        <w:r>
          <w:rPr>
            <w:noProof/>
          </w:rPr>
          <w:delInstrText xml:space="preserve"> PAGEREF _Toc44674844 \h </w:delInstrText>
        </w:r>
        <w:r>
          <w:rPr>
            <w:noProof/>
          </w:rPr>
        </w:r>
        <w:r>
          <w:rPr>
            <w:noProof/>
          </w:rPr>
          <w:fldChar w:fldCharType="separate"/>
        </w:r>
        <w:r w:rsidR="00C720D9">
          <w:rPr>
            <w:noProof/>
          </w:rPr>
          <w:delText>10</w:delText>
        </w:r>
        <w:r>
          <w:rPr>
            <w:noProof/>
          </w:rPr>
          <w:fldChar w:fldCharType="end"/>
        </w:r>
      </w:del>
    </w:p>
    <w:p w14:paraId="1C338D4A" w14:textId="77777777" w:rsidR="0003198C" w:rsidRDefault="0003198C">
      <w:pPr>
        <w:pStyle w:val="TOC2"/>
        <w:rPr>
          <w:del w:id="92" w:author="Richard Haynes" w:date="2020-10-26T13:05:00Z"/>
          <w:rFonts w:asciiTheme="minorHAnsi" w:hAnsiTheme="minorHAnsi" w:cstheme="minorBidi"/>
          <w:bCs w:val="0"/>
          <w:smallCaps w:val="0"/>
          <w:noProof/>
          <w:color w:val="auto"/>
          <w:sz w:val="22"/>
          <w:szCs w:val="22"/>
        </w:rPr>
      </w:pPr>
      <w:del w:id="93" w:author="Richard Haynes" w:date="2020-10-26T13:05:00Z">
        <w:r w:rsidRPr="00807427">
          <w:rPr>
            <w:rFonts w:cs="Times New Roman"/>
            <w:noProof/>
          </w:rPr>
          <w:delText>2.6</w:delText>
        </w:r>
        <w:r>
          <w:rPr>
            <w:rFonts w:asciiTheme="minorHAnsi" w:hAnsiTheme="minorHAnsi" w:cstheme="minorBidi"/>
            <w:bCs w:val="0"/>
            <w:smallCaps w:val="0"/>
            <w:noProof/>
            <w:color w:val="auto"/>
            <w:sz w:val="22"/>
            <w:szCs w:val="22"/>
          </w:rPr>
          <w:tab/>
        </w:r>
        <w:r>
          <w:rPr>
            <w:noProof/>
          </w:rPr>
          <w:delText>Second randomisation for patients with progressive COVID-19</w:delText>
        </w:r>
        <w:r>
          <w:rPr>
            <w:noProof/>
          </w:rPr>
          <w:tab/>
        </w:r>
        <w:r>
          <w:rPr>
            <w:noProof/>
          </w:rPr>
          <w:fldChar w:fldCharType="begin"/>
        </w:r>
        <w:r>
          <w:rPr>
            <w:noProof/>
          </w:rPr>
          <w:delInstrText xml:space="preserve"> PAGEREF _Toc44674845 \h </w:delInstrText>
        </w:r>
        <w:r>
          <w:rPr>
            <w:noProof/>
          </w:rPr>
        </w:r>
        <w:r>
          <w:rPr>
            <w:noProof/>
          </w:rPr>
          <w:fldChar w:fldCharType="separate"/>
        </w:r>
        <w:r w:rsidR="00C720D9">
          <w:rPr>
            <w:noProof/>
          </w:rPr>
          <w:delText>10</w:delText>
        </w:r>
        <w:r>
          <w:rPr>
            <w:noProof/>
          </w:rPr>
          <w:fldChar w:fldCharType="end"/>
        </w:r>
      </w:del>
    </w:p>
    <w:p w14:paraId="00C004F0" w14:textId="77777777" w:rsidR="0003198C" w:rsidRDefault="0003198C">
      <w:pPr>
        <w:pStyle w:val="TOC2"/>
        <w:rPr>
          <w:del w:id="94" w:author="Richard Haynes" w:date="2020-10-26T13:05:00Z"/>
          <w:rFonts w:asciiTheme="minorHAnsi" w:hAnsiTheme="minorHAnsi" w:cstheme="minorBidi"/>
          <w:bCs w:val="0"/>
          <w:smallCaps w:val="0"/>
          <w:noProof/>
          <w:color w:val="auto"/>
          <w:sz w:val="22"/>
          <w:szCs w:val="22"/>
        </w:rPr>
      </w:pPr>
      <w:del w:id="95" w:author="Richard Haynes" w:date="2020-10-26T13:05:00Z">
        <w:r w:rsidRPr="00807427">
          <w:rPr>
            <w:rFonts w:cs="Times New Roman"/>
            <w:noProof/>
          </w:rPr>
          <w:delText>2.7</w:delText>
        </w:r>
        <w:r>
          <w:rPr>
            <w:rFonts w:asciiTheme="minorHAnsi" w:hAnsiTheme="minorHAnsi" w:cstheme="minorBidi"/>
            <w:bCs w:val="0"/>
            <w:smallCaps w:val="0"/>
            <w:noProof/>
            <w:color w:val="auto"/>
            <w:sz w:val="22"/>
            <w:szCs w:val="22"/>
          </w:rPr>
          <w:tab/>
        </w:r>
        <w:r>
          <w:rPr>
            <w:noProof/>
          </w:rPr>
          <w:delText>Collecting follow-up information</w:delText>
        </w:r>
        <w:r>
          <w:rPr>
            <w:noProof/>
          </w:rPr>
          <w:tab/>
        </w:r>
        <w:r>
          <w:rPr>
            <w:noProof/>
          </w:rPr>
          <w:fldChar w:fldCharType="begin"/>
        </w:r>
        <w:r>
          <w:rPr>
            <w:noProof/>
          </w:rPr>
          <w:delInstrText xml:space="preserve"> PAGEREF _Toc44674846 \h </w:delInstrText>
        </w:r>
        <w:r>
          <w:rPr>
            <w:noProof/>
          </w:rPr>
        </w:r>
        <w:r>
          <w:rPr>
            <w:noProof/>
          </w:rPr>
          <w:fldChar w:fldCharType="separate"/>
        </w:r>
        <w:r w:rsidR="00C720D9">
          <w:rPr>
            <w:noProof/>
          </w:rPr>
          <w:delText>11</w:delText>
        </w:r>
        <w:r>
          <w:rPr>
            <w:noProof/>
          </w:rPr>
          <w:fldChar w:fldCharType="end"/>
        </w:r>
      </w:del>
    </w:p>
    <w:p w14:paraId="618A0F60" w14:textId="77777777" w:rsidR="0003198C" w:rsidRDefault="0003198C">
      <w:pPr>
        <w:pStyle w:val="TOC3"/>
        <w:rPr>
          <w:del w:id="96" w:author="Richard Haynes" w:date="2020-10-26T13:05:00Z"/>
          <w:rFonts w:asciiTheme="minorHAnsi" w:hAnsiTheme="minorHAnsi" w:cstheme="minorBidi"/>
          <w:bCs w:val="0"/>
          <w:noProof/>
          <w:color w:val="auto"/>
          <w:sz w:val="22"/>
          <w:szCs w:val="22"/>
        </w:rPr>
      </w:pPr>
      <w:del w:id="97" w:author="Richard Haynes" w:date="2020-10-26T13:05:00Z">
        <w:r w:rsidRPr="00807427">
          <w:rPr>
            <w:rFonts w:cs="Times New Roman"/>
            <w:noProof/>
          </w:rPr>
          <w:delText>2.7.1</w:delText>
        </w:r>
        <w:r>
          <w:rPr>
            <w:rFonts w:asciiTheme="minorHAnsi" w:hAnsiTheme="minorHAnsi" w:cstheme="minorBidi"/>
            <w:bCs w:val="0"/>
            <w:noProof/>
            <w:color w:val="auto"/>
            <w:sz w:val="22"/>
            <w:szCs w:val="22"/>
          </w:rPr>
          <w:tab/>
        </w:r>
        <w:r>
          <w:rPr>
            <w:noProof/>
          </w:rPr>
          <w:delText>Additional assessment of safety of convalescent plasma</w:delText>
        </w:r>
        <w:r>
          <w:rPr>
            <w:noProof/>
          </w:rPr>
          <w:tab/>
        </w:r>
        <w:r>
          <w:rPr>
            <w:noProof/>
          </w:rPr>
          <w:fldChar w:fldCharType="begin"/>
        </w:r>
        <w:r>
          <w:rPr>
            <w:noProof/>
          </w:rPr>
          <w:delInstrText xml:space="preserve"> PAGEREF _Toc44674847 \h </w:delInstrText>
        </w:r>
        <w:r>
          <w:rPr>
            <w:noProof/>
          </w:rPr>
        </w:r>
        <w:r>
          <w:rPr>
            <w:noProof/>
          </w:rPr>
          <w:fldChar w:fldCharType="separate"/>
        </w:r>
        <w:r w:rsidR="00C720D9">
          <w:rPr>
            <w:noProof/>
          </w:rPr>
          <w:delText>12</w:delText>
        </w:r>
        <w:r>
          <w:rPr>
            <w:noProof/>
          </w:rPr>
          <w:fldChar w:fldCharType="end"/>
        </w:r>
      </w:del>
    </w:p>
    <w:p w14:paraId="087CCBD1" w14:textId="77777777" w:rsidR="0003198C" w:rsidRDefault="0003198C">
      <w:pPr>
        <w:pStyle w:val="TOC2"/>
        <w:rPr>
          <w:del w:id="98" w:author="Richard Haynes" w:date="2020-10-26T13:05:00Z"/>
          <w:rFonts w:asciiTheme="minorHAnsi" w:hAnsiTheme="minorHAnsi" w:cstheme="minorBidi"/>
          <w:bCs w:val="0"/>
          <w:smallCaps w:val="0"/>
          <w:noProof/>
          <w:color w:val="auto"/>
          <w:sz w:val="22"/>
          <w:szCs w:val="22"/>
        </w:rPr>
      </w:pPr>
      <w:del w:id="99" w:author="Richard Haynes" w:date="2020-10-26T13:05:00Z">
        <w:r w:rsidRPr="00807427">
          <w:rPr>
            <w:rFonts w:cs="Times New Roman"/>
            <w:noProof/>
          </w:rPr>
          <w:delText>2.8</w:delText>
        </w:r>
        <w:r>
          <w:rPr>
            <w:rFonts w:asciiTheme="minorHAnsi" w:hAnsiTheme="minorHAnsi" w:cstheme="minorBidi"/>
            <w:bCs w:val="0"/>
            <w:smallCaps w:val="0"/>
            <w:noProof/>
            <w:color w:val="auto"/>
            <w:sz w:val="22"/>
            <w:szCs w:val="22"/>
          </w:rPr>
          <w:tab/>
        </w:r>
        <w:r>
          <w:rPr>
            <w:noProof/>
          </w:rPr>
          <w:delText>Duration of follow-up</w:delText>
        </w:r>
        <w:r>
          <w:rPr>
            <w:noProof/>
          </w:rPr>
          <w:tab/>
        </w:r>
        <w:r>
          <w:rPr>
            <w:noProof/>
          </w:rPr>
          <w:fldChar w:fldCharType="begin"/>
        </w:r>
        <w:r>
          <w:rPr>
            <w:noProof/>
          </w:rPr>
          <w:delInstrText xml:space="preserve"> PAGEREF _Toc44674848 \h </w:delInstrText>
        </w:r>
        <w:r>
          <w:rPr>
            <w:noProof/>
          </w:rPr>
        </w:r>
        <w:r>
          <w:rPr>
            <w:noProof/>
          </w:rPr>
          <w:fldChar w:fldCharType="separate"/>
        </w:r>
        <w:r w:rsidR="00C720D9">
          <w:rPr>
            <w:noProof/>
          </w:rPr>
          <w:delText>13</w:delText>
        </w:r>
        <w:r>
          <w:rPr>
            <w:noProof/>
          </w:rPr>
          <w:fldChar w:fldCharType="end"/>
        </w:r>
      </w:del>
    </w:p>
    <w:p w14:paraId="36A3CC1F" w14:textId="77777777" w:rsidR="0003198C" w:rsidRDefault="0003198C">
      <w:pPr>
        <w:pStyle w:val="TOC2"/>
        <w:rPr>
          <w:del w:id="100" w:author="Richard Haynes" w:date="2020-10-26T13:05:00Z"/>
          <w:rFonts w:asciiTheme="minorHAnsi" w:hAnsiTheme="minorHAnsi" w:cstheme="minorBidi"/>
          <w:bCs w:val="0"/>
          <w:smallCaps w:val="0"/>
          <w:noProof/>
          <w:color w:val="auto"/>
          <w:sz w:val="22"/>
          <w:szCs w:val="22"/>
        </w:rPr>
      </w:pPr>
      <w:del w:id="101" w:author="Richard Haynes" w:date="2020-10-26T13:05:00Z">
        <w:r w:rsidRPr="00807427">
          <w:rPr>
            <w:rFonts w:cs="Times New Roman"/>
            <w:noProof/>
          </w:rPr>
          <w:delText>2.9</w:delText>
        </w:r>
        <w:r>
          <w:rPr>
            <w:rFonts w:asciiTheme="minorHAnsi" w:hAnsiTheme="minorHAnsi" w:cstheme="minorBidi"/>
            <w:bCs w:val="0"/>
            <w:smallCaps w:val="0"/>
            <w:noProof/>
            <w:color w:val="auto"/>
            <w:sz w:val="22"/>
            <w:szCs w:val="22"/>
          </w:rPr>
          <w:tab/>
        </w:r>
        <w:r>
          <w:rPr>
            <w:noProof/>
          </w:rPr>
          <w:delText>Withdrawal of consent</w:delText>
        </w:r>
        <w:r>
          <w:rPr>
            <w:noProof/>
          </w:rPr>
          <w:tab/>
        </w:r>
        <w:r>
          <w:rPr>
            <w:noProof/>
          </w:rPr>
          <w:fldChar w:fldCharType="begin"/>
        </w:r>
        <w:r>
          <w:rPr>
            <w:noProof/>
          </w:rPr>
          <w:delInstrText xml:space="preserve"> PAGEREF _Toc44674849 \h </w:delInstrText>
        </w:r>
        <w:r>
          <w:rPr>
            <w:noProof/>
          </w:rPr>
        </w:r>
        <w:r>
          <w:rPr>
            <w:noProof/>
          </w:rPr>
          <w:fldChar w:fldCharType="separate"/>
        </w:r>
        <w:r w:rsidR="00C720D9">
          <w:rPr>
            <w:noProof/>
          </w:rPr>
          <w:delText>13</w:delText>
        </w:r>
        <w:r>
          <w:rPr>
            <w:noProof/>
          </w:rPr>
          <w:fldChar w:fldCharType="end"/>
        </w:r>
      </w:del>
    </w:p>
    <w:p w14:paraId="44DA87C5" w14:textId="77777777" w:rsidR="0003198C" w:rsidRDefault="0003198C">
      <w:pPr>
        <w:pStyle w:val="TOC1"/>
        <w:rPr>
          <w:del w:id="102" w:author="Richard Haynes" w:date="2020-10-26T13:05:00Z"/>
          <w:rFonts w:asciiTheme="minorHAnsi" w:hAnsiTheme="minorHAnsi" w:cstheme="minorBidi"/>
          <w:b w:val="0"/>
          <w:caps w:val="0"/>
          <w:noProof/>
          <w:color w:val="auto"/>
          <w:sz w:val="22"/>
          <w:szCs w:val="22"/>
        </w:rPr>
      </w:pPr>
      <w:del w:id="103" w:author="Richard Haynes" w:date="2020-10-26T13:05:00Z">
        <w:r w:rsidRPr="00807427">
          <w:rPr>
            <w:rFonts w:cs="Times New Roman"/>
            <w:noProof/>
          </w:rPr>
          <w:delText>3</w:delText>
        </w:r>
        <w:r>
          <w:rPr>
            <w:rFonts w:asciiTheme="minorHAnsi" w:hAnsiTheme="minorHAnsi" w:cstheme="minorBidi"/>
            <w:b w:val="0"/>
            <w:caps w:val="0"/>
            <w:noProof/>
            <w:color w:val="auto"/>
            <w:sz w:val="22"/>
            <w:szCs w:val="22"/>
          </w:rPr>
          <w:tab/>
        </w:r>
        <w:r>
          <w:rPr>
            <w:noProof/>
          </w:rPr>
          <w:delText>Statistical analysis</w:delText>
        </w:r>
        <w:r>
          <w:rPr>
            <w:noProof/>
          </w:rPr>
          <w:tab/>
        </w:r>
        <w:r>
          <w:rPr>
            <w:noProof/>
          </w:rPr>
          <w:fldChar w:fldCharType="begin"/>
        </w:r>
        <w:r>
          <w:rPr>
            <w:noProof/>
          </w:rPr>
          <w:delInstrText xml:space="preserve"> PAGEREF _Toc44674850 \h </w:delInstrText>
        </w:r>
        <w:r>
          <w:rPr>
            <w:noProof/>
          </w:rPr>
        </w:r>
        <w:r>
          <w:rPr>
            <w:noProof/>
          </w:rPr>
          <w:fldChar w:fldCharType="separate"/>
        </w:r>
        <w:r w:rsidR="00C720D9">
          <w:rPr>
            <w:noProof/>
          </w:rPr>
          <w:delText>13</w:delText>
        </w:r>
        <w:r>
          <w:rPr>
            <w:noProof/>
          </w:rPr>
          <w:fldChar w:fldCharType="end"/>
        </w:r>
      </w:del>
    </w:p>
    <w:p w14:paraId="0E97677D" w14:textId="77777777" w:rsidR="0003198C" w:rsidRDefault="0003198C">
      <w:pPr>
        <w:pStyle w:val="TOC2"/>
        <w:rPr>
          <w:del w:id="104" w:author="Richard Haynes" w:date="2020-10-26T13:05:00Z"/>
          <w:rFonts w:asciiTheme="minorHAnsi" w:hAnsiTheme="minorHAnsi" w:cstheme="minorBidi"/>
          <w:bCs w:val="0"/>
          <w:smallCaps w:val="0"/>
          <w:noProof/>
          <w:color w:val="auto"/>
          <w:sz w:val="22"/>
          <w:szCs w:val="22"/>
        </w:rPr>
      </w:pPr>
      <w:del w:id="105" w:author="Richard Haynes" w:date="2020-10-26T13:05:00Z">
        <w:r w:rsidRPr="00807427">
          <w:rPr>
            <w:rFonts w:cs="Times New Roman"/>
            <w:noProof/>
          </w:rPr>
          <w:delText>3.1</w:delText>
        </w:r>
        <w:r>
          <w:rPr>
            <w:rFonts w:asciiTheme="minorHAnsi" w:hAnsiTheme="minorHAnsi" w:cstheme="minorBidi"/>
            <w:bCs w:val="0"/>
            <w:smallCaps w:val="0"/>
            <w:noProof/>
            <w:color w:val="auto"/>
            <w:sz w:val="22"/>
            <w:szCs w:val="22"/>
          </w:rPr>
          <w:tab/>
        </w:r>
        <w:r>
          <w:rPr>
            <w:noProof/>
          </w:rPr>
          <w:delText>Outcomes</w:delText>
        </w:r>
        <w:r>
          <w:rPr>
            <w:noProof/>
          </w:rPr>
          <w:tab/>
        </w:r>
        <w:r>
          <w:rPr>
            <w:noProof/>
          </w:rPr>
          <w:fldChar w:fldCharType="begin"/>
        </w:r>
        <w:r>
          <w:rPr>
            <w:noProof/>
          </w:rPr>
          <w:delInstrText xml:space="preserve"> PAGEREF _Toc44674851 \h </w:delInstrText>
        </w:r>
        <w:r>
          <w:rPr>
            <w:noProof/>
          </w:rPr>
        </w:r>
        <w:r>
          <w:rPr>
            <w:noProof/>
          </w:rPr>
          <w:fldChar w:fldCharType="separate"/>
        </w:r>
        <w:r w:rsidR="00C720D9">
          <w:rPr>
            <w:noProof/>
          </w:rPr>
          <w:delText>13</w:delText>
        </w:r>
        <w:r>
          <w:rPr>
            <w:noProof/>
          </w:rPr>
          <w:fldChar w:fldCharType="end"/>
        </w:r>
      </w:del>
    </w:p>
    <w:p w14:paraId="6169CE7F" w14:textId="77777777" w:rsidR="0003198C" w:rsidRDefault="0003198C">
      <w:pPr>
        <w:pStyle w:val="TOC2"/>
        <w:rPr>
          <w:del w:id="106" w:author="Richard Haynes" w:date="2020-10-26T13:05:00Z"/>
          <w:rFonts w:asciiTheme="minorHAnsi" w:hAnsiTheme="minorHAnsi" w:cstheme="minorBidi"/>
          <w:bCs w:val="0"/>
          <w:smallCaps w:val="0"/>
          <w:noProof/>
          <w:color w:val="auto"/>
          <w:sz w:val="22"/>
          <w:szCs w:val="22"/>
        </w:rPr>
      </w:pPr>
      <w:del w:id="107" w:author="Richard Haynes" w:date="2020-10-26T13:05:00Z">
        <w:r w:rsidRPr="00807427">
          <w:rPr>
            <w:rFonts w:cs="Times New Roman"/>
            <w:noProof/>
          </w:rPr>
          <w:delText>3.2</w:delText>
        </w:r>
        <w:r>
          <w:rPr>
            <w:rFonts w:asciiTheme="minorHAnsi" w:hAnsiTheme="minorHAnsi" w:cstheme="minorBidi"/>
            <w:bCs w:val="0"/>
            <w:smallCaps w:val="0"/>
            <w:noProof/>
            <w:color w:val="auto"/>
            <w:sz w:val="22"/>
            <w:szCs w:val="22"/>
          </w:rPr>
          <w:tab/>
        </w:r>
        <w:r>
          <w:rPr>
            <w:noProof/>
          </w:rPr>
          <w:delText>Methods of analysis</w:delText>
        </w:r>
        <w:r>
          <w:rPr>
            <w:noProof/>
          </w:rPr>
          <w:tab/>
        </w:r>
        <w:r>
          <w:rPr>
            <w:noProof/>
          </w:rPr>
          <w:fldChar w:fldCharType="begin"/>
        </w:r>
        <w:r>
          <w:rPr>
            <w:noProof/>
          </w:rPr>
          <w:delInstrText xml:space="preserve"> PAGEREF _Toc44674852 \h </w:delInstrText>
        </w:r>
        <w:r>
          <w:rPr>
            <w:noProof/>
          </w:rPr>
        </w:r>
        <w:r>
          <w:rPr>
            <w:noProof/>
          </w:rPr>
          <w:fldChar w:fldCharType="separate"/>
        </w:r>
        <w:r w:rsidR="00C720D9">
          <w:rPr>
            <w:noProof/>
          </w:rPr>
          <w:delText>14</w:delText>
        </w:r>
        <w:r>
          <w:rPr>
            <w:noProof/>
          </w:rPr>
          <w:fldChar w:fldCharType="end"/>
        </w:r>
      </w:del>
    </w:p>
    <w:p w14:paraId="3323BECC" w14:textId="77777777" w:rsidR="0003198C" w:rsidRDefault="0003198C">
      <w:pPr>
        <w:pStyle w:val="TOC1"/>
        <w:rPr>
          <w:del w:id="108" w:author="Richard Haynes" w:date="2020-10-26T13:05:00Z"/>
          <w:rFonts w:asciiTheme="minorHAnsi" w:hAnsiTheme="minorHAnsi" w:cstheme="minorBidi"/>
          <w:b w:val="0"/>
          <w:caps w:val="0"/>
          <w:noProof/>
          <w:color w:val="auto"/>
          <w:sz w:val="22"/>
          <w:szCs w:val="22"/>
        </w:rPr>
      </w:pPr>
      <w:del w:id="109" w:author="Richard Haynes" w:date="2020-10-26T13:05:00Z">
        <w:r w:rsidRPr="00807427">
          <w:rPr>
            <w:rFonts w:cs="Times New Roman"/>
            <w:noProof/>
          </w:rPr>
          <w:delText>4</w:delText>
        </w:r>
        <w:r>
          <w:rPr>
            <w:rFonts w:asciiTheme="minorHAnsi" w:hAnsiTheme="minorHAnsi" w:cstheme="minorBidi"/>
            <w:b w:val="0"/>
            <w:caps w:val="0"/>
            <w:noProof/>
            <w:color w:val="auto"/>
            <w:sz w:val="22"/>
            <w:szCs w:val="22"/>
          </w:rPr>
          <w:tab/>
        </w:r>
        <w:r>
          <w:rPr>
            <w:noProof/>
          </w:rPr>
          <w:delText>DATA and saFETy Monitoring</w:delText>
        </w:r>
        <w:r>
          <w:rPr>
            <w:noProof/>
          </w:rPr>
          <w:tab/>
        </w:r>
        <w:r>
          <w:rPr>
            <w:noProof/>
          </w:rPr>
          <w:fldChar w:fldCharType="begin"/>
        </w:r>
        <w:r>
          <w:rPr>
            <w:noProof/>
          </w:rPr>
          <w:delInstrText xml:space="preserve"> PAGEREF _Toc44674853 \h </w:delInstrText>
        </w:r>
        <w:r>
          <w:rPr>
            <w:noProof/>
          </w:rPr>
        </w:r>
        <w:r>
          <w:rPr>
            <w:noProof/>
          </w:rPr>
          <w:fldChar w:fldCharType="separate"/>
        </w:r>
        <w:r w:rsidR="00C720D9">
          <w:rPr>
            <w:noProof/>
          </w:rPr>
          <w:delText>15</w:delText>
        </w:r>
        <w:r>
          <w:rPr>
            <w:noProof/>
          </w:rPr>
          <w:fldChar w:fldCharType="end"/>
        </w:r>
      </w:del>
    </w:p>
    <w:p w14:paraId="7D5B57B8" w14:textId="77777777" w:rsidR="0003198C" w:rsidRDefault="0003198C">
      <w:pPr>
        <w:pStyle w:val="TOC2"/>
        <w:rPr>
          <w:del w:id="110" w:author="Richard Haynes" w:date="2020-10-26T13:05:00Z"/>
          <w:rFonts w:asciiTheme="minorHAnsi" w:hAnsiTheme="minorHAnsi" w:cstheme="minorBidi"/>
          <w:bCs w:val="0"/>
          <w:smallCaps w:val="0"/>
          <w:noProof/>
          <w:color w:val="auto"/>
          <w:sz w:val="22"/>
          <w:szCs w:val="22"/>
        </w:rPr>
      </w:pPr>
      <w:del w:id="111" w:author="Richard Haynes" w:date="2020-10-26T13:05:00Z">
        <w:r w:rsidRPr="00807427">
          <w:rPr>
            <w:rFonts w:cs="Times New Roman"/>
            <w:noProof/>
          </w:rPr>
          <w:delText>4.1</w:delText>
        </w:r>
        <w:r>
          <w:rPr>
            <w:rFonts w:asciiTheme="minorHAnsi" w:hAnsiTheme="minorHAnsi" w:cstheme="minorBidi"/>
            <w:bCs w:val="0"/>
            <w:smallCaps w:val="0"/>
            <w:noProof/>
            <w:color w:val="auto"/>
            <w:sz w:val="22"/>
            <w:szCs w:val="22"/>
          </w:rPr>
          <w:tab/>
        </w:r>
        <w:r>
          <w:rPr>
            <w:noProof/>
          </w:rPr>
          <w:delText>Recording Suspected Serious Adverse Reactions</w:delText>
        </w:r>
        <w:r>
          <w:rPr>
            <w:noProof/>
          </w:rPr>
          <w:tab/>
        </w:r>
        <w:r>
          <w:rPr>
            <w:noProof/>
          </w:rPr>
          <w:fldChar w:fldCharType="begin"/>
        </w:r>
        <w:r>
          <w:rPr>
            <w:noProof/>
          </w:rPr>
          <w:delInstrText xml:space="preserve"> PAGEREF _Toc44674854 \h </w:delInstrText>
        </w:r>
        <w:r>
          <w:rPr>
            <w:noProof/>
          </w:rPr>
        </w:r>
        <w:r>
          <w:rPr>
            <w:noProof/>
          </w:rPr>
          <w:fldChar w:fldCharType="separate"/>
        </w:r>
        <w:r w:rsidR="00C720D9">
          <w:rPr>
            <w:noProof/>
          </w:rPr>
          <w:delText>15</w:delText>
        </w:r>
        <w:r>
          <w:rPr>
            <w:noProof/>
          </w:rPr>
          <w:fldChar w:fldCharType="end"/>
        </w:r>
      </w:del>
    </w:p>
    <w:p w14:paraId="34413637" w14:textId="77777777" w:rsidR="0003198C" w:rsidRDefault="0003198C">
      <w:pPr>
        <w:pStyle w:val="TOC2"/>
        <w:rPr>
          <w:del w:id="112" w:author="Richard Haynes" w:date="2020-10-26T13:05:00Z"/>
          <w:rFonts w:asciiTheme="minorHAnsi" w:hAnsiTheme="minorHAnsi" w:cstheme="minorBidi"/>
          <w:bCs w:val="0"/>
          <w:smallCaps w:val="0"/>
          <w:noProof/>
          <w:color w:val="auto"/>
          <w:sz w:val="22"/>
          <w:szCs w:val="22"/>
        </w:rPr>
      </w:pPr>
      <w:del w:id="113" w:author="Richard Haynes" w:date="2020-10-26T13:05:00Z">
        <w:r w:rsidRPr="00807427">
          <w:rPr>
            <w:rFonts w:cs="Times New Roman"/>
            <w:noProof/>
          </w:rPr>
          <w:delText>4.2</w:delText>
        </w:r>
        <w:r>
          <w:rPr>
            <w:rFonts w:asciiTheme="minorHAnsi" w:hAnsiTheme="minorHAnsi" w:cstheme="minorBidi"/>
            <w:bCs w:val="0"/>
            <w:smallCaps w:val="0"/>
            <w:noProof/>
            <w:color w:val="auto"/>
            <w:sz w:val="22"/>
            <w:szCs w:val="22"/>
          </w:rPr>
          <w:tab/>
        </w:r>
        <w:r>
          <w:rPr>
            <w:noProof/>
          </w:rPr>
          <w:delText>Central assessment and onward reporting of SUSARs</w:delText>
        </w:r>
        <w:r>
          <w:rPr>
            <w:noProof/>
          </w:rPr>
          <w:tab/>
        </w:r>
        <w:r>
          <w:rPr>
            <w:noProof/>
          </w:rPr>
          <w:fldChar w:fldCharType="begin"/>
        </w:r>
        <w:r>
          <w:rPr>
            <w:noProof/>
          </w:rPr>
          <w:delInstrText xml:space="preserve"> PAGEREF _Toc44674855 \h </w:delInstrText>
        </w:r>
        <w:r>
          <w:rPr>
            <w:noProof/>
          </w:rPr>
        </w:r>
        <w:r>
          <w:rPr>
            <w:noProof/>
          </w:rPr>
          <w:fldChar w:fldCharType="separate"/>
        </w:r>
        <w:r w:rsidR="00C720D9">
          <w:rPr>
            <w:noProof/>
          </w:rPr>
          <w:delText>15</w:delText>
        </w:r>
        <w:r>
          <w:rPr>
            <w:noProof/>
          </w:rPr>
          <w:fldChar w:fldCharType="end"/>
        </w:r>
      </w:del>
    </w:p>
    <w:p w14:paraId="44C9A5EF" w14:textId="77777777" w:rsidR="0003198C" w:rsidRDefault="0003198C">
      <w:pPr>
        <w:pStyle w:val="TOC2"/>
        <w:rPr>
          <w:del w:id="114" w:author="Richard Haynes" w:date="2020-10-26T13:05:00Z"/>
          <w:rFonts w:asciiTheme="minorHAnsi" w:hAnsiTheme="minorHAnsi" w:cstheme="minorBidi"/>
          <w:bCs w:val="0"/>
          <w:smallCaps w:val="0"/>
          <w:noProof/>
          <w:color w:val="auto"/>
          <w:sz w:val="22"/>
          <w:szCs w:val="22"/>
        </w:rPr>
      </w:pPr>
      <w:del w:id="115" w:author="Richard Haynes" w:date="2020-10-26T13:05:00Z">
        <w:r w:rsidRPr="00807427">
          <w:rPr>
            <w:rFonts w:cs="Times New Roman"/>
            <w:noProof/>
          </w:rPr>
          <w:delText>4.3</w:delText>
        </w:r>
        <w:r>
          <w:rPr>
            <w:rFonts w:asciiTheme="minorHAnsi" w:hAnsiTheme="minorHAnsi" w:cstheme="minorBidi"/>
            <w:bCs w:val="0"/>
            <w:smallCaps w:val="0"/>
            <w:noProof/>
            <w:color w:val="auto"/>
            <w:sz w:val="22"/>
            <w:szCs w:val="22"/>
          </w:rPr>
          <w:tab/>
        </w:r>
        <w:r>
          <w:rPr>
            <w:noProof/>
          </w:rPr>
          <w:delText>Recording other Adverse Events</w:delText>
        </w:r>
        <w:r>
          <w:rPr>
            <w:noProof/>
          </w:rPr>
          <w:tab/>
        </w:r>
        <w:r>
          <w:rPr>
            <w:noProof/>
          </w:rPr>
          <w:fldChar w:fldCharType="begin"/>
        </w:r>
        <w:r>
          <w:rPr>
            <w:noProof/>
          </w:rPr>
          <w:delInstrText xml:space="preserve"> PAGEREF _Toc44674856 \h </w:delInstrText>
        </w:r>
        <w:r>
          <w:rPr>
            <w:noProof/>
          </w:rPr>
        </w:r>
        <w:r>
          <w:rPr>
            <w:noProof/>
          </w:rPr>
          <w:fldChar w:fldCharType="separate"/>
        </w:r>
        <w:r w:rsidR="00C720D9">
          <w:rPr>
            <w:noProof/>
          </w:rPr>
          <w:delText>16</w:delText>
        </w:r>
        <w:r>
          <w:rPr>
            <w:noProof/>
          </w:rPr>
          <w:fldChar w:fldCharType="end"/>
        </w:r>
      </w:del>
    </w:p>
    <w:p w14:paraId="06EFA662" w14:textId="77777777" w:rsidR="0003198C" w:rsidRDefault="0003198C">
      <w:pPr>
        <w:pStyle w:val="TOC2"/>
        <w:rPr>
          <w:del w:id="116" w:author="Richard Haynes" w:date="2020-10-26T13:05:00Z"/>
          <w:rFonts w:asciiTheme="minorHAnsi" w:hAnsiTheme="minorHAnsi" w:cstheme="minorBidi"/>
          <w:bCs w:val="0"/>
          <w:smallCaps w:val="0"/>
          <w:noProof/>
          <w:color w:val="auto"/>
          <w:sz w:val="22"/>
          <w:szCs w:val="22"/>
        </w:rPr>
      </w:pPr>
      <w:del w:id="117" w:author="Richard Haynes" w:date="2020-10-26T13:05:00Z">
        <w:r w:rsidRPr="00807427">
          <w:rPr>
            <w:rFonts w:cs="Times New Roman"/>
            <w:noProof/>
          </w:rPr>
          <w:delText>4.4</w:delText>
        </w:r>
        <w:r>
          <w:rPr>
            <w:rFonts w:asciiTheme="minorHAnsi" w:hAnsiTheme="minorHAnsi" w:cstheme="minorBidi"/>
            <w:bCs w:val="0"/>
            <w:smallCaps w:val="0"/>
            <w:noProof/>
            <w:color w:val="auto"/>
            <w:sz w:val="22"/>
            <w:szCs w:val="22"/>
          </w:rPr>
          <w:tab/>
        </w:r>
        <w:r>
          <w:rPr>
            <w:noProof/>
          </w:rPr>
          <w:delText>Role of the Data Monitoring Committee (DMC)</w:delText>
        </w:r>
        <w:r>
          <w:rPr>
            <w:noProof/>
          </w:rPr>
          <w:tab/>
        </w:r>
        <w:r>
          <w:rPr>
            <w:noProof/>
          </w:rPr>
          <w:fldChar w:fldCharType="begin"/>
        </w:r>
        <w:r>
          <w:rPr>
            <w:noProof/>
          </w:rPr>
          <w:delInstrText xml:space="preserve"> PAGEREF _Toc44674857 \h </w:delInstrText>
        </w:r>
        <w:r>
          <w:rPr>
            <w:noProof/>
          </w:rPr>
        </w:r>
        <w:r>
          <w:rPr>
            <w:noProof/>
          </w:rPr>
          <w:fldChar w:fldCharType="separate"/>
        </w:r>
        <w:r w:rsidR="00C720D9">
          <w:rPr>
            <w:noProof/>
          </w:rPr>
          <w:delText>16</w:delText>
        </w:r>
        <w:r>
          <w:rPr>
            <w:noProof/>
          </w:rPr>
          <w:fldChar w:fldCharType="end"/>
        </w:r>
      </w:del>
    </w:p>
    <w:p w14:paraId="32CEA7F0" w14:textId="77777777" w:rsidR="0003198C" w:rsidRDefault="0003198C">
      <w:pPr>
        <w:pStyle w:val="TOC2"/>
        <w:rPr>
          <w:del w:id="118" w:author="Richard Haynes" w:date="2020-10-26T13:05:00Z"/>
          <w:rFonts w:asciiTheme="minorHAnsi" w:hAnsiTheme="minorHAnsi" w:cstheme="minorBidi"/>
          <w:bCs w:val="0"/>
          <w:smallCaps w:val="0"/>
          <w:noProof/>
          <w:color w:val="auto"/>
          <w:sz w:val="22"/>
          <w:szCs w:val="22"/>
        </w:rPr>
      </w:pPr>
      <w:del w:id="119" w:author="Richard Haynes" w:date="2020-10-26T13:05:00Z">
        <w:r w:rsidRPr="00807427">
          <w:rPr>
            <w:rFonts w:cs="Times New Roman"/>
            <w:noProof/>
          </w:rPr>
          <w:delText>4.5</w:delText>
        </w:r>
        <w:r>
          <w:rPr>
            <w:rFonts w:asciiTheme="minorHAnsi" w:hAnsiTheme="minorHAnsi" w:cstheme="minorBidi"/>
            <w:bCs w:val="0"/>
            <w:smallCaps w:val="0"/>
            <w:noProof/>
            <w:color w:val="auto"/>
            <w:sz w:val="22"/>
            <w:szCs w:val="22"/>
          </w:rPr>
          <w:tab/>
        </w:r>
        <w:r>
          <w:rPr>
            <w:noProof/>
          </w:rPr>
          <w:delText>Blinding</w:delText>
        </w:r>
        <w:r>
          <w:rPr>
            <w:noProof/>
          </w:rPr>
          <w:tab/>
        </w:r>
        <w:r>
          <w:rPr>
            <w:noProof/>
          </w:rPr>
          <w:fldChar w:fldCharType="begin"/>
        </w:r>
        <w:r>
          <w:rPr>
            <w:noProof/>
          </w:rPr>
          <w:delInstrText xml:space="preserve"> PAGEREF _Toc44674858 \h </w:delInstrText>
        </w:r>
        <w:r>
          <w:rPr>
            <w:noProof/>
          </w:rPr>
        </w:r>
        <w:r>
          <w:rPr>
            <w:noProof/>
          </w:rPr>
          <w:fldChar w:fldCharType="separate"/>
        </w:r>
        <w:r w:rsidR="00C720D9">
          <w:rPr>
            <w:noProof/>
          </w:rPr>
          <w:delText>16</w:delText>
        </w:r>
        <w:r>
          <w:rPr>
            <w:noProof/>
          </w:rPr>
          <w:fldChar w:fldCharType="end"/>
        </w:r>
      </w:del>
    </w:p>
    <w:p w14:paraId="3D0D6DB7" w14:textId="77777777" w:rsidR="0003198C" w:rsidRDefault="0003198C">
      <w:pPr>
        <w:pStyle w:val="TOC1"/>
        <w:rPr>
          <w:del w:id="120" w:author="Richard Haynes" w:date="2020-10-26T13:05:00Z"/>
          <w:rFonts w:asciiTheme="minorHAnsi" w:hAnsiTheme="minorHAnsi" w:cstheme="minorBidi"/>
          <w:b w:val="0"/>
          <w:caps w:val="0"/>
          <w:noProof/>
          <w:color w:val="auto"/>
          <w:sz w:val="22"/>
          <w:szCs w:val="22"/>
        </w:rPr>
      </w:pPr>
      <w:del w:id="121" w:author="Richard Haynes" w:date="2020-10-26T13:05:00Z">
        <w:r w:rsidRPr="00807427">
          <w:rPr>
            <w:rFonts w:cs="Times New Roman"/>
            <w:noProof/>
          </w:rPr>
          <w:delText>5</w:delText>
        </w:r>
        <w:r>
          <w:rPr>
            <w:rFonts w:asciiTheme="minorHAnsi" w:hAnsiTheme="minorHAnsi" w:cstheme="minorBidi"/>
            <w:b w:val="0"/>
            <w:caps w:val="0"/>
            <w:noProof/>
            <w:color w:val="auto"/>
            <w:sz w:val="22"/>
            <w:szCs w:val="22"/>
          </w:rPr>
          <w:tab/>
        </w:r>
        <w:r>
          <w:rPr>
            <w:noProof/>
          </w:rPr>
          <w:delText>Quality Management</w:delText>
        </w:r>
        <w:r>
          <w:rPr>
            <w:noProof/>
          </w:rPr>
          <w:tab/>
        </w:r>
        <w:r>
          <w:rPr>
            <w:noProof/>
          </w:rPr>
          <w:fldChar w:fldCharType="begin"/>
        </w:r>
        <w:r>
          <w:rPr>
            <w:noProof/>
          </w:rPr>
          <w:delInstrText xml:space="preserve"> PAGEREF _Toc44674859 \h </w:delInstrText>
        </w:r>
        <w:r>
          <w:rPr>
            <w:noProof/>
          </w:rPr>
        </w:r>
        <w:r>
          <w:rPr>
            <w:noProof/>
          </w:rPr>
          <w:fldChar w:fldCharType="separate"/>
        </w:r>
        <w:r w:rsidR="00C720D9">
          <w:rPr>
            <w:noProof/>
          </w:rPr>
          <w:delText>17</w:delText>
        </w:r>
        <w:r>
          <w:rPr>
            <w:noProof/>
          </w:rPr>
          <w:fldChar w:fldCharType="end"/>
        </w:r>
      </w:del>
    </w:p>
    <w:p w14:paraId="4736E2EA" w14:textId="77777777" w:rsidR="0003198C" w:rsidRDefault="0003198C">
      <w:pPr>
        <w:pStyle w:val="TOC2"/>
        <w:rPr>
          <w:del w:id="122" w:author="Richard Haynes" w:date="2020-10-26T13:05:00Z"/>
          <w:rFonts w:asciiTheme="minorHAnsi" w:hAnsiTheme="minorHAnsi" w:cstheme="minorBidi"/>
          <w:bCs w:val="0"/>
          <w:smallCaps w:val="0"/>
          <w:noProof/>
          <w:color w:val="auto"/>
          <w:sz w:val="22"/>
          <w:szCs w:val="22"/>
        </w:rPr>
      </w:pPr>
      <w:del w:id="123" w:author="Richard Haynes" w:date="2020-10-26T13:05:00Z">
        <w:r w:rsidRPr="00807427">
          <w:rPr>
            <w:rFonts w:cs="Times New Roman"/>
            <w:noProof/>
          </w:rPr>
          <w:delText>5.1</w:delText>
        </w:r>
        <w:r>
          <w:rPr>
            <w:rFonts w:asciiTheme="minorHAnsi" w:hAnsiTheme="minorHAnsi" w:cstheme="minorBidi"/>
            <w:bCs w:val="0"/>
            <w:smallCaps w:val="0"/>
            <w:noProof/>
            <w:color w:val="auto"/>
            <w:sz w:val="22"/>
            <w:szCs w:val="22"/>
          </w:rPr>
          <w:tab/>
        </w:r>
        <w:r>
          <w:rPr>
            <w:noProof/>
          </w:rPr>
          <w:delText>Quality By Design Principles</w:delText>
        </w:r>
        <w:r>
          <w:rPr>
            <w:noProof/>
          </w:rPr>
          <w:tab/>
        </w:r>
        <w:r>
          <w:rPr>
            <w:noProof/>
          </w:rPr>
          <w:fldChar w:fldCharType="begin"/>
        </w:r>
        <w:r>
          <w:rPr>
            <w:noProof/>
          </w:rPr>
          <w:delInstrText xml:space="preserve"> PAGEREF _Toc44674860 \h </w:delInstrText>
        </w:r>
        <w:r>
          <w:rPr>
            <w:noProof/>
          </w:rPr>
        </w:r>
        <w:r>
          <w:rPr>
            <w:noProof/>
          </w:rPr>
          <w:fldChar w:fldCharType="separate"/>
        </w:r>
        <w:r w:rsidR="00C720D9">
          <w:rPr>
            <w:noProof/>
          </w:rPr>
          <w:delText>17</w:delText>
        </w:r>
        <w:r>
          <w:rPr>
            <w:noProof/>
          </w:rPr>
          <w:fldChar w:fldCharType="end"/>
        </w:r>
      </w:del>
    </w:p>
    <w:p w14:paraId="1FAC1841" w14:textId="77777777" w:rsidR="0003198C" w:rsidRDefault="0003198C">
      <w:pPr>
        <w:pStyle w:val="TOC2"/>
        <w:rPr>
          <w:del w:id="124" w:author="Richard Haynes" w:date="2020-10-26T13:05:00Z"/>
          <w:rFonts w:asciiTheme="minorHAnsi" w:hAnsiTheme="minorHAnsi" w:cstheme="minorBidi"/>
          <w:bCs w:val="0"/>
          <w:smallCaps w:val="0"/>
          <w:noProof/>
          <w:color w:val="auto"/>
          <w:sz w:val="22"/>
          <w:szCs w:val="22"/>
        </w:rPr>
      </w:pPr>
      <w:del w:id="125" w:author="Richard Haynes" w:date="2020-10-26T13:05:00Z">
        <w:r w:rsidRPr="00807427">
          <w:rPr>
            <w:rFonts w:cs="Times New Roman"/>
            <w:noProof/>
          </w:rPr>
          <w:delText>5.2</w:delText>
        </w:r>
        <w:r>
          <w:rPr>
            <w:rFonts w:asciiTheme="minorHAnsi" w:hAnsiTheme="minorHAnsi" w:cstheme="minorBidi"/>
            <w:bCs w:val="0"/>
            <w:smallCaps w:val="0"/>
            <w:noProof/>
            <w:color w:val="auto"/>
            <w:sz w:val="22"/>
            <w:szCs w:val="22"/>
          </w:rPr>
          <w:tab/>
        </w:r>
        <w:r>
          <w:rPr>
            <w:noProof/>
          </w:rPr>
          <w:delText>Training and monitoring</w:delText>
        </w:r>
        <w:r>
          <w:rPr>
            <w:noProof/>
          </w:rPr>
          <w:tab/>
        </w:r>
        <w:r>
          <w:rPr>
            <w:noProof/>
          </w:rPr>
          <w:fldChar w:fldCharType="begin"/>
        </w:r>
        <w:r>
          <w:rPr>
            <w:noProof/>
          </w:rPr>
          <w:delInstrText xml:space="preserve"> PAGEREF _Toc44674861 \h </w:delInstrText>
        </w:r>
        <w:r>
          <w:rPr>
            <w:noProof/>
          </w:rPr>
        </w:r>
        <w:r>
          <w:rPr>
            <w:noProof/>
          </w:rPr>
          <w:fldChar w:fldCharType="separate"/>
        </w:r>
        <w:r w:rsidR="00C720D9">
          <w:rPr>
            <w:noProof/>
          </w:rPr>
          <w:delText>17</w:delText>
        </w:r>
        <w:r>
          <w:rPr>
            <w:noProof/>
          </w:rPr>
          <w:fldChar w:fldCharType="end"/>
        </w:r>
      </w:del>
    </w:p>
    <w:p w14:paraId="282B4903" w14:textId="77777777" w:rsidR="0003198C" w:rsidRDefault="0003198C">
      <w:pPr>
        <w:pStyle w:val="TOC2"/>
        <w:rPr>
          <w:del w:id="126" w:author="Richard Haynes" w:date="2020-10-26T13:05:00Z"/>
          <w:rFonts w:asciiTheme="minorHAnsi" w:hAnsiTheme="minorHAnsi" w:cstheme="minorBidi"/>
          <w:bCs w:val="0"/>
          <w:smallCaps w:val="0"/>
          <w:noProof/>
          <w:color w:val="auto"/>
          <w:sz w:val="22"/>
          <w:szCs w:val="22"/>
        </w:rPr>
      </w:pPr>
      <w:del w:id="127" w:author="Richard Haynes" w:date="2020-10-26T13:05:00Z">
        <w:r w:rsidRPr="00807427">
          <w:rPr>
            <w:rFonts w:cs="Times New Roman"/>
            <w:noProof/>
          </w:rPr>
          <w:delText>5.3</w:delText>
        </w:r>
        <w:r>
          <w:rPr>
            <w:rFonts w:asciiTheme="minorHAnsi" w:hAnsiTheme="minorHAnsi" w:cstheme="minorBidi"/>
            <w:bCs w:val="0"/>
            <w:smallCaps w:val="0"/>
            <w:noProof/>
            <w:color w:val="auto"/>
            <w:sz w:val="22"/>
            <w:szCs w:val="22"/>
          </w:rPr>
          <w:tab/>
        </w:r>
        <w:r>
          <w:rPr>
            <w:noProof/>
          </w:rPr>
          <w:delText>Data management</w:delText>
        </w:r>
        <w:r>
          <w:rPr>
            <w:noProof/>
          </w:rPr>
          <w:tab/>
        </w:r>
        <w:r>
          <w:rPr>
            <w:noProof/>
          </w:rPr>
          <w:fldChar w:fldCharType="begin"/>
        </w:r>
        <w:r>
          <w:rPr>
            <w:noProof/>
          </w:rPr>
          <w:delInstrText xml:space="preserve"> PAGEREF _Toc44674862 \h </w:delInstrText>
        </w:r>
        <w:r>
          <w:rPr>
            <w:noProof/>
          </w:rPr>
        </w:r>
        <w:r>
          <w:rPr>
            <w:noProof/>
          </w:rPr>
          <w:fldChar w:fldCharType="separate"/>
        </w:r>
        <w:r w:rsidR="00C720D9">
          <w:rPr>
            <w:noProof/>
          </w:rPr>
          <w:delText>18</w:delText>
        </w:r>
        <w:r>
          <w:rPr>
            <w:noProof/>
          </w:rPr>
          <w:fldChar w:fldCharType="end"/>
        </w:r>
      </w:del>
    </w:p>
    <w:p w14:paraId="1F9CB1F0" w14:textId="77777777" w:rsidR="0003198C" w:rsidRDefault="0003198C">
      <w:pPr>
        <w:pStyle w:val="TOC2"/>
        <w:rPr>
          <w:del w:id="128" w:author="Richard Haynes" w:date="2020-10-26T13:05:00Z"/>
          <w:rFonts w:asciiTheme="minorHAnsi" w:hAnsiTheme="minorHAnsi" w:cstheme="minorBidi"/>
          <w:bCs w:val="0"/>
          <w:smallCaps w:val="0"/>
          <w:noProof/>
          <w:color w:val="auto"/>
          <w:sz w:val="22"/>
          <w:szCs w:val="22"/>
        </w:rPr>
      </w:pPr>
      <w:del w:id="129" w:author="Richard Haynes" w:date="2020-10-26T13:05:00Z">
        <w:r w:rsidRPr="00807427">
          <w:rPr>
            <w:rFonts w:cs="Times New Roman"/>
            <w:noProof/>
          </w:rPr>
          <w:delText>5.4</w:delText>
        </w:r>
        <w:r>
          <w:rPr>
            <w:rFonts w:asciiTheme="minorHAnsi" w:hAnsiTheme="minorHAnsi" w:cstheme="minorBidi"/>
            <w:bCs w:val="0"/>
            <w:smallCaps w:val="0"/>
            <w:noProof/>
            <w:color w:val="auto"/>
            <w:sz w:val="22"/>
            <w:szCs w:val="22"/>
          </w:rPr>
          <w:tab/>
        </w:r>
        <w:r>
          <w:rPr>
            <w:noProof/>
          </w:rPr>
          <w:delText>Source documents and archiving</w:delText>
        </w:r>
        <w:r>
          <w:rPr>
            <w:noProof/>
          </w:rPr>
          <w:tab/>
        </w:r>
        <w:r>
          <w:rPr>
            <w:noProof/>
          </w:rPr>
          <w:fldChar w:fldCharType="begin"/>
        </w:r>
        <w:r>
          <w:rPr>
            <w:noProof/>
          </w:rPr>
          <w:delInstrText xml:space="preserve"> PAGEREF _Toc44674863 \h </w:delInstrText>
        </w:r>
        <w:r>
          <w:rPr>
            <w:noProof/>
          </w:rPr>
        </w:r>
        <w:r>
          <w:rPr>
            <w:noProof/>
          </w:rPr>
          <w:fldChar w:fldCharType="separate"/>
        </w:r>
        <w:r w:rsidR="00C720D9">
          <w:rPr>
            <w:noProof/>
          </w:rPr>
          <w:delText>18</w:delText>
        </w:r>
        <w:r>
          <w:rPr>
            <w:noProof/>
          </w:rPr>
          <w:fldChar w:fldCharType="end"/>
        </w:r>
      </w:del>
    </w:p>
    <w:p w14:paraId="5963005B" w14:textId="77777777" w:rsidR="0003198C" w:rsidRDefault="0003198C">
      <w:pPr>
        <w:pStyle w:val="TOC1"/>
        <w:rPr>
          <w:del w:id="130" w:author="Richard Haynes" w:date="2020-10-26T13:05:00Z"/>
          <w:rFonts w:asciiTheme="minorHAnsi" w:hAnsiTheme="minorHAnsi" w:cstheme="minorBidi"/>
          <w:b w:val="0"/>
          <w:caps w:val="0"/>
          <w:noProof/>
          <w:color w:val="auto"/>
          <w:sz w:val="22"/>
          <w:szCs w:val="22"/>
        </w:rPr>
      </w:pPr>
      <w:del w:id="131" w:author="Richard Haynes" w:date="2020-10-26T13:05:00Z">
        <w:r w:rsidRPr="00807427">
          <w:rPr>
            <w:rFonts w:cs="Times New Roman"/>
            <w:noProof/>
          </w:rPr>
          <w:delText>6</w:delText>
        </w:r>
        <w:r>
          <w:rPr>
            <w:rFonts w:asciiTheme="minorHAnsi" w:hAnsiTheme="minorHAnsi" w:cstheme="minorBidi"/>
            <w:b w:val="0"/>
            <w:caps w:val="0"/>
            <w:noProof/>
            <w:color w:val="auto"/>
            <w:sz w:val="22"/>
            <w:szCs w:val="22"/>
          </w:rPr>
          <w:tab/>
        </w:r>
        <w:r>
          <w:rPr>
            <w:noProof/>
          </w:rPr>
          <w:delText>Operational and administrative details</w:delText>
        </w:r>
        <w:r>
          <w:rPr>
            <w:noProof/>
          </w:rPr>
          <w:tab/>
        </w:r>
        <w:r>
          <w:rPr>
            <w:noProof/>
          </w:rPr>
          <w:fldChar w:fldCharType="begin"/>
        </w:r>
        <w:r>
          <w:rPr>
            <w:noProof/>
          </w:rPr>
          <w:delInstrText xml:space="preserve"> PAGEREF _Toc44674864 \h </w:delInstrText>
        </w:r>
        <w:r>
          <w:rPr>
            <w:noProof/>
          </w:rPr>
        </w:r>
        <w:r>
          <w:rPr>
            <w:noProof/>
          </w:rPr>
          <w:fldChar w:fldCharType="separate"/>
        </w:r>
        <w:r w:rsidR="00C720D9">
          <w:rPr>
            <w:noProof/>
          </w:rPr>
          <w:delText>18</w:delText>
        </w:r>
        <w:r>
          <w:rPr>
            <w:noProof/>
          </w:rPr>
          <w:fldChar w:fldCharType="end"/>
        </w:r>
      </w:del>
    </w:p>
    <w:p w14:paraId="4611776E" w14:textId="77777777" w:rsidR="0003198C" w:rsidRDefault="0003198C">
      <w:pPr>
        <w:pStyle w:val="TOC2"/>
        <w:rPr>
          <w:del w:id="132" w:author="Richard Haynes" w:date="2020-10-26T13:05:00Z"/>
          <w:rFonts w:asciiTheme="minorHAnsi" w:hAnsiTheme="minorHAnsi" w:cstheme="minorBidi"/>
          <w:bCs w:val="0"/>
          <w:smallCaps w:val="0"/>
          <w:noProof/>
          <w:color w:val="auto"/>
          <w:sz w:val="22"/>
          <w:szCs w:val="22"/>
        </w:rPr>
      </w:pPr>
      <w:del w:id="133" w:author="Richard Haynes" w:date="2020-10-26T13:05:00Z">
        <w:r w:rsidRPr="00807427">
          <w:rPr>
            <w:rFonts w:cs="Times New Roman"/>
            <w:noProof/>
          </w:rPr>
          <w:delText>6.1</w:delText>
        </w:r>
        <w:r>
          <w:rPr>
            <w:rFonts w:asciiTheme="minorHAnsi" w:hAnsiTheme="minorHAnsi" w:cstheme="minorBidi"/>
            <w:bCs w:val="0"/>
            <w:smallCaps w:val="0"/>
            <w:noProof/>
            <w:color w:val="auto"/>
            <w:sz w:val="22"/>
            <w:szCs w:val="22"/>
          </w:rPr>
          <w:tab/>
        </w:r>
        <w:r>
          <w:rPr>
            <w:noProof/>
          </w:rPr>
          <w:delText>Sponsor and coordination</w:delText>
        </w:r>
        <w:r>
          <w:rPr>
            <w:noProof/>
          </w:rPr>
          <w:tab/>
        </w:r>
        <w:r>
          <w:rPr>
            <w:noProof/>
          </w:rPr>
          <w:fldChar w:fldCharType="begin"/>
        </w:r>
        <w:r>
          <w:rPr>
            <w:noProof/>
          </w:rPr>
          <w:delInstrText xml:space="preserve"> PAGEREF _Toc44674865 \h </w:delInstrText>
        </w:r>
        <w:r>
          <w:rPr>
            <w:noProof/>
          </w:rPr>
        </w:r>
        <w:r>
          <w:rPr>
            <w:noProof/>
          </w:rPr>
          <w:fldChar w:fldCharType="separate"/>
        </w:r>
        <w:r w:rsidR="00C720D9">
          <w:rPr>
            <w:noProof/>
          </w:rPr>
          <w:delText>18</w:delText>
        </w:r>
        <w:r>
          <w:rPr>
            <w:noProof/>
          </w:rPr>
          <w:fldChar w:fldCharType="end"/>
        </w:r>
      </w:del>
    </w:p>
    <w:p w14:paraId="271F7EAB" w14:textId="77777777" w:rsidR="0003198C" w:rsidRDefault="0003198C">
      <w:pPr>
        <w:pStyle w:val="TOC2"/>
        <w:rPr>
          <w:del w:id="134" w:author="Richard Haynes" w:date="2020-10-26T13:05:00Z"/>
          <w:rFonts w:asciiTheme="minorHAnsi" w:hAnsiTheme="minorHAnsi" w:cstheme="minorBidi"/>
          <w:bCs w:val="0"/>
          <w:smallCaps w:val="0"/>
          <w:noProof/>
          <w:color w:val="auto"/>
          <w:sz w:val="22"/>
          <w:szCs w:val="22"/>
        </w:rPr>
      </w:pPr>
      <w:del w:id="135" w:author="Richard Haynes" w:date="2020-10-26T13:05:00Z">
        <w:r w:rsidRPr="00807427">
          <w:rPr>
            <w:rFonts w:cs="Times New Roman"/>
            <w:noProof/>
          </w:rPr>
          <w:delText>6.2</w:delText>
        </w:r>
        <w:r>
          <w:rPr>
            <w:rFonts w:asciiTheme="minorHAnsi" w:hAnsiTheme="minorHAnsi" w:cstheme="minorBidi"/>
            <w:bCs w:val="0"/>
            <w:smallCaps w:val="0"/>
            <w:noProof/>
            <w:color w:val="auto"/>
            <w:sz w:val="22"/>
            <w:szCs w:val="22"/>
          </w:rPr>
          <w:tab/>
        </w:r>
        <w:r>
          <w:rPr>
            <w:noProof/>
          </w:rPr>
          <w:delText>Funding</w:delText>
        </w:r>
        <w:r>
          <w:rPr>
            <w:noProof/>
          </w:rPr>
          <w:tab/>
        </w:r>
        <w:r>
          <w:rPr>
            <w:noProof/>
          </w:rPr>
          <w:fldChar w:fldCharType="begin"/>
        </w:r>
        <w:r>
          <w:rPr>
            <w:noProof/>
          </w:rPr>
          <w:delInstrText xml:space="preserve"> PAGEREF _Toc44674866 \h </w:delInstrText>
        </w:r>
        <w:r>
          <w:rPr>
            <w:noProof/>
          </w:rPr>
        </w:r>
        <w:r>
          <w:rPr>
            <w:noProof/>
          </w:rPr>
          <w:fldChar w:fldCharType="separate"/>
        </w:r>
        <w:r w:rsidR="00C720D9">
          <w:rPr>
            <w:noProof/>
          </w:rPr>
          <w:delText>19</w:delText>
        </w:r>
        <w:r>
          <w:rPr>
            <w:noProof/>
          </w:rPr>
          <w:fldChar w:fldCharType="end"/>
        </w:r>
      </w:del>
    </w:p>
    <w:p w14:paraId="7E4B3970" w14:textId="77777777" w:rsidR="0003198C" w:rsidRDefault="0003198C">
      <w:pPr>
        <w:pStyle w:val="TOC2"/>
        <w:rPr>
          <w:del w:id="136" w:author="Richard Haynes" w:date="2020-10-26T13:05:00Z"/>
          <w:rFonts w:asciiTheme="minorHAnsi" w:hAnsiTheme="minorHAnsi" w:cstheme="minorBidi"/>
          <w:bCs w:val="0"/>
          <w:smallCaps w:val="0"/>
          <w:noProof/>
          <w:color w:val="auto"/>
          <w:sz w:val="22"/>
          <w:szCs w:val="22"/>
        </w:rPr>
      </w:pPr>
      <w:del w:id="137" w:author="Richard Haynes" w:date="2020-10-26T13:05:00Z">
        <w:r w:rsidRPr="00807427">
          <w:rPr>
            <w:rFonts w:cs="Times New Roman"/>
            <w:noProof/>
          </w:rPr>
          <w:delText>6.3</w:delText>
        </w:r>
        <w:r>
          <w:rPr>
            <w:rFonts w:asciiTheme="minorHAnsi" w:hAnsiTheme="minorHAnsi" w:cstheme="minorBidi"/>
            <w:bCs w:val="0"/>
            <w:smallCaps w:val="0"/>
            <w:noProof/>
            <w:color w:val="auto"/>
            <w:sz w:val="22"/>
            <w:szCs w:val="22"/>
          </w:rPr>
          <w:tab/>
        </w:r>
        <w:r>
          <w:rPr>
            <w:noProof/>
          </w:rPr>
          <w:delText>Indemnity</w:delText>
        </w:r>
        <w:r>
          <w:rPr>
            <w:noProof/>
          </w:rPr>
          <w:tab/>
        </w:r>
        <w:r>
          <w:rPr>
            <w:noProof/>
          </w:rPr>
          <w:fldChar w:fldCharType="begin"/>
        </w:r>
        <w:r>
          <w:rPr>
            <w:noProof/>
          </w:rPr>
          <w:delInstrText xml:space="preserve"> PAGEREF _Toc44674867 \h </w:delInstrText>
        </w:r>
        <w:r>
          <w:rPr>
            <w:noProof/>
          </w:rPr>
        </w:r>
        <w:r>
          <w:rPr>
            <w:noProof/>
          </w:rPr>
          <w:fldChar w:fldCharType="separate"/>
        </w:r>
        <w:r w:rsidR="00C720D9">
          <w:rPr>
            <w:noProof/>
          </w:rPr>
          <w:delText>19</w:delText>
        </w:r>
        <w:r>
          <w:rPr>
            <w:noProof/>
          </w:rPr>
          <w:fldChar w:fldCharType="end"/>
        </w:r>
      </w:del>
    </w:p>
    <w:p w14:paraId="26E77D4B" w14:textId="77777777" w:rsidR="0003198C" w:rsidRDefault="0003198C">
      <w:pPr>
        <w:pStyle w:val="TOC2"/>
        <w:rPr>
          <w:del w:id="138" w:author="Richard Haynes" w:date="2020-10-26T13:05:00Z"/>
          <w:rFonts w:asciiTheme="minorHAnsi" w:hAnsiTheme="minorHAnsi" w:cstheme="minorBidi"/>
          <w:bCs w:val="0"/>
          <w:smallCaps w:val="0"/>
          <w:noProof/>
          <w:color w:val="auto"/>
          <w:sz w:val="22"/>
          <w:szCs w:val="22"/>
        </w:rPr>
      </w:pPr>
      <w:del w:id="139" w:author="Richard Haynes" w:date="2020-10-26T13:05:00Z">
        <w:r w:rsidRPr="00807427">
          <w:rPr>
            <w:rFonts w:cs="Times New Roman"/>
            <w:noProof/>
          </w:rPr>
          <w:delText>6.4</w:delText>
        </w:r>
        <w:r>
          <w:rPr>
            <w:rFonts w:asciiTheme="minorHAnsi" w:hAnsiTheme="minorHAnsi" w:cstheme="minorBidi"/>
            <w:bCs w:val="0"/>
            <w:smallCaps w:val="0"/>
            <w:noProof/>
            <w:color w:val="auto"/>
            <w:sz w:val="22"/>
            <w:szCs w:val="22"/>
          </w:rPr>
          <w:tab/>
        </w:r>
        <w:r>
          <w:rPr>
            <w:noProof/>
          </w:rPr>
          <w:delText>Local Clinical Centres</w:delText>
        </w:r>
        <w:r>
          <w:rPr>
            <w:noProof/>
          </w:rPr>
          <w:tab/>
        </w:r>
        <w:r>
          <w:rPr>
            <w:noProof/>
          </w:rPr>
          <w:fldChar w:fldCharType="begin"/>
        </w:r>
        <w:r>
          <w:rPr>
            <w:noProof/>
          </w:rPr>
          <w:delInstrText xml:space="preserve"> PAGEREF _Toc44674868 \h </w:delInstrText>
        </w:r>
        <w:r>
          <w:rPr>
            <w:noProof/>
          </w:rPr>
        </w:r>
        <w:r>
          <w:rPr>
            <w:noProof/>
          </w:rPr>
          <w:fldChar w:fldCharType="separate"/>
        </w:r>
        <w:r w:rsidR="00C720D9">
          <w:rPr>
            <w:noProof/>
          </w:rPr>
          <w:delText>19</w:delText>
        </w:r>
        <w:r>
          <w:rPr>
            <w:noProof/>
          </w:rPr>
          <w:fldChar w:fldCharType="end"/>
        </w:r>
      </w:del>
    </w:p>
    <w:p w14:paraId="19BE669D" w14:textId="77777777" w:rsidR="0003198C" w:rsidRDefault="0003198C">
      <w:pPr>
        <w:pStyle w:val="TOC2"/>
        <w:rPr>
          <w:del w:id="140" w:author="Richard Haynes" w:date="2020-10-26T13:05:00Z"/>
          <w:rFonts w:asciiTheme="minorHAnsi" w:hAnsiTheme="minorHAnsi" w:cstheme="minorBidi"/>
          <w:bCs w:val="0"/>
          <w:smallCaps w:val="0"/>
          <w:noProof/>
          <w:color w:val="auto"/>
          <w:sz w:val="22"/>
          <w:szCs w:val="22"/>
        </w:rPr>
      </w:pPr>
      <w:del w:id="141" w:author="Richard Haynes" w:date="2020-10-26T13:05:00Z">
        <w:r w:rsidRPr="00807427">
          <w:rPr>
            <w:rFonts w:cs="Times New Roman"/>
            <w:noProof/>
          </w:rPr>
          <w:delText>6.5</w:delText>
        </w:r>
        <w:r>
          <w:rPr>
            <w:rFonts w:asciiTheme="minorHAnsi" w:hAnsiTheme="minorHAnsi" w:cstheme="minorBidi"/>
            <w:bCs w:val="0"/>
            <w:smallCaps w:val="0"/>
            <w:noProof/>
            <w:color w:val="auto"/>
            <w:sz w:val="22"/>
            <w:szCs w:val="22"/>
          </w:rPr>
          <w:tab/>
        </w:r>
        <w:r>
          <w:rPr>
            <w:noProof/>
          </w:rPr>
          <w:delText>Supply of study treatments</w:delText>
        </w:r>
        <w:r>
          <w:rPr>
            <w:noProof/>
          </w:rPr>
          <w:tab/>
        </w:r>
        <w:r>
          <w:rPr>
            <w:noProof/>
          </w:rPr>
          <w:fldChar w:fldCharType="begin"/>
        </w:r>
        <w:r>
          <w:rPr>
            <w:noProof/>
          </w:rPr>
          <w:delInstrText xml:space="preserve"> PAGEREF _Toc44674869 \h </w:delInstrText>
        </w:r>
        <w:r>
          <w:rPr>
            <w:noProof/>
          </w:rPr>
        </w:r>
        <w:r>
          <w:rPr>
            <w:noProof/>
          </w:rPr>
          <w:fldChar w:fldCharType="separate"/>
        </w:r>
        <w:r w:rsidR="00C720D9">
          <w:rPr>
            <w:noProof/>
          </w:rPr>
          <w:delText>19</w:delText>
        </w:r>
        <w:r>
          <w:rPr>
            <w:noProof/>
          </w:rPr>
          <w:fldChar w:fldCharType="end"/>
        </w:r>
      </w:del>
    </w:p>
    <w:p w14:paraId="387349A3" w14:textId="77777777" w:rsidR="0003198C" w:rsidRDefault="0003198C">
      <w:pPr>
        <w:pStyle w:val="TOC2"/>
        <w:rPr>
          <w:del w:id="142" w:author="Richard Haynes" w:date="2020-10-26T13:05:00Z"/>
          <w:rFonts w:asciiTheme="minorHAnsi" w:hAnsiTheme="minorHAnsi" w:cstheme="minorBidi"/>
          <w:bCs w:val="0"/>
          <w:smallCaps w:val="0"/>
          <w:noProof/>
          <w:color w:val="auto"/>
          <w:sz w:val="22"/>
          <w:szCs w:val="22"/>
        </w:rPr>
      </w:pPr>
      <w:del w:id="143" w:author="Richard Haynes" w:date="2020-10-26T13:05:00Z">
        <w:r w:rsidRPr="00807427">
          <w:rPr>
            <w:rFonts w:cs="Times New Roman"/>
            <w:noProof/>
          </w:rPr>
          <w:delText>6.6</w:delText>
        </w:r>
        <w:r>
          <w:rPr>
            <w:rFonts w:asciiTheme="minorHAnsi" w:hAnsiTheme="minorHAnsi" w:cstheme="minorBidi"/>
            <w:bCs w:val="0"/>
            <w:smallCaps w:val="0"/>
            <w:noProof/>
            <w:color w:val="auto"/>
            <w:sz w:val="22"/>
            <w:szCs w:val="22"/>
          </w:rPr>
          <w:tab/>
        </w:r>
        <w:r>
          <w:rPr>
            <w:noProof/>
          </w:rPr>
          <w:delText>End of trial</w:delText>
        </w:r>
        <w:r>
          <w:rPr>
            <w:noProof/>
          </w:rPr>
          <w:tab/>
        </w:r>
        <w:r>
          <w:rPr>
            <w:noProof/>
          </w:rPr>
          <w:fldChar w:fldCharType="begin"/>
        </w:r>
        <w:r>
          <w:rPr>
            <w:noProof/>
          </w:rPr>
          <w:delInstrText xml:space="preserve"> PAGEREF _Toc44674870 \h </w:delInstrText>
        </w:r>
        <w:r>
          <w:rPr>
            <w:noProof/>
          </w:rPr>
        </w:r>
        <w:r>
          <w:rPr>
            <w:noProof/>
          </w:rPr>
          <w:fldChar w:fldCharType="separate"/>
        </w:r>
        <w:r w:rsidR="00C720D9">
          <w:rPr>
            <w:noProof/>
          </w:rPr>
          <w:delText>20</w:delText>
        </w:r>
        <w:r>
          <w:rPr>
            <w:noProof/>
          </w:rPr>
          <w:fldChar w:fldCharType="end"/>
        </w:r>
      </w:del>
    </w:p>
    <w:p w14:paraId="39DCB953" w14:textId="77777777" w:rsidR="0003198C" w:rsidRDefault="0003198C">
      <w:pPr>
        <w:pStyle w:val="TOC2"/>
        <w:rPr>
          <w:del w:id="144" w:author="Richard Haynes" w:date="2020-10-26T13:05:00Z"/>
          <w:rFonts w:asciiTheme="minorHAnsi" w:hAnsiTheme="minorHAnsi" w:cstheme="minorBidi"/>
          <w:bCs w:val="0"/>
          <w:smallCaps w:val="0"/>
          <w:noProof/>
          <w:color w:val="auto"/>
          <w:sz w:val="22"/>
          <w:szCs w:val="22"/>
        </w:rPr>
      </w:pPr>
      <w:del w:id="145" w:author="Richard Haynes" w:date="2020-10-26T13:05:00Z">
        <w:r w:rsidRPr="00807427">
          <w:rPr>
            <w:rFonts w:cs="Times New Roman"/>
            <w:noProof/>
          </w:rPr>
          <w:delText>6.7</w:delText>
        </w:r>
        <w:r>
          <w:rPr>
            <w:rFonts w:asciiTheme="minorHAnsi" w:hAnsiTheme="minorHAnsi" w:cstheme="minorBidi"/>
            <w:bCs w:val="0"/>
            <w:smallCaps w:val="0"/>
            <w:noProof/>
            <w:color w:val="auto"/>
            <w:sz w:val="22"/>
            <w:szCs w:val="22"/>
          </w:rPr>
          <w:tab/>
        </w:r>
        <w:r>
          <w:rPr>
            <w:noProof/>
          </w:rPr>
          <w:delText>Publications and reports</w:delText>
        </w:r>
        <w:r>
          <w:rPr>
            <w:noProof/>
          </w:rPr>
          <w:tab/>
        </w:r>
        <w:r>
          <w:rPr>
            <w:noProof/>
          </w:rPr>
          <w:fldChar w:fldCharType="begin"/>
        </w:r>
        <w:r>
          <w:rPr>
            <w:noProof/>
          </w:rPr>
          <w:delInstrText xml:space="preserve"> PAGEREF _Toc44674871 \h </w:delInstrText>
        </w:r>
        <w:r>
          <w:rPr>
            <w:noProof/>
          </w:rPr>
        </w:r>
        <w:r>
          <w:rPr>
            <w:noProof/>
          </w:rPr>
          <w:fldChar w:fldCharType="separate"/>
        </w:r>
        <w:r w:rsidR="00C720D9">
          <w:rPr>
            <w:noProof/>
          </w:rPr>
          <w:delText>20</w:delText>
        </w:r>
        <w:r>
          <w:rPr>
            <w:noProof/>
          </w:rPr>
          <w:fldChar w:fldCharType="end"/>
        </w:r>
      </w:del>
    </w:p>
    <w:p w14:paraId="63BE6716" w14:textId="77777777" w:rsidR="0003198C" w:rsidRDefault="0003198C">
      <w:pPr>
        <w:pStyle w:val="TOC2"/>
        <w:rPr>
          <w:del w:id="146" w:author="Richard Haynes" w:date="2020-10-26T13:05:00Z"/>
          <w:rFonts w:asciiTheme="minorHAnsi" w:hAnsiTheme="minorHAnsi" w:cstheme="minorBidi"/>
          <w:bCs w:val="0"/>
          <w:smallCaps w:val="0"/>
          <w:noProof/>
          <w:color w:val="auto"/>
          <w:sz w:val="22"/>
          <w:szCs w:val="22"/>
        </w:rPr>
      </w:pPr>
      <w:del w:id="147" w:author="Richard Haynes" w:date="2020-10-26T13:05:00Z">
        <w:r w:rsidRPr="00807427">
          <w:rPr>
            <w:rFonts w:cs="Times New Roman"/>
            <w:noProof/>
          </w:rPr>
          <w:delText>6.8</w:delText>
        </w:r>
        <w:r>
          <w:rPr>
            <w:rFonts w:asciiTheme="minorHAnsi" w:hAnsiTheme="minorHAnsi" w:cstheme="minorBidi"/>
            <w:bCs w:val="0"/>
            <w:smallCaps w:val="0"/>
            <w:noProof/>
            <w:color w:val="auto"/>
            <w:sz w:val="22"/>
            <w:szCs w:val="22"/>
          </w:rPr>
          <w:tab/>
        </w:r>
        <w:r>
          <w:rPr>
            <w:noProof/>
          </w:rPr>
          <w:delText>Substudies</w:delText>
        </w:r>
        <w:r>
          <w:rPr>
            <w:noProof/>
          </w:rPr>
          <w:tab/>
        </w:r>
        <w:r>
          <w:rPr>
            <w:noProof/>
          </w:rPr>
          <w:fldChar w:fldCharType="begin"/>
        </w:r>
        <w:r>
          <w:rPr>
            <w:noProof/>
          </w:rPr>
          <w:delInstrText xml:space="preserve"> PAGEREF _Toc44674872 \h </w:delInstrText>
        </w:r>
        <w:r>
          <w:rPr>
            <w:noProof/>
          </w:rPr>
        </w:r>
        <w:r>
          <w:rPr>
            <w:noProof/>
          </w:rPr>
          <w:fldChar w:fldCharType="separate"/>
        </w:r>
        <w:r w:rsidR="00C720D9">
          <w:rPr>
            <w:noProof/>
          </w:rPr>
          <w:delText>20</w:delText>
        </w:r>
        <w:r>
          <w:rPr>
            <w:noProof/>
          </w:rPr>
          <w:fldChar w:fldCharType="end"/>
        </w:r>
      </w:del>
    </w:p>
    <w:p w14:paraId="1A85B134" w14:textId="77777777" w:rsidR="0003198C" w:rsidRDefault="0003198C">
      <w:pPr>
        <w:pStyle w:val="TOC1"/>
        <w:rPr>
          <w:del w:id="148" w:author="Richard Haynes" w:date="2020-10-26T13:05:00Z"/>
          <w:rFonts w:asciiTheme="minorHAnsi" w:hAnsiTheme="minorHAnsi" w:cstheme="minorBidi"/>
          <w:b w:val="0"/>
          <w:caps w:val="0"/>
          <w:noProof/>
          <w:color w:val="auto"/>
          <w:sz w:val="22"/>
          <w:szCs w:val="22"/>
        </w:rPr>
      </w:pPr>
      <w:del w:id="149" w:author="Richard Haynes" w:date="2020-10-26T13:05:00Z">
        <w:r w:rsidRPr="00807427">
          <w:rPr>
            <w:rFonts w:cs="Times New Roman"/>
            <w:noProof/>
          </w:rPr>
          <w:delText>7</w:delText>
        </w:r>
        <w:r>
          <w:rPr>
            <w:rFonts w:asciiTheme="minorHAnsi" w:hAnsiTheme="minorHAnsi" w:cstheme="minorBidi"/>
            <w:b w:val="0"/>
            <w:caps w:val="0"/>
            <w:noProof/>
            <w:color w:val="auto"/>
            <w:sz w:val="22"/>
            <w:szCs w:val="22"/>
          </w:rPr>
          <w:tab/>
        </w:r>
        <w:r>
          <w:rPr>
            <w:noProof/>
          </w:rPr>
          <w:delText>VERSION HISTORY</w:delText>
        </w:r>
        <w:r>
          <w:rPr>
            <w:noProof/>
          </w:rPr>
          <w:tab/>
        </w:r>
        <w:r>
          <w:rPr>
            <w:noProof/>
          </w:rPr>
          <w:fldChar w:fldCharType="begin"/>
        </w:r>
        <w:r>
          <w:rPr>
            <w:noProof/>
          </w:rPr>
          <w:delInstrText xml:space="preserve"> PAGEREF _Toc44674873 \h </w:delInstrText>
        </w:r>
        <w:r>
          <w:rPr>
            <w:noProof/>
          </w:rPr>
        </w:r>
        <w:r>
          <w:rPr>
            <w:noProof/>
          </w:rPr>
          <w:fldChar w:fldCharType="separate"/>
        </w:r>
        <w:r w:rsidR="00C720D9">
          <w:rPr>
            <w:noProof/>
          </w:rPr>
          <w:delText>20</w:delText>
        </w:r>
        <w:r>
          <w:rPr>
            <w:noProof/>
          </w:rPr>
          <w:fldChar w:fldCharType="end"/>
        </w:r>
      </w:del>
    </w:p>
    <w:p w14:paraId="15EBD52F" w14:textId="77777777" w:rsidR="0003198C" w:rsidRDefault="0003198C">
      <w:pPr>
        <w:pStyle w:val="TOC1"/>
        <w:rPr>
          <w:del w:id="150" w:author="Richard Haynes" w:date="2020-10-26T13:05:00Z"/>
          <w:rFonts w:asciiTheme="minorHAnsi" w:hAnsiTheme="minorHAnsi" w:cstheme="minorBidi"/>
          <w:b w:val="0"/>
          <w:caps w:val="0"/>
          <w:noProof/>
          <w:color w:val="auto"/>
          <w:sz w:val="22"/>
          <w:szCs w:val="22"/>
        </w:rPr>
      </w:pPr>
      <w:del w:id="151" w:author="Richard Haynes" w:date="2020-10-26T13:05:00Z">
        <w:r w:rsidRPr="00807427">
          <w:rPr>
            <w:rFonts w:cs="Times New Roman"/>
            <w:noProof/>
          </w:rPr>
          <w:delText>8</w:delText>
        </w:r>
        <w:r>
          <w:rPr>
            <w:rFonts w:asciiTheme="minorHAnsi" w:hAnsiTheme="minorHAnsi" w:cstheme="minorBidi"/>
            <w:b w:val="0"/>
            <w:caps w:val="0"/>
            <w:noProof/>
            <w:color w:val="auto"/>
            <w:sz w:val="22"/>
            <w:szCs w:val="22"/>
          </w:rPr>
          <w:tab/>
        </w:r>
        <w:r>
          <w:rPr>
            <w:noProof/>
          </w:rPr>
          <w:delText>Appendices</w:delText>
        </w:r>
        <w:r>
          <w:rPr>
            <w:noProof/>
          </w:rPr>
          <w:tab/>
        </w:r>
        <w:r>
          <w:rPr>
            <w:noProof/>
          </w:rPr>
          <w:fldChar w:fldCharType="begin"/>
        </w:r>
        <w:r>
          <w:rPr>
            <w:noProof/>
          </w:rPr>
          <w:delInstrText xml:space="preserve"> PAGEREF _Toc44674874 \h </w:delInstrText>
        </w:r>
        <w:r>
          <w:rPr>
            <w:noProof/>
          </w:rPr>
        </w:r>
        <w:r>
          <w:rPr>
            <w:noProof/>
          </w:rPr>
          <w:fldChar w:fldCharType="separate"/>
        </w:r>
        <w:r w:rsidR="00C720D9">
          <w:rPr>
            <w:noProof/>
          </w:rPr>
          <w:delText>22</w:delText>
        </w:r>
        <w:r>
          <w:rPr>
            <w:noProof/>
          </w:rPr>
          <w:fldChar w:fldCharType="end"/>
        </w:r>
      </w:del>
    </w:p>
    <w:p w14:paraId="135E35E2" w14:textId="77777777" w:rsidR="0003198C" w:rsidRDefault="0003198C">
      <w:pPr>
        <w:pStyle w:val="TOC2"/>
        <w:rPr>
          <w:del w:id="152" w:author="Richard Haynes" w:date="2020-10-26T13:05:00Z"/>
          <w:rFonts w:asciiTheme="minorHAnsi" w:hAnsiTheme="minorHAnsi" w:cstheme="minorBidi"/>
          <w:bCs w:val="0"/>
          <w:smallCaps w:val="0"/>
          <w:noProof/>
          <w:color w:val="auto"/>
          <w:sz w:val="22"/>
          <w:szCs w:val="22"/>
        </w:rPr>
      </w:pPr>
      <w:del w:id="153" w:author="Richard Haynes" w:date="2020-10-26T13:05:00Z">
        <w:r w:rsidRPr="00807427">
          <w:rPr>
            <w:rFonts w:cs="Times New Roman"/>
            <w:noProof/>
          </w:rPr>
          <w:delText>8.1</w:delText>
        </w:r>
        <w:r>
          <w:rPr>
            <w:rFonts w:asciiTheme="minorHAnsi" w:hAnsiTheme="minorHAnsi" w:cstheme="minorBidi"/>
            <w:bCs w:val="0"/>
            <w:smallCaps w:val="0"/>
            <w:noProof/>
            <w:color w:val="auto"/>
            <w:sz w:val="22"/>
            <w:szCs w:val="22"/>
          </w:rPr>
          <w:tab/>
        </w:r>
        <w:r>
          <w:rPr>
            <w:noProof/>
          </w:rPr>
          <w:delText>Appendix 1: Information about the treatment arms</w:delText>
        </w:r>
        <w:r>
          <w:rPr>
            <w:noProof/>
          </w:rPr>
          <w:tab/>
        </w:r>
        <w:r>
          <w:rPr>
            <w:noProof/>
          </w:rPr>
          <w:fldChar w:fldCharType="begin"/>
        </w:r>
        <w:r>
          <w:rPr>
            <w:noProof/>
          </w:rPr>
          <w:delInstrText xml:space="preserve"> PAGEREF _Toc44674875 \h </w:delInstrText>
        </w:r>
        <w:r>
          <w:rPr>
            <w:noProof/>
          </w:rPr>
        </w:r>
        <w:r>
          <w:rPr>
            <w:noProof/>
          </w:rPr>
          <w:fldChar w:fldCharType="separate"/>
        </w:r>
        <w:r w:rsidR="00C720D9">
          <w:rPr>
            <w:noProof/>
          </w:rPr>
          <w:delText>22</w:delText>
        </w:r>
        <w:r>
          <w:rPr>
            <w:noProof/>
          </w:rPr>
          <w:fldChar w:fldCharType="end"/>
        </w:r>
      </w:del>
    </w:p>
    <w:p w14:paraId="2045CF5C" w14:textId="77777777" w:rsidR="0003198C" w:rsidRDefault="0003198C">
      <w:pPr>
        <w:pStyle w:val="TOC2"/>
        <w:rPr>
          <w:del w:id="154" w:author="Richard Haynes" w:date="2020-10-26T13:05:00Z"/>
          <w:rFonts w:asciiTheme="minorHAnsi" w:hAnsiTheme="minorHAnsi" w:cstheme="minorBidi"/>
          <w:bCs w:val="0"/>
          <w:smallCaps w:val="0"/>
          <w:noProof/>
          <w:color w:val="auto"/>
          <w:sz w:val="22"/>
          <w:szCs w:val="22"/>
        </w:rPr>
      </w:pPr>
      <w:del w:id="155" w:author="Richard Haynes" w:date="2020-10-26T13:05:00Z">
        <w:r w:rsidRPr="00807427">
          <w:rPr>
            <w:rFonts w:cs="Times New Roman"/>
            <w:noProof/>
          </w:rPr>
          <w:delText>8.2</w:delText>
        </w:r>
        <w:r>
          <w:rPr>
            <w:rFonts w:asciiTheme="minorHAnsi" w:hAnsiTheme="minorHAnsi" w:cstheme="minorBidi"/>
            <w:bCs w:val="0"/>
            <w:smallCaps w:val="0"/>
            <w:noProof/>
            <w:color w:val="auto"/>
            <w:sz w:val="22"/>
            <w:szCs w:val="22"/>
          </w:rPr>
          <w:tab/>
        </w:r>
        <w:r>
          <w:rPr>
            <w:noProof/>
          </w:rPr>
          <w:delText>Appendix 2: Drug specific contraindications and cautions</w:delText>
        </w:r>
        <w:r>
          <w:rPr>
            <w:noProof/>
          </w:rPr>
          <w:tab/>
        </w:r>
        <w:r>
          <w:rPr>
            <w:noProof/>
          </w:rPr>
          <w:fldChar w:fldCharType="begin"/>
        </w:r>
        <w:r>
          <w:rPr>
            <w:noProof/>
          </w:rPr>
          <w:delInstrText xml:space="preserve"> PAGEREF _Toc44674876 \h </w:delInstrText>
        </w:r>
        <w:r>
          <w:rPr>
            <w:noProof/>
          </w:rPr>
        </w:r>
        <w:r>
          <w:rPr>
            <w:noProof/>
          </w:rPr>
          <w:fldChar w:fldCharType="separate"/>
        </w:r>
        <w:r w:rsidR="00C720D9">
          <w:rPr>
            <w:noProof/>
          </w:rPr>
          <w:delText>24</w:delText>
        </w:r>
        <w:r>
          <w:rPr>
            <w:noProof/>
          </w:rPr>
          <w:fldChar w:fldCharType="end"/>
        </w:r>
      </w:del>
    </w:p>
    <w:p w14:paraId="3130AF00" w14:textId="77777777" w:rsidR="0003198C" w:rsidRDefault="0003198C">
      <w:pPr>
        <w:pStyle w:val="TOC2"/>
        <w:rPr>
          <w:del w:id="156" w:author="Richard Haynes" w:date="2020-10-26T13:05:00Z"/>
          <w:rFonts w:asciiTheme="minorHAnsi" w:hAnsiTheme="minorHAnsi" w:cstheme="minorBidi"/>
          <w:bCs w:val="0"/>
          <w:smallCaps w:val="0"/>
          <w:noProof/>
          <w:color w:val="auto"/>
          <w:sz w:val="22"/>
          <w:szCs w:val="22"/>
        </w:rPr>
      </w:pPr>
      <w:del w:id="157" w:author="Richard Haynes" w:date="2020-10-26T13:05:00Z">
        <w:r w:rsidRPr="00807427">
          <w:rPr>
            <w:rFonts w:cs="Times New Roman"/>
            <w:noProof/>
            <w:color w:val="auto"/>
          </w:rPr>
          <w:delText>8.3</w:delText>
        </w:r>
        <w:r>
          <w:rPr>
            <w:rFonts w:asciiTheme="minorHAnsi" w:hAnsiTheme="minorHAnsi" w:cstheme="minorBidi"/>
            <w:bCs w:val="0"/>
            <w:smallCaps w:val="0"/>
            <w:noProof/>
            <w:color w:val="auto"/>
            <w:sz w:val="22"/>
            <w:szCs w:val="22"/>
          </w:rPr>
          <w:tab/>
        </w:r>
        <w:r>
          <w:rPr>
            <w:noProof/>
          </w:rPr>
          <w:delText xml:space="preserve">Appendix 3: </w:delText>
        </w:r>
        <w:r w:rsidRPr="00807427">
          <w:rPr>
            <w:noProof/>
            <w:color w:val="auto"/>
          </w:rPr>
          <w:delText>Paediatric dosing information</w:delText>
        </w:r>
        <w:r>
          <w:rPr>
            <w:noProof/>
          </w:rPr>
          <w:tab/>
        </w:r>
        <w:r>
          <w:rPr>
            <w:noProof/>
          </w:rPr>
          <w:fldChar w:fldCharType="begin"/>
        </w:r>
        <w:r>
          <w:rPr>
            <w:noProof/>
          </w:rPr>
          <w:delInstrText xml:space="preserve"> PAGEREF _Toc44674877 \h </w:delInstrText>
        </w:r>
        <w:r>
          <w:rPr>
            <w:noProof/>
          </w:rPr>
        </w:r>
        <w:r>
          <w:rPr>
            <w:noProof/>
          </w:rPr>
          <w:fldChar w:fldCharType="separate"/>
        </w:r>
        <w:r w:rsidR="00C720D9">
          <w:rPr>
            <w:noProof/>
          </w:rPr>
          <w:delText>26</w:delText>
        </w:r>
        <w:r>
          <w:rPr>
            <w:noProof/>
          </w:rPr>
          <w:fldChar w:fldCharType="end"/>
        </w:r>
      </w:del>
    </w:p>
    <w:p w14:paraId="33B65DC8" w14:textId="77777777" w:rsidR="0003198C" w:rsidRDefault="0003198C">
      <w:pPr>
        <w:pStyle w:val="TOC2"/>
        <w:rPr>
          <w:del w:id="158" w:author="Richard Haynes" w:date="2020-10-26T13:05:00Z"/>
          <w:rFonts w:asciiTheme="minorHAnsi" w:hAnsiTheme="minorHAnsi" w:cstheme="minorBidi"/>
          <w:bCs w:val="0"/>
          <w:smallCaps w:val="0"/>
          <w:noProof/>
          <w:color w:val="auto"/>
          <w:sz w:val="22"/>
          <w:szCs w:val="22"/>
        </w:rPr>
      </w:pPr>
      <w:del w:id="159" w:author="Richard Haynes" w:date="2020-10-26T13:05:00Z">
        <w:r w:rsidRPr="00807427">
          <w:rPr>
            <w:rFonts w:cs="Times New Roman"/>
            <w:noProof/>
          </w:rPr>
          <w:delText>8.4</w:delText>
        </w:r>
        <w:r>
          <w:rPr>
            <w:rFonts w:asciiTheme="minorHAnsi" w:hAnsiTheme="minorHAnsi" w:cstheme="minorBidi"/>
            <w:bCs w:val="0"/>
            <w:smallCaps w:val="0"/>
            <w:noProof/>
            <w:color w:val="auto"/>
            <w:sz w:val="22"/>
            <w:szCs w:val="22"/>
          </w:rPr>
          <w:tab/>
        </w:r>
        <w:r>
          <w:rPr>
            <w:noProof/>
          </w:rPr>
          <w:delText>Appendix 4: Organisational Structure and Responsibilities</w:delText>
        </w:r>
        <w:r>
          <w:rPr>
            <w:noProof/>
          </w:rPr>
          <w:tab/>
        </w:r>
        <w:r>
          <w:rPr>
            <w:noProof/>
          </w:rPr>
          <w:fldChar w:fldCharType="begin"/>
        </w:r>
        <w:r>
          <w:rPr>
            <w:noProof/>
          </w:rPr>
          <w:delInstrText xml:space="preserve"> PAGEREF _Toc44674878 \h </w:delInstrText>
        </w:r>
        <w:r>
          <w:rPr>
            <w:noProof/>
          </w:rPr>
        </w:r>
        <w:r>
          <w:rPr>
            <w:noProof/>
          </w:rPr>
          <w:fldChar w:fldCharType="separate"/>
        </w:r>
        <w:r w:rsidR="00C720D9">
          <w:rPr>
            <w:noProof/>
          </w:rPr>
          <w:delText>28</w:delText>
        </w:r>
        <w:r>
          <w:rPr>
            <w:noProof/>
          </w:rPr>
          <w:fldChar w:fldCharType="end"/>
        </w:r>
      </w:del>
    </w:p>
    <w:p w14:paraId="76387FC5" w14:textId="77777777" w:rsidR="0003198C" w:rsidRDefault="0003198C">
      <w:pPr>
        <w:pStyle w:val="TOC2"/>
        <w:rPr>
          <w:del w:id="160" w:author="Richard Haynes" w:date="2020-10-26T13:05:00Z"/>
          <w:rFonts w:asciiTheme="minorHAnsi" w:hAnsiTheme="minorHAnsi" w:cstheme="minorBidi"/>
          <w:bCs w:val="0"/>
          <w:smallCaps w:val="0"/>
          <w:noProof/>
          <w:color w:val="auto"/>
          <w:sz w:val="22"/>
          <w:szCs w:val="22"/>
        </w:rPr>
      </w:pPr>
      <w:del w:id="161" w:author="Richard Haynes" w:date="2020-10-26T13:05:00Z">
        <w:r w:rsidRPr="00807427">
          <w:rPr>
            <w:rFonts w:cs="Times New Roman"/>
            <w:noProof/>
          </w:rPr>
          <w:delText>8.5</w:delText>
        </w:r>
        <w:r>
          <w:rPr>
            <w:rFonts w:asciiTheme="minorHAnsi" w:hAnsiTheme="minorHAnsi" w:cstheme="minorBidi"/>
            <w:bCs w:val="0"/>
            <w:smallCaps w:val="0"/>
            <w:noProof/>
            <w:color w:val="auto"/>
            <w:sz w:val="22"/>
            <w:szCs w:val="22"/>
          </w:rPr>
          <w:tab/>
        </w:r>
        <w:r>
          <w:rPr>
            <w:noProof/>
          </w:rPr>
          <w:delText>Appendix 5: Organisational Details</w:delText>
        </w:r>
        <w:r>
          <w:rPr>
            <w:noProof/>
          </w:rPr>
          <w:tab/>
        </w:r>
        <w:r>
          <w:rPr>
            <w:noProof/>
          </w:rPr>
          <w:fldChar w:fldCharType="begin"/>
        </w:r>
        <w:r>
          <w:rPr>
            <w:noProof/>
          </w:rPr>
          <w:delInstrText xml:space="preserve"> PAGEREF _Toc44674879 \h </w:delInstrText>
        </w:r>
        <w:r>
          <w:rPr>
            <w:noProof/>
          </w:rPr>
        </w:r>
        <w:r>
          <w:rPr>
            <w:noProof/>
          </w:rPr>
          <w:fldChar w:fldCharType="separate"/>
        </w:r>
        <w:r w:rsidR="00C720D9">
          <w:rPr>
            <w:noProof/>
          </w:rPr>
          <w:delText>29</w:delText>
        </w:r>
        <w:r>
          <w:rPr>
            <w:noProof/>
          </w:rPr>
          <w:fldChar w:fldCharType="end"/>
        </w:r>
      </w:del>
    </w:p>
    <w:p w14:paraId="708A98A8" w14:textId="77777777" w:rsidR="0003198C" w:rsidRDefault="0003198C">
      <w:pPr>
        <w:pStyle w:val="TOC1"/>
        <w:rPr>
          <w:del w:id="162" w:author="Richard Haynes" w:date="2020-10-26T13:05:00Z"/>
          <w:rFonts w:asciiTheme="minorHAnsi" w:hAnsiTheme="minorHAnsi" w:cstheme="minorBidi"/>
          <w:b w:val="0"/>
          <w:caps w:val="0"/>
          <w:noProof/>
          <w:color w:val="auto"/>
          <w:sz w:val="22"/>
          <w:szCs w:val="22"/>
        </w:rPr>
      </w:pPr>
      <w:del w:id="163" w:author="Richard Haynes" w:date="2020-10-26T13:05:00Z">
        <w:r w:rsidRPr="00807427">
          <w:rPr>
            <w:rFonts w:cs="Times New Roman"/>
            <w:noProof/>
          </w:rPr>
          <w:delText>9</w:delText>
        </w:r>
        <w:r>
          <w:rPr>
            <w:rFonts w:asciiTheme="minorHAnsi" w:hAnsiTheme="minorHAnsi" w:cstheme="minorBidi"/>
            <w:b w:val="0"/>
            <w:caps w:val="0"/>
            <w:noProof/>
            <w:color w:val="auto"/>
            <w:sz w:val="22"/>
            <w:szCs w:val="22"/>
          </w:rPr>
          <w:tab/>
        </w:r>
        <w:r>
          <w:rPr>
            <w:noProof/>
          </w:rPr>
          <w:delText>REFERENCES</w:delText>
        </w:r>
        <w:r>
          <w:rPr>
            <w:noProof/>
          </w:rPr>
          <w:tab/>
        </w:r>
        <w:r>
          <w:rPr>
            <w:noProof/>
          </w:rPr>
          <w:fldChar w:fldCharType="begin"/>
        </w:r>
        <w:r>
          <w:rPr>
            <w:noProof/>
          </w:rPr>
          <w:delInstrText xml:space="preserve"> PAGEREF _Toc44674880 \h </w:delInstrText>
        </w:r>
        <w:r>
          <w:rPr>
            <w:noProof/>
          </w:rPr>
        </w:r>
        <w:r>
          <w:rPr>
            <w:noProof/>
          </w:rPr>
          <w:fldChar w:fldCharType="separate"/>
        </w:r>
        <w:r w:rsidR="00C720D9">
          <w:rPr>
            <w:noProof/>
          </w:rPr>
          <w:delText>30</w:delText>
        </w:r>
        <w:r>
          <w:rPr>
            <w:noProof/>
          </w:rPr>
          <w:fldChar w:fldCharType="end"/>
        </w:r>
      </w:del>
    </w:p>
    <w:p w14:paraId="7AAED8CD" w14:textId="100F5B0C" w:rsidR="005D4C15" w:rsidRDefault="004B65DD">
      <w:pPr>
        <w:pStyle w:val="TOC1"/>
        <w:rPr>
          <w:ins w:id="164" w:author="Richard Haynes" w:date="2020-10-26T13:05:00Z"/>
          <w:rFonts w:asciiTheme="minorHAnsi" w:hAnsiTheme="minorHAnsi" w:cstheme="minorBidi"/>
          <w:b w:val="0"/>
          <w:caps w:val="0"/>
          <w:noProof/>
          <w:color w:val="auto"/>
          <w:sz w:val="22"/>
          <w:szCs w:val="22"/>
        </w:rPr>
      </w:pPr>
      <w:del w:id="165" w:author="Richard Haynes" w:date="2020-10-26T13:05:00Z">
        <w:r w:rsidRPr="00734153">
          <w:lastRenderedPageBreak/>
          <w:fldChar w:fldCharType="end"/>
        </w:r>
      </w:del>
      <w:ins w:id="166" w:author="Richard Haynes" w:date="2020-10-26T13:05:00Z">
        <w:r w:rsidR="005D4C15">
          <w:rPr>
            <w:bCs/>
          </w:rPr>
          <w:fldChar w:fldCharType="begin"/>
        </w:r>
        <w:r w:rsidR="005D4C15">
          <w:rPr>
            <w:bCs/>
          </w:rPr>
          <w:instrText xml:space="preserve"> TOC \o "1-2" \t "Caption,2,Style Heading 4 + Justified,4" </w:instrText>
        </w:r>
        <w:r w:rsidR="005D4C15">
          <w:rPr>
            <w:bCs/>
          </w:rPr>
          <w:fldChar w:fldCharType="separate"/>
        </w:r>
        <w:r w:rsidR="005D4C15" w:rsidRPr="00851232">
          <w:rPr>
            <w:rFonts w:cs="Times New Roman"/>
            <w:noProof/>
          </w:rPr>
          <w:t>1</w:t>
        </w:r>
        <w:r w:rsidR="005D4C15">
          <w:rPr>
            <w:rFonts w:asciiTheme="minorHAnsi" w:hAnsiTheme="minorHAnsi" w:cstheme="minorBidi"/>
            <w:b w:val="0"/>
            <w:caps w:val="0"/>
            <w:noProof/>
            <w:color w:val="auto"/>
            <w:sz w:val="22"/>
            <w:szCs w:val="22"/>
          </w:rPr>
          <w:tab/>
        </w:r>
        <w:r w:rsidR="005D4C15">
          <w:rPr>
            <w:noProof/>
          </w:rPr>
          <w:t>BACKGROUND AND RATIONALE</w:t>
        </w:r>
        <w:r w:rsidR="005D4C15">
          <w:rPr>
            <w:noProof/>
          </w:rPr>
          <w:tab/>
        </w:r>
        <w:r w:rsidR="005D4C15">
          <w:rPr>
            <w:noProof/>
          </w:rPr>
          <w:fldChar w:fldCharType="begin"/>
        </w:r>
        <w:r w:rsidR="005D4C15">
          <w:rPr>
            <w:noProof/>
          </w:rPr>
          <w:instrText xml:space="preserve"> PAGEREF _Toc53502058 \h </w:instrText>
        </w:r>
        <w:r w:rsidR="005D4C15">
          <w:rPr>
            <w:noProof/>
          </w:rPr>
        </w:r>
        <w:r w:rsidR="005D4C15">
          <w:rPr>
            <w:noProof/>
          </w:rPr>
          <w:fldChar w:fldCharType="separate"/>
        </w:r>
        <w:r w:rsidR="00E739DA">
          <w:rPr>
            <w:noProof/>
          </w:rPr>
          <w:t>4</w:t>
        </w:r>
        <w:r w:rsidR="005D4C15">
          <w:rPr>
            <w:noProof/>
          </w:rPr>
          <w:fldChar w:fldCharType="end"/>
        </w:r>
      </w:ins>
    </w:p>
    <w:p w14:paraId="20C01E65" w14:textId="4E62A571" w:rsidR="005D4C15" w:rsidRDefault="005D4C15">
      <w:pPr>
        <w:pStyle w:val="TOC2"/>
        <w:rPr>
          <w:ins w:id="167" w:author="Richard Haynes" w:date="2020-10-26T13:05:00Z"/>
          <w:rFonts w:asciiTheme="minorHAnsi" w:hAnsiTheme="minorHAnsi" w:cstheme="minorBidi"/>
          <w:bCs w:val="0"/>
          <w:smallCaps w:val="0"/>
          <w:noProof/>
          <w:color w:val="auto"/>
          <w:sz w:val="22"/>
          <w:szCs w:val="22"/>
        </w:rPr>
      </w:pPr>
      <w:ins w:id="168" w:author="Richard Haynes" w:date="2020-10-26T13:05:00Z">
        <w:r w:rsidRPr="00851232">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_Toc53502059 \h </w:instrText>
        </w:r>
        <w:r>
          <w:rPr>
            <w:noProof/>
          </w:rPr>
        </w:r>
        <w:r>
          <w:rPr>
            <w:noProof/>
          </w:rPr>
          <w:fldChar w:fldCharType="separate"/>
        </w:r>
        <w:r w:rsidR="00E739DA">
          <w:rPr>
            <w:noProof/>
          </w:rPr>
          <w:t>4</w:t>
        </w:r>
        <w:r>
          <w:rPr>
            <w:noProof/>
          </w:rPr>
          <w:fldChar w:fldCharType="end"/>
        </w:r>
      </w:ins>
    </w:p>
    <w:p w14:paraId="055ADC8A" w14:textId="5AFAF13D" w:rsidR="005D4C15" w:rsidRDefault="005D4C15">
      <w:pPr>
        <w:pStyle w:val="TOC2"/>
        <w:rPr>
          <w:ins w:id="169" w:author="Richard Haynes" w:date="2020-10-26T13:05:00Z"/>
          <w:rFonts w:asciiTheme="minorHAnsi" w:hAnsiTheme="minorHAnsi" w:cstheme="minorBidi"/>
          <w:bCs w:val="0"/>
          <w:smallCaps w:val="0"/>
          <w:noProof/>
          <w:color w:val="auto"/>
          <w:sz w:val="22"/>
          <w:szCs w:val="22"/>
        </w:rPr>
      </w:pPr>
      <w:ins w:id="170" w:author="Richard Haynes" w:date="2020-10-26T13:05:00Z">
        <w:r w:rsidRPr="00851232">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_Toc53502060 \h </w:instrText>
        </w:r>
        <w:r>
          <w:rPr>
            <w:noProof/>
          </w:rPr>
        </w:r>
        <w:r>
          <w:rPr>
            <w:noProof/>
          </w:rPr>
          <w:fldChar w:fldCharType="separate"/>
        </w:r>
        <w:r w:rsidR="00E739DA">
          <w:rPr>
            <w:noProof/>
          </w:rPr>
          <w:t>4</w:t>
        </w:r>
        <w:r>
          <w:rPr>
            <w:noProof/>
          </w:rPr>
          <w:fldChar w:fldCharType="end"/>
        </w:r>
      </w:ins>
    </w:p>
    <w:p w14:paraId="09CB576E" w14:textId="3C249D76" w:rsidR="005D4C15" w:rsidRDefault="005D4C15">
      <w:pPr>
        <w:pStyle w:val="TOC2"/>
        <w:rPr>
          <w:ins w:id="171" w:author="Richard Haynes" w:date="2020-10-26T13:05:00Z"/>
          <w:rFonts w:asciiTheme="minorHAnsi" w:hAnsiTheme="minorHAnsi" w:cstheme="minorBidi"/>
          <w:bCs w:val="0"/>
          <w:smallCaps w:val="0"/>
          <w:noProof/>
          <w:color w:val="auto"/>
          <w:sz w:val="22"/>
          <w:szCs w:val="22"/>
        </w:rPr>
      </w:pPr>
      <w:ins w:id="172" w:author="Richard Haynes" w:date="2020-10-26T13:05:00Z">
        <w:r w:rsidRPr="00851232">
          <w:rPr>
            <w:rFonts w:cs="Times New Roman"/>
            <w:noProof/>
          </w:rPr>
          <w:t>1.3</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_Toc53502061 \h </w:instrText>
        </w:r>
        <w:r>
          <w:rPr>
            <w:noProof/>
          </w:rPr>
        </w:r>
        <w:r>
          <w:rPr>
            <w:noProof/>
          </w:rPr>
          <w:fldChar w:fldCharType="separate"/>
        </w:r>
        <w:r w:rsidR="00E739DA">
          <w:rPr>
            <w:noProof/>
          </w:rPr>
          <w:t>6</w:t>
        </w:r>
        <w:r>
          <w:rPr>
            <w:noProof/>
          </w:rPr>
          <w:fldChar w:fldCharType="end"/>
        </w:r>
      </w:ins>
    </w:p>
    <w:p w14:paraId="58E5BA67" w14:textId="5DED02E5" w:rsidR="005D4C15" w:rsidRDefault="005D4C15">
      <w:pPr>
        <w:pStyle w:val="TOC2"/>
        <w:rPr>
          <w:ins w:id="173" w:author="Richard Haynes" w:date="2020-10-26T13:05:00Z"/>
          <w:rFonts w:asciiTheme="minorHAnsi" w:hAnsiTheme="minorHAnsi" w:cstheme="minorBidi"/>
          <w:bCs w:val="0"/>
          <w:smallCaps w:val="0"/>
          <w:noProof/>
          <w:color w:val="auto"/>
          <w:sz w:val="22"/>
          <w:szCs w:val="22"/>
        </w:rPr>
      </w:pPr>
      <w:ins w:id="174" w:author="Richard Haynes" w:date="2020-10-26T13:05:00Z">
        <w:r w:rsidRPr="00851232">
          <w:rPr>
            <w:rFonts w:cs="Times New Roman"/>
            <w:noProof/>
          </w:rPr>
          <w:t>1.4</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_Toc53502062 \h </w:instrText>
        </w:r>
        <w:r>
          <w:rPr>
            <w:noProof/>
          </w:rPr>
        </w:r>
        <w:r>
          <w:rPr>
            <w:noProof/>
          </w:rPr>
          <w:fldChar w:fldCharType="separate"/>
        </w:r>
        <w:r w:rsidR="00E739DA">
          <w:rPr>
            <w:noProof/>
          </w:rPr>
          <w:t>6</w:t>
        </w:r>
        <w:r>
          <w:rPr>
            <w:noProof/>
          </w:rPr>
          <w:fldChar w:fldCharType="end"/>
        </w:r>
      </w:ins>
    </w:p>
    <w:p w14:paraId="002CD80A" w14:textId="34C122F5" w:rsidR="005D4C15" w:rsidRDefault="005D4C15">
      <w:pPr>
        <w:pStyle w:val="TOC1"/>
        <w:rPr>
          <w:ins w:id="175" w:author="Richard Haynes" w:date="2020-10-26T13:05:00Z"/>
          <w:rFonts w:asciiTheme="minorHAnsi" w:hAnsiTheme="minorHAnsi" w:cstheme="minorBidi"/>
          <w:b w:val="0"/>
          <w:caps w:val="0"/>
          <w:noProof/>
          <w:color w:val="auto"/>
          <w:sz w:val="22"/>
          <w:szCs w:val="22"/>
        </w:rPr>
      </w:pPr>
      <w:ins w:id="176" w:author="Richard Haynes" w:date="2020-10-26T13:05:00Z">
        <w:r w:rsidRPr="00851232">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_Toc53502063 \h </w:instrText>
        </w:r>
        <w:r>
          <w:rPr>
            <w:noProof/>
          </w:rPr>
        </w:r>
        <w:r>
          <w:rPr>
            <w:noProof/>
          </w:rPr>
          <w:fldChar w:fldCharType="separate"/>
        </w:r>
        <w:r w:rsidR="00E739DA">
          <w:rPr>
            <w:noProof/>
          </w:rPr>
          <w:t>7</w:t>
        </w:r>
        <w:r>
          <w:rPr>
            <w:noProof/>
          </w:rPr>
          <w:fldChar w:fldCharType="end"/>
        </w:r>
      </w:ins>
    </w:p>
    <w:p w14:paraId="5368AA35" w14:textId="348911F5" w:rsidR="005D4C15" w:rsidRDefault="005D4C15">
      <w:pPr>
        <w:pStyle w:val="TOC2"/>
        <w:rPr>
          <w:ins w:id="177" w:author="Richard Haynes" w:date="2020-10-26T13:05:00Z"/>
          <w:rFonts w:asciiTheme="minorHAnsi" w:hAnsiTheme="minorHAnsi" w:cstheme="minorBidi"/>
          <w:bCs w:val="0"/>
          <w:smallCaps w:val="0"/>
          <w:noProof/>
          <w:color w:val="auto"/>
          <w:sz w:val="22"/>
          <w:szCs w:val="22"/>
        </w:rPr>
      </w:pPr>
      <w:ins w:id="178" w:author="Richard Haynes" w:date="2020-10-26T13:05:00Z">
        <w:r w:rsidRPr="00851232">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_Toc53502064 \h </w:instrText>
        </w:r>
        <w:r>
          <w:rPr>
            <w:noProof/>
          </w:rPr>
        </w:r>
        <w:r>
          <w:rPr>
            <w:noProof/>
          </w:rPr>
          <w:fldChar w:fldCharType="separate"/>
        </w:r>
        <w:r w:rsidR="00E739DA">
          <w:rPr>
            <w:noProof/>
          </w:rPr>
          <w:t>7</w:t>
        </w:r>
        <w:r>
          <w:rPr>
            <w:noProof/>
          </w:rPr>
          <w:fldChar w:fldCharType="end"/>
        </w:r>
      </w:ins>
    </w:p>
    <w:p w14:paraId="7156A465" w14:textId="745B7FEF" w:rsidR="005D4C15" w:rsidRDefault="005D4C15">
      <w:pPr>
        <w:pStyle w:val="TOC2"/>
        <w:rPr>
          <w:ins w:id="179" w:author="Richard Haynes" w:date="2020-10-26T13:05:00Z"/>
          <w:rFonts w:asciiTheme="minorHAnsi" w:hAnsiTheme="minorHAnsi" w:cstheme="minorBidi"/>
          <w:bCs w:val="0"/>
          <w:smallCaps w:val="0"/>
          <w:noProof/>
          <w:color w:val="auto"/>
          <w:sz w:val="22"/>
          <w:szCs w:val="22"/>
        </w:rPr>
      </w:pPr>
      <w:ins w:id="180" w:author="Richard Haynes" w:date="2020-10-26T13:05:00Z">
        <w:r w:rsidRPr="00851232">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_Toc53502065 \h </w:instrText>
        </w:r>
        <w:r>
          <w:rPr>
            <w:noProof/>
          </w:rPr>
        </w:r>
        <w:r>
          <w:rPr>
            <w:noProof/>
          </w:rPr>
          <w:fldChar w:fldCharType="separate"/>
        </w:r>
        <w:r w:rsidR="00E739DA">
          <w:rPr>
            <w:noProof/>
          </w:rPr>
          <w:t>8</w:t>
        </w:r>
        <w:r>
          <w:rPr>
            <w:noProof/>
          </w:rPr>
          <w:fldChar w:fldCharType="end"/>
        </w:r>
      </w:ins>
    </w:p>
    <w:p w14:paraId="23EDA98F" w14:textId="65A5B410" w:rsidR="005D4C15" w:rsidRDefault="005D4C15">
      <w:pPr>
        <w:pStyle w:val="TOC2"/>
        <w:rPr>
          <w:ins w:id="181" w:author="Richard Haynes" w:date="2020-10-26T13:05:00Z"/>
          <w:rFonts w:asciiTheme="minorHAnsi" w:hAnsiTheme="minorHAnsi" w:cstheme="minorBidi"/>
          <w:bCs w:val="0"/>
          <w:smallCaps w:val="0"/>
          <w:noProof/>
          <w:color w:val="auto"/>
          <w:sz w:val="22"/>
          <w:szCs w:val="22"/>
        </w:rPr>
      </w:pPr>
      <w:ins w:id="182" w:author="Richard Haynes" w:date="2020-10-26T13:05:00Z">
        <w:r w:rsidRPr="00851232">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_Toc53502066 \h </w:instrText>
        </w:r>
        <w:r>
          <w:rPr>
            <w:noProof/>
          </w:rPr>
        </w:r>
        <w:r>
          <w:rPr>
            <w:noProof/>
          </w:rPr>
          <w:fldChar w:fldCharType="separate"/>
        </w:r>
        <w:r w:rsidR="00E739DA">
          <w:rPr>
            <w:noProof/>
          </w:rPr>
          <w:t>8</w:t>
        </w:r>
        <w:r>
          <w:rPr>
            <w:noProof/>
          </w:rPr>
          <w:fldChar w:fldCharType="end"/>
        </w:r>
      </w:ins>
    </w:p>
    <w:p w14:paraId="6F8E97F5" w14:textId="261337CE" w:rsidR="005D4C15" w:rsidRDefault="005D4C15">
      <w:pPr>
        <w:pStyle w:val="TOC2"/>
        <w:rPr>
          <w:ins w:id="183" w:author="Richard Haynes" w:date="2020-10-26T13:05:00Z"/>
          <w:rFonts w:asciiTheme="minorHAnsi" w:hAnsiTheme="minorHAnsi" w:cstheme="minorBidi"/>
          <w:bCs w:val="0"/>
          <w:smallCaps w:val="0"/>
          <w:noProof/>
          <w:color w:val="auto"/>
          <w:sz w:val="22"/>
          <w:szCs w:val="22"/>
        </w:rPr>
      </w:pPr>
      <w:ins w:id="184" w:author="Richard Haynes" w:date="2020-10-26T13:05:00Z">
        <w:r w:rsidRPr="00851232">
          <w:rPr>
            <w:rFonts w:cs="Times New Roman"/>
            <w:noProof/>
          </w:rPr>
          <w:t>2.4</w:t>
        </w:r>
        <w:r>
          <w:rPr>
            <w:rFonts w:asciiTheme="minorHAnsi" w:hAnsiTheme="minorHAnsi" w:cstheme="minorBidi"/>
            <w:bCs w:val="0"/>
            <w:smallCaps w:val="0"/>
            <w:noProof/>
            <w:color w:val="auto"/>
            <w:sz w:val="22"/>
            <w:szCs w:val="22"/>
          </w:rPr>
          <w:tab/>
        </w:r>
        <w:r>
          <w:rPr>
            <w:noProof/>
          </w:rPr>
          <w:t>Main randomisation</w:t>
        </w:r>
        <w:r>
          <w:rPr>
            <w:noProof/>
          </w:rPr>
          <w:tab/>
        </w:r>
        <w:r>
          <w:rPr>
            <w:noProof/>
          </w:rPr>
          <w:fldChar w:fldCharType="begin"/>
        </w:r>
        <w:r>
          <w:rPr>
            <w:noProof/>
          </w:rPr>
          <w:instrText xml:space="preserve"> PAGEREF _Toc53502067 \h </w:instrText>
        </w:r>
        <w:r>
          <w:rPr>
            <w:noProof/>
          </w:rPr>
        </w:r>
        <w:r>
          <w:rPr>
            <w:noProof/>
          </w:rPr>
          <w:fldChar w:fldCharType="separate"/>
        </w:r>
        <w:r w:rsidR="00E739DA">
          <w:rPr>
            <w:noProof/>
          </w:rPr>
          <w:t>9</w:t>
        </w:r>
        <w:r>
          <w:rPr>
            <w:noProof/>
          </w:rPr>
          <w:fldChar w:fldCharType="end"/>
        </w:r>
      </w:ins>
    </w:p>
    <w:p w14:paraId="4C687702" w14:textId="11CDEAC5" w:rsidR="005D4C15" w:rsidRDefault="005D4C15">
      <w:pPr>
        <w:pStyle w:val="TOC2"/>
        <w:rPr>
          <w:ins w:id="185" w:author="Richard Haynes" w:date="2020-10-26T13:05:00Z"/>
          <w:rFonts w:asciiTheme="minorHAnsi" w:hAnsiTheme="minorHAnsi" w:cstheme="minorBidi"/>
          <w:bCs w:val="0"/>
          <w:smallCaps w:val="0"/>
          <w:noProof/>
          <w:color w:val="auto"/>
          <w:sz w:val="22"/>
          <w:szCs w:val="22"/>
        </w:rPr>
      </w:pPr>
      <w:ins w:id="186" w:author="Richard Haynes" w:date="2020-10-26T13:05:00Z">
        <w:r w:rsidRPr="00851232">
          <w:rPr>
            <w:rFonts w:cs="Times New Roman"/>
            <w:noProof/>
          </w:rPr>
          <w:t>2.5</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_Toc53502068 \h </w:instrText>
        </w:r>
        <w:r>
          <w:rPr>
            <w:noProof/>
          </w:rPr>
        </w:r>
        <w:r>
          <w:rPr>
            <w:noProof/>
          </w:rPr>
          <w:fldChar w:fldCharType="separate"/>
        </w:r>
        <w:r w:rsidR="00E739DA">
          <w:rPr>
            <w:noProof/>
          </w:rPr>
          <w:t>10</w:t>
        </w:r>
        <w:r>
          <w:rPr>
            <w:noProof/>
          </w:rPr>
          <w:fldChar w:fldCharType="end"/>
        </w:r>
      </w:ins>
    </w:p>
    <w:p w14:paraId="5EAA5BDF" w14:textId="53DCAB95" w:rsidR="005D4C15" w:rsidRDefault="005D4C15">
      <w:pPr>
        <w:pStyle w:val="TOC2"/>
        <w:rPr>
          <w:ins w:id="187" w:author="Richard Haynes" w:date="2020-10-26T13:05:00Z"/>
          <w:rFonts w:asciiTheme="minorHAnsi" w:hAnsiTheme="minorHAnsi" w:cstheme="minorBidi"/>
          <w:bCs w:val="0"/>
          <w:smallCaps w:val="0"/>
          <w:noProof/>
          <w:color w:val="auto"/>
          <w:sz w:val="22"/>
          <w:szCs w:val="22"/>
        </w:rPr>
      </w:pPr>
      <w:ins w:id="188" w:author="Richard Haynes" w:date="2020-10-26T13:05:00Z">
        <w:r w:rsidRPr="00851232">
          <w:rPr>
            <w:rFonts w:cs="Times New Roman"/>
            <w:noProof/>
          </w:rPr>
          <w:t>2.6</w:t>
        </w:r>
        <w:r>
          <w:rPr>
            <w:rFonts w:asciiTheme="minorHAnsi" w:hAnsiTheme="minorHAnsi" w:cstheme="minorBidi"/>
            <w:bCs w:val="0"/>
            <w:smallCap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_Toc53502069 \h </w:instrText>
        </w:r>
        <w:r>
          <w:rPr>
            <w:noProof/>
          </w:rPr>
        </w:r>
        <w:r>
          <w:rPr>
            <w:noProof/>
          </w:rPr>
          <w:fldChar w:fldCharType="separate"/>
        </w:r>
        <w:r w:rsidR="00E739DA">
          <w:rPr>
            <w:noProof/>
          </w:rPr>
          <w:t>10</w:t>
        </w:r>
        <w:r>
          <w:rPr>
            <w:noProof/>
          </w:rPr>
          <w:fldChar w:fldCharType="end"/>
        </w:r>
      </w:ins>
    </w:p>
    <w:p w14:paraId="4893532D" w14:textId="0790131D" w:rsidR="005D4C15" w:rsidRDefault="005D4C15">
      <w:pPr>
        <w:pStyle w:val="TOC2"/>
        <w:rPr>
          <w:ins w:id="189" w:author="Richard Haynes" w:date="2020-10-26T13:05:00Z"/>
          <w:rFonts w:asciiTheme="minorHAnsi" w:hAnsiTheme="minorHAnsi" w:cstheme="minorBidi"/>
          <w:bCs w:val="0"/>
          <w:smallCaps w:val="0"/>
          <w:noProof/>
          <w:color w:val="auto"/>
          <w:sz w:val="22"/>
          <w:szCs w:val="22"/>
        </w:rPr>
      </w:pPr>
      <w:ins w:id="190" w:author="Richard Haynes" w:date="2020-10-26T13:05:00Z">
        <w:r w:rsidRPr="00851232">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_Toc53502070 \h </w:instrText>
        </w:r>
        <w:r>
          <w:rPr>
            <w:noProof/>
          </w:rPr>
        </w:r>
        <w:r>
          <w:rPr>
            <w:noProof/>
          </w:rPr>
          <w:fldChar w:fldCharType="separate"/>
        </w:r>
        <w:r w:rsidR="00E739DA">
          <w:rPr>
            <w:noProof/>
          </w:rPr>
          <w:t>12</w:t>
        </w:r>
        <w:r>
          <w:rPr>
            <w:noProof/>
          </w:rPr>
          <w:fldChar w:fldCharType="end"/>
        </w:r>
      </w:ins>
    </w:p>
    <w:p w14:paraId="56EAC508" w14:textId="73DEC3BE" w:rsidR="005D4C15" w:rsidRDefault="005D4C15">
      <w:pPr>
        <w:pStyle w:val="TOC2"/>
        <w:rPr>
          <w:ins w:id="191" w:author="Richard Haynes" w:date="2020-10-26T13:05:00Z"/>
          <w:rFonts w:asciiTheme="minorHAnsi" w:hAnsiTheme="minorHAnsi" w:cstheme="minorBidi"/>
          <w:bCs w:val="0"/>
          <w:smallCaps w:val="0"/>
          <w:noProof/>
          <w:color w:val="auto"/>
          <w:sz w:val="22"/>
          <w:szCs w:val="22"/>
        </w:rPr>
      </w:pPr>
      <w:ins w:id="192" w:author="Richard Haynes" w:date="2020-10-26T13:05:00Z">
        <w:r w:rsidRPr="00851232">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_Toc53502071 \h </w:instrText>
        </w:r>
        <w:r>
          <w:rPr>
            <w:noProof/>
          </w:rPr>
        </w:r>
        <w:r>
          <w:rPr>
            <w:noProof/>
          </w:rPr>
          <w:fldChar w:fldCharType="separate"/>
        </w:r>
        <w:r w:rsidR="00E739DA">
          <w:rPr>
            <w:noProof/>
          </w:rPr>
          <w:t>13</w:t>
        </w:r>
        <w:r>
          <w:rPr>
            <w:noProof/>
          </w:rPr>
          <w:fldChar w:fldCharType="end"/>
        </w:r>
      </w:ins>
    </w:p>
    <w:p w14:paraId="07959C07" w14:textId="0A1DBF4F" w:rsidR="005D4C15" w:rsidRDefault="005D4C15">
      <w:pPr>
        <w:pStyle w:val="TOC2"/>
        <w:rPr>
          <w:ins w:id="193" w:author="Richard Haynes" w:date="2020-10-26T13:05:00Z"/>
          <w:rFonts w:asciiTheme="minorHAnsi" w:hAnsiTheme="minorHAnsi" w:cstheme="minorBidi"/>
          <w:bCs w:val="0"/>
          <w:smallCaps w:val="0"/>
          <w:noProof/>
          <w:color w:val="auto"/>
          <w:sz w:val="22"/>
          <w:szCs w:val="22"/>
        </w:rPr>
      </w:pPr>
      <w:ins w:id="194" w:author="Richard Haynes" w:date="2020-10-26T13:05:00Z">
        <w:r w:rsidRPr="00851232">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_Toc53502072 \h </w:instrText>
        </w:r>
        <w:r>
          <w:rPr>
            <w:noProof/>
          </w:rPr>
        </w:r>
        <w:r>
          <w:rPr>
            <w:noProof/>
          </w:rPr>
          <w:fldChar w:fldCharType="separate"/>
        </w:r>
        <w:r w:rsidR="00E739DA">
          <w:rPr>
            <w:noProof/>
          </w:rPr>
          <w:t>13</w:t>
        </w:r>
        <w:r>
          <w:rPr>
            <w:noProof/>
          </w:rPr>
          <w:fldChar w:fldCharType="end"/>
        </w:r>
      </w:ins>
    </w:p>
    <w:p w14:paraId="118F5D09" w14:textId="008CC0E0" w:rsidR="005D4C15" w:rsidRDefault="005D4C15">
      <w:pPr>
        <w:pStyle w:val="TOC1"/>
        <w:rPr>
          <w:ins w:id="195" w:author="Richard Haynes" w:date="2020-10-26T13:05:00Z"/>
          <w:rFonts w:asciiTheme="minorHAnsi" w:hAnsiTheme="minorHAnsi" w:cstheme="minorBidi"/>
          <w:b w:val="0"/>
          <w:caps w:val="0"/>
          <w:noProof/>
          <w:color w:val="auto"/>
          <w:sz w:val="22"/>
          <w:szCs w:val="22"/>
        </w:rPr>
      </w:pPr>
      <w:ins w:id="196" w:author="Richard Haynes" w:date="2020-10-26T13:05:00Z">
        <w:r w:rsidRPr="00851232">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_Toc53502073 \h </w:instrText>
        </w:r>
        <w:r>
          <w:rPr>
            <w:noProof/>
          </w:rPr>
        </w:r>
        <w:r>
          <w:rPr>
            <w:noProof/>
          </w:rPr>
          <w:fldChar w:fldCharType="separate"/>
        </w:r>
        <w:r w:rsidR="00E739DA">
          <w:rPr>
            <w:noProof/>
          </w:rPr>
          <w:t>13</w:t>
        </w:r>
        <w:r>
          <w:rPr>
            <w:noProof/>
          </w:rPr>
          <w:fldChar w:fldCharType="end"/>
        </w:r>
      </w:ins>
    </w:p>
    <w:p w14:paraId="43F0E75A" w14:textId="729BC240" w:rsidR="005D4C15" w:rsidRDefault="005D4C15">
      <w:pPr>
        <w:pStyle w:val="TOC2"/>
        <w:rPr>
          <w:ins w:id="197" w:author="Richard Haynes" w:date="2020-10-26T13:05:00Z"/>
          <w:rFonts w:asciiTheme="minorHAnsi" w:hAnsiTheme="minorHAnsi" w:cstheme="minorBidi"/>
          <w:bCs w:val="0"/>
          <w:smallCaps w:val="0"/>
          <w:noProof/>
          <w:color w:val="auto"/>
          <w:sz w:val="22"/>
          <w:szCs w:val="22"/>
        </w:rPr>
      </w:pPr>
      <w:ins w:id="198" w:author="Richard Haynes" w:date="2020-10-26T13:05:00Z">
        <w:r w:rsidRPr="00851232">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_Toc53502074 \h </w:instrText>
        </w:r>
        <w:r>
          <w:rPr>
            <w:noProof/>
          </w:rPr>
        </w:r>
        <w:r>
          <w:rPr>
            <w:noProof/>
          </w:rPr>
          <w:fldChar w:fldCharType="separate"/>
        </w:r>
        <w:r w:rsidR="00E739DA">
          <w:rPr>
            <w:noProof/>
          </w:rPr>
          <w:t>13</w:t>
        </w:r>
        <w:r>
          <w:rPr>
            <w:noProof/>
          </w:rPr>
          <w:fldChar w:fldCharType="end"/>
        </w:r>
      </w:ins>
    </w:p>
    <w:p w14:paraId="0BE853AC" w14:textId="061E46F6" w:rsidR="005D4C15" w:rsidRDefault="005D4C15">
      <w:pPr>
        <w:pStyle w:val="TOC2"/>
        <w:rPr>
          <w:ins w:id="199" w:author="Richard Haynes" w:date="2020-10-26T13:05:00Z"/>
          <w:rFonts w:asciiTheme="minorHAnsi" w:hAnsiTheme="minorHAnsi" w:cstheme="minorBidi"/>
          <w:bCs w:val="0"/>
          <w:smallCaps w:val="0"/>
          <w:noProof/>
          <w:color w:val="auto"/>
          <w:sz w:val="22"/>
          <w:szCs w:val="22"/>
        </w:rPr>
      </w:pPr>
      <w:ins w:id="200" w:author="Richard Haynes" w:date="2020-10-26T13:05:00Z">
        <w:r w:rsidRPr="00851232">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_Toc53502075 \h </w:instrText>
        </w:r>
        <w:r>
          <w:rPr>
            <w:noProof/>
          </w:rPr>
        </w:r>
        <w:r>
          <w:rPr>
            <w:noProof/>
          </w:rPr>
          <w:fldChar w:fldCharType="separate"/>
        </w:r>
        <w:r w:rsidR="00E739DA">
          <w:rPr>
            <w:noProof/>
          </w:rPr>
          <w:t>14</w:t>
        </w:r>
        <w:r>
          <w:rPr>
            <w:noProof/>
          </w:rPr>
          <w:fldChar w:fldCharType="end"/>
        </w:r>
      </w:ins>
    </w:p>
    <w:p w14:paraId="6ADE9724" w14:textId="38355F53" w:rsidR="005D4C15" w:rsidRDefault="005D4C15">
      <w:pPr>
        <w:pStyle w:val="TOC1"/>
        <w:rPr>
          <w:ins w:id="201" w:author="Richard Haynes" w:date="2020-10-26T13:05:00Z"/>
          <w:rFonts w:asciiTheme="minorHAnsi" w:hAnsiTheme="minorHAnsi" w:cstheme="minorBidi"/>
          <w:b w:val="0"/>
          <w:caps w:val="0"/>
          <w:noProof/>
          <w:color w:val="auto"/>
          <w:sz w:val="22"/>
          <w:szCs w:val="22"/>
        </w:rPr>
      </w:pPr>
      <w:ins w:id="202" w:author="Richard Haynes" w:date="2020-10-26T13:05:00Z">
        <w:r w:rsidRPr="00851232">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_Toc53502076 \h </w:instrText>
        </w:r>
        <w:r>
          <w:rPr>
            <w:noProof/>
          </w:rPr>
        </w:r>
        <w:r>
          <w:rPr>
            <w:noProof/>
          </w:rPr>
          <w:fldChar w:fldCharType="separate"/>
        </w:r>
        <w:r w:rsidR="00E739DA">
          <w:rPr>
            <w:noProof/>
          </w:rPr>
          <w:t>15</w:t>
        </w:r>
        <w:r>
          <w:rPr>
            <w:noProof/>
          </w:rPr>
          <w:fldChar w:fldCharType="end"/>
        </w:r>
      </w:ins>
    </w:p>
    <w:p w14:paraId="78593FFA" w14:textId="1C0CB76D" w:rsidR="005D4C15" w:rsidRDefault="005D4C15">
      <w:pPr>
        <w:pStyle w:val="TOC2"/>
        <w:rPr>
          <w:ins w:id="203" w:author="Richard Haynes" w:date="2020-10-26T13:05:00Z"/>
          <w:rFonts w:asciiTheme="minorHAnsi" w:hAnsiTheme="minorHAnsi" w:cstheme="minorBidi"/>
          <w:bCs w:val="0"/>
          <w:smallCaps w:val="0"/>
          <w:noProof/>
          <w:color w:val="auto"/>
          <w:sz w:val="22"/>
          <w:szCs w:val="22"/>
        </w:rPr>
      </w:pPr>
      <w:ins w:id="204" w:author="Richard Haynes" w:date="2020-10-26T13:05:00Z">
        <w:r w:rsidRPr="00851232">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_Toc53502077 \h </w:instrText>
        </w:r>
        <w:r>
          <w:rPr>
            <w:noProof/>
          </w:rPr>
        </w:r>
        <w:r>
          <w:rPr>
            <w:noProof/>
          </w:rPr>
          <w:fldChar w:fldCharType="separate"/>
        </w:r>
        <w:r w:rsidR="00E739DA">
          <w:rPr>
            <w:noProof/>
          </w:rPr>
          <w:t>15</w:t>
        </w:r>
        <w:r>
          <w:rPr>
            <w:noProof/>
          </w:rPr>
          <w:fldChar w:fldCharType="end"/>
        </w:r>
      </w:ins>
    </w:p>
    <w:p w14:paraId="12F85C6C" w14:textId="36E8D47D" w:rsidR="005D4C15" w:rsidRDefault="005D4C15">
      <w:pPr>
        <w:pStyle w:val="TOC2"/>
        <w:rPr>
          <w:ins w:id="205" w:author="Richard Haynes" w:date="2020-10-26T13:05:00Z"/>
          <w:rFonts w:asciiTheme="minorHAnsi" w:hAnsiTheme="minorHAnsi" w:cstheme="minorBidi"/>
          <w:bCs w:val="0"/>
          <w:smallCaps w:val="0"/>
          <w:noProof/>
          <w:color w:val="auto"/>
          <w:sz w:val="22"/>
          <w:szCs w:val="22"/>
        </w:rPr>
      </w:pPr>
      <w:ins w:id="206" w:author="Richard Haynes" w:date="2020-10-26T13:05:00Z">
        <w:r w:rsidRPr="00851232">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_Toc53502078 \h </w:instrText>
        </w:r>
        <w:r>
          <w:rPr>
            <w:noProof/>
          </w:rPr>
        </w:r>
        <w:r>
          <w:rPr>
            <w:noProof/>
          </w:rPr>
          <w:fldChar w:fldCharType="separate"/>
        </w:r>
        <w:r w:rsidR="00E739DA">
          <w:rPr>
            <w:noProof/>
          </w:rPr>
          <w:t>15</w:t>
        </w:r>
        <w:r>
          <w:rPr>
            <w:noProof/>
          </w:rPr>
          <w:fldChar w:fldCharType="end"/>
        </w:r>
      </w:ins>
    </w:p>
    <w:p w14:paraId="5CFE65C9" w14:textId="50C117C9" w:rsidR="005D4C15" w:rsidRDefault="005D4C15">
      <w:pPr>
        <w:pStyle w:val="TOC2"/>
        <w:rPr>
          <w:ins w:id="207" w:author="Richard Haynes" w:date="2020-10-26T13:05:00Z"/>
          <w:rFonts w:asciiTheme="minorHAnsi" w:hAnsiTheme="minorHAnsi" w:cstheme="minorBidi"/>
          <w:bCs w:val="0"/>
          <w:smallCaps w:val="0"/>
          <w:noProof/>
          <w:color w:val="auto"/>
          <w:sz w:val="22"/>
          <w:szCs w:val="22"/>
        </w:rPr>
      </w:pPr>
      <w:ins w:id="208" w:author="Richard Haynes" w:date="2020-10-26T13:05:00Z">
        <w:r w:rsidRPr="00851232">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_Toc53502079 \h </w:instrText>
        </w:r>
        <w:r>
          <w:rPr>
            <w:noProof/>
          </w:rPr>
        </w:r>
        <w:r>
          <w:rPr>
            <w:noProof/>
          </w:rPr>
          <w:fldChar w:fldCharType="separate"/>
        </w:r>
        <w:r w:rsidR="00E739DA">
          <w:rPr>
            <w:noProof/>
          </w:rPr>
          <w:t>16</w:t>
        </w:r>
        <w:r>
          <w:rPr>
            <w:noProof/>
          </w:rPr>
          <w:fldChar w:fldCharType="end"/>
        </w:r>
      </w:ins>
    </w:p>
    <w:p w14:paraId="2693C5F5" w14:textId="7BE7914B" w:rsidR="005D4C15" w:rsidRDefault="005D4C15">
      <w:pPr>
        <w:pStyle w:val="TOC2"/>
        <w:rPr>
          <w:ins w:id="209" w:author="Richard Haynes" w:date="2020-10-26T13:05:00Z"/>
          <w:rFonts w:asciiTheme="minorHAnsi" w:hAnsiTheme="minorHAnsi" w:cstheme="minorBidi"/>
          <w:bCs w:val="0"/>
          <w:smallCaps w:val="0"/>
          <w:noProof/>
          <w:color w:val="auto"/>
          <w:sz w:val="22"/>
          <w:szCs w:val="22"/>
        </w:rPr>
      </w:pPr>
      <w:ins w:id="210" w:author="Richard Haynes" w:date="2020-10-26T13:05:00Z">
        <w:r w:rsidRPr="00851232">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_Toc53502080 \h </w:instrText>
        </w:r>
        <w:r>
          <w:rPr>
            <w:noProof/>
          </w:rPr>
        </w:r>
        <w:r>
          <w:rPr>
            <w:noProof/>
          </w:rPr>
          <w:fldChar w:fldCharType="separate"/>
        </w:r>
        <w:r w:rsidR="00E739DA">
          <w:rPr>
            <w:noProof/>
          </w:rPr>
          <w:t>16</w:t>
        </w:r>
        <w:r>
          <w:rPr>
            <w:noProof/>
          </w:rPr>
          <w:fldChar w:fldCharType="end"/>
        </w:r>
      </w:ins>
    </w:p>
    <w:p w14:paraId="0E1E1E1A" w14:textId="79CC900A" w:rsidR="005D4C15" w:rsidRDefault="005D4C15">
      <w:pPr>
        <w:pStyle w:val="TOC2"/>
        <w:rPr>
          <w:ins w:id="211" w:author="Richard Haynes" w:date="2020-10-26T13:05:00Z"/>
          <w:rFonts w:asciiTheme="minorHAnsi" w:hAnsiTheme="minorHAnsi" w:cstheme="minorBidi"/>
          <w:bCs w:val="0"/>
          <w:smallCaps w:val="0"/>
          <w:noProof/>
          <w:color w:val="auto"/>
          <w:sz w:val="22"/>
          <w:szCs w:val="22"/>
        </w:rPr>
      </w:pPr>
      <w:ins w:id="212" w:author="Richard Haynes" w:date="2020-10-26T13:05:00Z">
        <w:r w:rsidRPr="00851232">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_Toc53502081 \h </w:instrText>
        </w:r>
        <w:r>
          <w:rPr>
            <w:noProof/>
          </w:rPr>
        </w:r>
        <w:r>
          <w:rPr>
            <w:noProof/>
          </w:rPr>
          <w:fldChar w:fldCharType="separate"/>
        </w:r>
        <w:r w:rsidR="00E739DA">
          <w:rPr>
            <w:noProof/>
          </w:rPr>
          <w:t>16</w:t>
        </w:r>
        <w:r>
          <w:rPr>
            <w:noProof/>
          </w:rPr>
          <w:fldChar w:fldCharType="end"/>
        </w:r>
      </w:ins>
    </w:p>
    <w:p w14:paraId="3475739C" w14:textId="2BEDB0DF" w:rsidR="005D4C15" w:rsidRDefault="005D4C15">
      <w:pPr>
        <w:pStyle w:val="TOC1"/>
        <w:rPr>
          <w:ins w:id="213" w:author="Richard Haynes" w:date="2020-10-26T13:05:00Z"/>
          <w:rFonts w:asciiTheme="minorHAnsi" w:hAnsiTheme="minorHAnsi" w:cstheme="minorBidi"/>
          <w:b w:val="0"/>
          <w:caps w:val="0"/>
          <w:noProof/>
          <w:color w:val="auto"/>
          <w:sz w:val="22"/>
          <w:szCs w:val="22"/>
        </w:rPr>
      </w:pPr>
      <w:ins w:id="214" w:author="Richard Haynes" w:date="2020-10-26T13:05:00Z">
        <w:r w:rsidRPr="00851232">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_Toc53502082 \h </w:instrText>
        </w:r>
        <w:r>
          <w:rPr>
            <w:noProof/>
          </w:rPr>
        </w:r>
        <w:r>
          <w:rPr>
            <w:noProof/>
          </w:rPr>
          <w:fldChar w:fldCharType="separate"/>
        </w:r>
        <w:r w:rsidR="00E739DA">
          <w:rPr>
            <w:noProof/>
          </w:rPr>
          <w:t>17</w:t>
        </w:r>
        <w:r>
          <w:rPr>
            <w:noProof/>
          </w:rPr>
          <w:fldChar w:fldCharType="end"/>
        </w:r>
      </w:ins>
    </w:p>
    <w:p w14:paraId="18E0E8F0" w14:textId="221EFB4F" w:rsidR="005D4C15" w:rsidRDefault="005D4C15">
      <w:pPr>
        <w:pStyle w:val="TOC2"/>
        <w:rPr>
          <w:ins w:id="215" w:author="Richard Haynes" w:date="2020-10-26T13:05:00Z"/>
          <w:rFonts w:asciiTheme="minorHAnsi" w:hAnsiTheme="minorHAnsi" w:cstheme="minorBidi"/>
          <w:bCs w:val="0"/>
          <w:smallCaps w:val="0"/>
          <w:noProof/>
          <w:color w:val="auto"/>
          <w:sz w:val="22"/>
          <w:szCs w:val="22"/>
        </w:rPr>
      </w:pPr>
      <w:ins w:id="216" w:author="Richard Haynes" w:date="2020-10-26T13:05:00Z">
        <w:r w:rsidRPr="00851232">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_Toc53502083 \h </w:instrText>
        </w:r>
        <w:r>
          <w:rPr>
            <w:noProof/>
          </w:rPr>
        </w:r>
        <w:r>
          <w:rPr>
            <w:noProof/>
          </w:rPr>
          <w:fldChar w:fldCharType="separate"/>
        </w:r>
        <w:r w:rsidR="00E739DA">
          <w:rPr>
            <w:noProof/>
          </w:rPr>
          <w:t>17</w:t>
        </w:r>
        <w:r>
          <w:rPr>
            <w:noProof/>
          </w:rPr>
          <w:fldChar w:fldCharType="end"/>
        </w:r>
      </w:ins>
    </w:p>
    <w:p w14:paraId="0754FAAF" w14:textId="083B0C95" w:rsidR="005D4C15" w:rsidRDefault="005D4C15">
      <w:pPr>
        <w:pStyle w:val="TOC2"/>
        <w:rPr>
          <w:ins w:id="217" w:author="Richard Haynes" w:date="2020-10-26T13:05:00Z"/>
          <w:rFonts w:asciiTheme="minorHAnsi" w:hAnsiTheme="minorHAnsi" w:cstheme="minorBidi"/>
          <w:bCs w:val="0"/>
          <w:smallCaps w:val="0"/>
          <w:noProof/>
          <w:color w:val="auto"/>
          <w:sz w:val="22"/>
          <w:szCs w:val="22"/>
        </w:rPr>
      </w:pPr>
      <w:ins w:id="218" w:author="Richard Haynes" w:date="2020-10-26T13:05:00Z">
        <w:r w:rsidRPr="00851232">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_Toc53502084 \h </w:instrText>
        </w:r>
        <w:r>
          <w:rPr>
            <w:noProof/>
          </w:rPr>
        </w:r>
        <w:r>
          <w:rPr>
            <w:noProof/>
          </w:rPr>
          <w:fldChar w:fldCharType="separate"/>
        </w:r>
        <w:r w:rsidR="00E739DA">
          <w:rPr>
            <w:noProof/>
          </w:rPr>
          <w:t>17</w:t>
        </w:r>
        <w:r>
          <w:rPr>
            <w:noProof/>
          </w:rPr>
          <w:fldChar w:fldCharType="end"/>
        </w:r>
      </w:ins>
    </w:p>
    <w:p w14:paraId="6221C797" w14:textId="2A5137CE" w:rsidR="005D4C15" w:rsidRDefault="005D4C15">
      <w:pPr>
        <w:pStyle w:val="TOC2"/>
        <w:rPr>
          <w:ins w:id="219" w:author="Richard Haynes" w:date="2020-10-26T13:05:00Z"/>
          <w:rFonts w:asciiTheme="minorHAnsi" w:hAnsiTheme="minorHAnsi" w:cstheme="minorBidi"/>
          <w:bCs w:val="0"/>
          <w:smallCaps w:val="0"/>
          <w:noProof/>
          <w:color w:val="auto"/>
          <w:sz w:val="22"/>
          <w:szCs w:val="22"/>
        </w:rPr>
      </w:pPr>
      <w:ins w:id="220" w:author="Richard Haynes" w:date="2020-10-26T13:05:00Z">
        <w:r w:rsidRPr="00851232">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_Toc53502085 \h </w:instrText>
        </w:r>
        <w:r>
          <w:rPr>
            <w:noProof/>
          </w:rPr>
        </w:r>
        <w:r>
          <w:rPr>
            <w:noProof/>
          </w:rPr>
          <w:fldChar w:fldCharType="separate"/>
        </w:r>
        <w:r w:rsidR="00E739DA">
          <w:rPr>
            <w:noProof/>
          </w:rPr>
          <w:t>18</w:t>
        </w:r>
        <w:r>
          <w:rPr>
            <w:noProof/>
          </w:rPr>
          <w:fldChar w:fldCharType="end"/>
        </w:r>
      </w:ins>
    </w:p>
    <w:p w14:paraId="44F2D8A7" w14:textId="2B98D4FC" w:rsidR="005D4C15" w:rsidRDefault="005D4C15">
      <w:pPr>
        <w:pStyle w:val="TOC2"/>
        <w:rPr>
          <w:ins w:id="221" w:author="Richard Haynes" w:date="2020-10-26T13:05:00Z"/>
          <w:rFonts w:asciiTheme="minorHAnsi" w:hAnsiTheme="minorHAnsi" w:cstheme="minorBidi"/>
          <w:bCs w:val="0"/>
          <w:smallCaps w:val="0"/>
          <w:noProof/>
          <w:color w:val="auto"/>
          <w:sz w:val="22"/>
          <w:szCs w:val="22"/>
        </w:rPr>
      </w:pPr>
      <w:ins w:id="222" w:author="Richard Haynes" w:date="2020-10-26T13:05:00Z">
        <w:r w:rsidRPr="00851232">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_Toc53502086 \h </w:instrText>
        </w:r>
        <w:r>
          <w:rPr>
            <w:noProof/>
          </w:rPr>
        </w:r>
        <w:r>
          <w:rPr>
            <w:noProof/>
          </w:rPr>
          <w:fldChar w:fldCharType="separate"/>
        </w:r>
        <w:r w:rsidR="00E739DA">
          <w:rPr>
            <w:noProof/>
          </w:rPr>
          <w:t>18</w:t>
        </w:r>
        <w:r>
          <w:rPr>
            <w:noProof/>
          </w:rPr>
          <w:fldChar w:fldCharType="end"/>
        </w:r>
      </w:ins>
    </w:p>
    <w:p w14:paraId="336E4E9E" w14:textId="37EDEB91" w:rsidR="005D4C15" w:rsidRDefault="005D4C15">
      <w:pPr>
        <w:pStyle w:val="TOC1"/>
        <w:rPr>
          <w:ins w:id="223" w:author="Richard Haynes" w:date="2020-10-26T13:05:00Z"/>
          <w:rFonts w:asciiTheme="minorHAnsi" w:hAnsiTheme="minorHAnsi" w:cstheme="minorBidi"/>
          <w:b w:val="0"/>
          <w:caps w:val="0"/>
          <w:noProof/>
          <w:color w:val="auto"/>
          <w:sz w:val="22"/>
          <w:szCs w:val="22"/>
        </w:rPr>
      </w:pPr>
      <w:ins w:id="224" w:author="Richard Haynes" w:date="2020-10-26T13:05:00Z">
        <w:r w:rsidRPr="00851232">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_Toc53502087 \h </w:instrText>
        </w:r>
        <w:r>
          <w:rPr>
            <w:noProof/>
          </w:rPr>
        </w:r>
        <w:r>
          <w:rPr>
            <w:noProof/>
          </w:rPr>
          <w:fldChar w:fldCharType="separate"/>
        </w:r>
        <w:r w:rsidR="00E739DA">
          <w:rPr>
            <w:noProof/>
          </w:rPr>
          <w:t>18</w:t>
        </w:r>
        <w:r>
          <w:rPr>
            <w:noProof/>
          </w:rPr>
          <w:fldChar w:fldCharType="end"/>
        </w:r>
      </w:ins>
    </w:p>
    <w:p w14:paraId="29CAD5F9" w14:textId="7A0F6D7F" w:rsidR="005D4C15" w:rsidRDefault="005D4C15">
      <w:pPr>
        <w:pStyle w:val="TOC2"/>
        <w:rPr>
          <w:ins w:id="225" w:author="Richard Haynes" w:date="2020-10-26T13:05:00Z"/>
          <w:rFonts w:asciiTheme="minorHAnsi" w:hAnsiTheme="minorHAnsi" w:cstheme="minorBidi"/>
          <w:bCs w:val="0"/>
          <w:smallCaps w:val="0"/>
          <w:noProof/>
          <w:color w:val="auto"/>
          <w:sz w:val="22"/>
          <w:szCs w:val="22"/>
        </w:rPr>
      </w:pPr>
      <w:ins w:id="226" w:author="Richard Haynes" w:date="2020-10-26T13:05:00Z">
        <w:r w:rsidRPr="00851232">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_Toc53502088 \h </w:instrText>
        </w:r>
        <w:r>
          <w:rPr>
            <w:noProof/>
          </w:rPr>
        </w:r>
        <w:r>
          <w:rPr>
            <w:noProof/>
          </w:rPr>
          <w:fldChar w:fldCharType="separate"/>
        </w:r>
        <w:r w:rsidR="00E739DA">
          <w:rPr>
            <w:noProof/>
          </w:rPr>
          <w:t>18</w:t>
        </w:r>
        <w:r>
          <w:rPr>
            <w:noProof/>
          </w:rPr>
          <w:fldChar w:fldCharType="end"/>
        </w:r>
      </w:ins>
    </w:p>
    <w:p w14:paraId="657F6B60" w14:textId="450666F8" w:rsidR="005D4C15" w:rsidRDefault="005D4C15">
      <w:pPr>
        <w:pStyle w:val="TOC2"/>
        <w:rPr>
          <w:ins w:id="227" w:author="Richard Haynes" w:date="2020-10-26T13:05:00Z"/>
          <w:rFonts w:asciiTheme="minorHAnsi" w:hAnsiTheme="minorHAnsi" w:cstheme="minorBidi"/>
          <w:bCs w:val="0"/>
          <w:smallCaps w:val="0"/>
          <w:noProof/>
          <w:color w:val="auto"/>
          <w:sz w:val="22"/>
          <w:szCs w:val="22"/>
        </w:rPr>
      </w:pPr>
      <w:ins w:id="228" w:author="Richard Haynes" w:date="2020-10-26T13:05:00Z">
        <w:r w:rsidRPr="00851232">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_Toc53502089 \h </w:instrText>
        </w:r>
        <w:r>
          <w:rPr>
            <w:noProof/>
          </w:rPr>
        </w:r>
        <w:r>
          <w:rPr>
            <w:noProof/>
          </w:rPr>
          <w:fldChar w:fldCharType="separate"/>
        </w:r>
        <w:r w:rsidR="00E739DA">
          <w:rPr>
            <w:noProof/>
          </w:rPr>
          <w:t>19</w:t>
        </w:r>
        <w:r>
          <w:rPr>
            <w:noProof/>
          </w:rPr>
          <w:fldChar w:fldCharType="end"/>
        </w:r>
      </w:ins>
    </w:p>
    <w:p w14:paraId="64472B5F" w14:textId="6D447974" w:rsidR="005D4C15" w:rsidRDefault="005D4C15">
      <w:pPr>
        <w:pStyle w:val="TOC2"/>
        <w:rPr>
          <w:ins w:id="229" w:author="Richard Haynes" w:date="2020-10-26T13:05:00Z"/>
          <w:rFonts w:asciiTheme="minorHAnsi" w:hAnsiTheme="minorHAnsi" w:cstheme="minorBidi"/>
          <w:bCs w:val="0"/>
          <w:smallCaps w:val="0"/>
          <w:noProof/>
          <w:color w:val="auto"/>
          <w:sz w:val="22"/>
          <w:szCs w:val="22"/>
        </w:rPr>
      </w:pPr>
      <w:ins w:id="230" w:author="Richard Haynes" w:date="2020-10-26T13:05:00Z">
        <w:r w:rsidRPr="00851232">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_Toc53502090 \h </w:instrText>
        </w:r>
        <w:r>
          <w:rPr>
            <w:noProof/>
          </w:rPr>
        </w:r>
        <w:r>
          <w:rPr>
            <w:noProof/>
          </w:rPr>
          <w:fldChar w:fldCharType="separate"/>
        </w:r>
        <w:r w:rsidR="00E739DA">
          <w:rPr>
            <w:noProof/>
          </w:rPr>
          <w:t>19</w:t>
        </w:r>
        <w:r>
          <w:rPr>
            <w:noProof/>
          </w:rPr>
          <w:fldChar w:fldCharType="end"/>
        </w:r>
      </w:ins>
    </w:p>
    <w:p w14:paraId="1957D220" w14:textId="12862DA8" w:rsidR="005D4C15" w:rsidRDefault="005D4C15">
      <w:pPr>
        <w:pStyle w:val="TOC2"/>
        <w:rPr>
          <w:ins w:id="231" w:author="Richard Haynes" w:date="2020-10-26T13:05:00Z"/>
          <w:rFonts w:asciiTheme="minorHAnsi" w:hAnsiTheme="minorHAnsi" w:cstheme="minorBidi"/>
          <w:bCs w:val="0"/>
          <w:smallCaps w:val="0"/>
          <w:noProof/>
          <w:color w:val="auto"/>
          <w:sz w:val="22"/>
          <w:szCs w:val="22"/>
        </w:rPr>
      </w:pPr>
      <w:ins w:id="232" w:author="Richard Haynes" w:date="2020-10-26T13:05:00Z">
        <w:r w:rsidRPr="00851232">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_Toc53502091 \h </w:instrText>
        </w:r>
        <w:r>
          <w:rPr>
            <w:noProof/>
          </w:rPr>
        </w:r>
        <w:r>
          <w:rPr>
            <w:noProof/>
          </w:rPr>
          <w:fldChar w:fldCharType="separate"/>
        </w:r>
        <w:r w:rsidR="00E739DA">
          <w:rPr>
            <w:noProof/>
          </w:rPr>
          <w:t>19</w:t>
        </w:r>
        <w:r>
          <w:rPr>
            <w:noProof/>
          </w:rPr>
          <w:fldChar w:fldCharType="end"/>
        </w:r>
      </w:ins>
    </w:p>
    <w:p w14:paraId="5924DDB4" w14:textId="48BFD357" w:rsidR="005D4C15" w:rsidRDefault="005D4C15">
      <w:pPr>
        <w:pStyle w:val="TOC2"/>
        <w:rPr>
          <w:ins w:id="233" w:author="Richard Haynes" w:date="2020-10-26T13:05:00Z"/>
          <w:rFonts w:asciiTheme="minorHAnsi" w:hAnsiTheme="minorHAnsi" w:cstheme="minorBidi"/>
          <w:bCs w:val="0"/>
          <w:smallCaps w:val="0"/>
          <w:noProof/>
          <w:color w:val="auto"/>
          <w:sz w:val="22"/>
          <w:szCs w:val="22"/>
        </w:rPr>
      </w:pPr>
      <w:ins w:id="234" w:author="Richard Haynes" w:date="2020-10-26T13:05:00Z">
        <w:r w:rsidRPr="00851232">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_Toc53502092 \h </w:instrText>
        </w:r>
        <w:r>
          <w:rPr>
            <w:noProof/>
          </w:rPr>
        </w:r>
        <w:r>
          <w:rPr>
            <w:noProof/>
          </w:rPr>
          <w:fldChar w:fldCharType="separate"/>
        </w:r>
        <w:r w:rsidR="00E739DA">
          <w:rPr>
            <w:noProof/>
          </w:rPr>
          <w:t>19</w:t>
        </w:r>
        <w:r>
          <w:rPr>
            <w:noProof/>
          </w:rPr>
          <w:fldChar w:fldCharType="end"/>
        </w:r>
      </w:ins>
    </w:p>
    <w:p w14:paraId="765A388D" w14:textId="776CB422" w:rsidR="005D4C15" w:rsidRDefault="005D4C15">
      <w:pPr>
        <w:pStyle w:val="TOC2"/>
        <w:rPr>
          <w:ins w:id="235" w:author="Richard Haynes" w:date="2020-10-26T13:05:00Z"/>
          <w:rFonts w:asciiTheme="minorHAnsi" w:hAnsiTheme="minorHAnsi" w:cstheme="minorBidi"/>
          <w:bCs w:val="0"/>
          <w:smallCaps w:val="0"/>
          <w:noProof/>
          <w:color w:val="auto"/>
          <w:sz w:val="22"/>
          <w:szCs w:val="22"/>
        </w:rPr>
      </w:pPr>
      <w:ins w:id="236" w:author="Richard Haynes" w:date="2020-10-26T13:05:00Z">
        <w:r w:rsidRPr="00851232">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_Toc53502093 \h </w:instrText>
        </w:r>
        <w:r>
          <w:rPr>
            <w:noProof/>
          </w:rPr>
        </w:r>
        <w:r>
          <w:rPr>
            <w:noProof/>
          </w:rPr>
          <w:fldChar w:fldCharType="separate"/>
        </w:r>
        <w:r w:rsidR="00E739DA">
          <w:rPr>
            <w:noProof/>
          </w:rPr>
          <w:t>20</w:t>
        </w:r>
        <w:r>
          <w:rPr>
            <w:noProof/>
          </w:rPr>
          <w:fldChar w:fldCharType="end"/>
        </w:r>
      </w:ins>
    </w:p>
    <w:p w14:paraId="7E386437" w14:textId="6F20D7AD" w:rsidR="005D4C15" w:rsidRDefault="005D4C15">
      <w:pPr>
        <w:pStyle w:val="TOC2"/>
        <w:rPr>
          <w:ins w:id="237" w:author="Richard Haynes" w:date="2020-10-26T13:05:00Z"/>
          <w:rFonts w:asciiTheme="minorHAnsi" w:hAnsiTheme="minorHAnsi" w:cstheme="minorBidi"/>
          <w:bCs w:val="0"/>
          <w:smallCaps w:val="0"/>
          <w:noProof/>
          <w:color w:val="auto"/>
          <w:sz w:val="22"/>
          <w:szCs w:val="22"/>
        </w:rPr>
      </w:pPr>
      <w:ins w:id="238" w:author="Richard Haynes" w:date="2020-10-26T13:05:00Z">
        <w:r w:rsidRPr="00851232">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_Toc53502094 \h </w:instrText>
        </w:r>
        <w:r>
          <w:rPr>
            <w:noProof/>
          </w:rPr>
        </w:r>
        <w:r>
          <w:rPr>
            <w:noProof/>
          </w:rPr>
          <w:fldChar w:fldCharType="separate"/>
        </w:r>
        <w:r w:rsidR="00E739DA">
          <w:rPr>
            <w:noProof/>
          </w:rPr>
          <w:t>20</w:t>
        </w:r>
        <w:r>
          <w:rPr>
            <w:noProof/>
          </w:rPr>
          <w:fldChar w:fldCharType="end"/>
        </w:r>
      </w:ins>
    </w:p>
    <w:p w14:paraId="5469A0DE" w14:textId="252A2BD3" w:rsidR="005D4C15" w:rsidRDefault="005D4C15">
      <w:pPr>
        <w:pStyle w:val="TOC2"/>
        <w:rPr>
          <w:ins w:id="239" w:author="Richard Haynes" w:date="2020-10-26T13:05:00Z"/>
          <w:rFonts w:asciiTheme="minorHAnsi" w:hAnsiTheme="minorHAnsi" w:cstheme="minorBidi"/>
          <w:bCs w:val="0"/>
          <w:smallCaps w:val="0"/>
          <w:noProof/>
          <w:color w:val="auto"/>
          <w:sz w:val="22"/>
          <w:szCs w:val="22"/>
        </w:rPr>
      </w:pPr>
      <w:ins w:id="240" w:author="Richard Haynes" w:date="2020-10-26T13:05:00Z">
        <w:r w:rsidRPr="00851232">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_Toc53502095 \h </w:instrText>
        </w:r>
        <w:r>
          <w:rPr>
            <w:noProof/>
          </w:rPr>
        </w:r>
        <w:r>
          <w:rPr>
            <w:noProof/>
          </w:rPr>
          <w:fldChar w:fldCharType="separate"/>
        </w:r>
        <w:r w:rsidR="00E739DA">
          <w:rPr>
            <w:noProof/>
          </w:rPr>
          <w:t>20</w:t>
        </w:r>
        <w:r>
          <w:rPr>
            <w:noProof/>
          </w:rPr>
          <w:fldChar w:fldCharType="end"/>
        </w:r>
      </w:ins>
    </w:p>
    <w:p w14:paraId="734D4D78" w14:textId="73B96A94" w:rsidR="005D4C15" w:rsidRDefault="005D4C15">
      <w:pPr>
        <w:pStyle w:val="TOC1"/>
        <w:rPr>
          <w:ins w:id="241" w:author="Richard Haynes" w:date="2020-10-26T13:05:00Z"/>
          <w:rFonts w:asciiTheme="minorHAnsi" w:hAnsiTheme="minorHAnsi" w:cstheme="minorBidi"/>
          <w:b w:val="0"/>
          <w:caps w:val="0"/>
          <w:noProof/>
          <w:color w:val="auto"/>
          <w:sz w:val="22"/>
          <w:szCs w:val="22"/>
        </w:rPr>
      </w:pPr>
      <w:ins w:id="242" w:author="Richard Haynes" w:date="2020-10-26T13:05:00Z">
        <w:r w:rsidRPr="00851232">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_Toc53502096 \h </w:instrText>
        </w:r>
        <w:r>
          <w:rPr>
            <w:noProof/>
          </w:rPr>
        </w:r>
        <w:r>
          <w:rPr>
            <w:noProof/>
          </w:rPr>
          <w:fldChar w:fldCharType="separate"/>
        </w:r>
        <w:r w:rsidR="00E739DA">
          <w:rPr>
            <w:noProof/>
          </w:rPr>
          <w:t>21</w:t>
        </w:r>
        <w:r>
          <w:rPr>
            <w:noProof/>
          </w:rPr>
          <w:fldChar w:fldCharType="end"/>
        </w:r>
      </w:ins>
    </w:p>
    <w:p w14:paraId="77A1F937" w14:textId="052472C7" w:rsidR="005D4C15" w:rsidRDefault="005D4C15">
      <w:pPr>
        <w:pStyle w:val="TOC1"/>
        <w:rPr>
          <w:ins w:id="243" w:author="Richard Haynes" w:date="2020-10-26T13:05:00Z"/>
          <w:rFonts w:asciiTheme="minorHAnsi" w:hAnsiTheme="minorHAnsi" w:cstheme="minorBidi"/>
          <w:b w:val="0"/>
          <w:caps w:val="0"/>
          <w:noProof/>
          <w:color w:val="auto"/>
          <w:sz w:val="22"/>
          <w:szCs w:val="22"/>
        </w:rPr>
      </w:pPr>
      <w:ins w:id="244" w:author="Richard Haynes" w:date="2020-10-26T13:05:00Z">
        <w:r w:rsidRPr="00851232">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_Toc53502097 \h </w:instrText>
        </w:r>
        <w:r>
          <w:rPr>
            <w:noProof/>
          </w:rPr>
        </w:r>
        <w:r>
          <w:rPr>
            <w:noProof/>
          </w:rPr>
          <w:fldChar w:fldCharType="separate"/>
        </w:r>
        <w:r w:rsidR="00E739DA">
          <w:rPr>
            <w:noProof/>
          </w:rPr>
          <w:t>22</w:t>
        </w:r>
        <w:r>
          <w:rPr>
            <w:noProof/>
          </w:rPr>
          <w:fldChar w:fldCharType="end"/>
        </w:r>
      </w:ins>
    </w:p>
    <w:p w14:paraId="1BE2A04E" w14:textId="4AF6B528" w:rsidR="005D4C15" w:rsidRDefault="005D4C15">
      <w:pPr>
        <w:pStyle w:val="TOC2"/>
        <w:rPr>
          <w:ins w:id="245" w:author="Richard Haynes" w:date="2020-10-26T13:05:00Z"/>
          <w:rFonts w:asciiTheme="minorHAnsi" w:hAnsiTheme="minorHAnsi" w:cstheme="minorBidi"/>
          <w:bCs w:val="0"/>
          <w:smallCaps w:val="0"/>
          <w:noProof/>
          <w:color w:val="auto"/>
          <w:sz w:val="22"/>
          <w:szCs w:val="22"/>
        </w:rPr>
      </w:pPr>
      <w:ins w:id="246" w:author="Richard Haynes" w:date="2020-10-26T13:05:00Z">
        <w:r w:rsidRPr="00851232">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_Toc53502098 \h </w:instrText>
        </w:r>
        <w:r>
          <w:rPr>
            <w:noProof/>
          </w:rPr>
        </w:r>
        <w:r>
          <w:rPr>
            <w:noProof/>
          </w:rPr>
          <w:fldChar w:fldCharType="separate"/>
        </w:r>
        <w:r w:rsidR="00E739DA">
          <w:rPr>
            <w:noProof/>
          </w:rPr>
          <w:t>22</w:t>
        </w:r>
        <w:r>
          <w:rPr>
            <w:noProof/>
          </w:rPr>
          <w:fldChar w:fldCharType="end"/>
        </w:r>
      </w:ins>
    </w:p>
    <w:p w14:paraId="602C8469" w14:textId="4A18E380" w:rsidR="005D4C15" w:rsidRDefault="005D4C15">
      <w:pPr>
        <w:pStyle w:val="TOC2"/>
        <w:rPr>
          <w:ins w:id="247" w:author="Richard Haynes" w:date="2020-10-26T13:05:00Z"/>
          <w:rFonts w:asciiTheme="minorHAnsi" w:hAnsiTheme="minorHAnsi" w:cstheme="minorBidi"/>
          <w:bCs w:val="0"/>
          <w:smallCaps w:val="0"/>
          <w:noProof/>
          <w:color w:val="auto"/>
          <w:sz w:val="22"/>
          <w:szCs w:val="22"/>
        </w:rPr>
      </w:pPr>
      <w:ins w:id="248" w:author="Richard Haynes" w:date="2020-10-26T13:05:00Z">
        <w:r w:rsidRPr="00851232">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_Toc53502099 \h </w:instrText>
        </w:r>
        <w:r>
          <w:rPr>
            <w:noProof/>
          </w:rPr>
        </w:r>
        <w:r>
          <w:rPr>
            <w:noProof/>
          </w:rPr>
          <w:fldChar w:fldCharType="separate"/>
        </w:r>
        <w:r w:rsidR="00E739DA">
          <w:rPr>
            <w:noProof/>
          </w:rPr>
          <w:t>25</w:t>
        </w:r>
        <w:r>
          <w:rPr>
            <w:noProof/>
          </w:rPr>
          <w:fldChar w:fldCharType="end"/>
        </w:r>
      </w:ins>
    </w:p>
    <w:p w14:paraId="26E09334" w14:textId="1F2B1402" w:rsidR="005D4C15" w:rsidRDefault="005D4C15">
      <w:pPr>
        <w:pStyle w:val="TOC2"/>
        <w:rPr>
          <w:ins w:id="249" w:author="Richard Haynes" w:date="2020-10-26T13:05:00Z"/>
          <w:rFonts w:asciiTheme="minorHAnsi" w:hAnsiTheme="minorHAnsi" w:cstheme="minorBidi"/>
          <w:bCs w:val="0"/>
          <w:smallCaps w:val="0"/>
          <w:noProof/>
          <w:color w:val="auto"/>
          <w:sz w:val="22"/>
          <w:szCs w:val="22"/>
        </w:rPr>
      </w:pPr>
      <w:ins w:id="250" w:author="Richard Haynes" w:date="2020-10-26T13:05:00Z">
        <w:r w:rsidRPr="00851232">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_Toc53502100 \h </w:instrText>
        </w:r>
        <w:r>
          <w:rPr>
            <w:noProof/>
          </w:rPr>
        </w:r>
        <w:r>
          <w:rPr>
            <w:noProof/>
          </w:rPr>
          <w:fldChar w:fldCharType="separate"/>
        </w:r>
        <w:r w:rsidR="00E739DA">
          <w:rPr>
            <w:noProof/>
          </w:rPr>
          <w:t>27</w:t>
        </w:r>
        <w:r>
          <w:rPr>
            <w:noProof/>
          </w:rPr>
          <w:fldChar w:fldCharType="end"/>
        </w:r>
      </w:ins>
    </w:p>
    <w:p w14:paraId="107BEA51" w14:textId="0F980E3D" w:rsidR="005D4C15" w:rsidRDefault="005D4C15">
      <w:pPr>
        <w:pStyle w:val="TOC2"/>
        <w:rPr>
          <w:ins w:id="251" w:author="Richard Haynes" w:date="2020-10-26T13:05:00Z"/>
          <w:rFonts w:asciiTheme="minorHAnsi" w:hAnsiTheme="minorHAnsi" w:cstheme="minorBidi"/>
          <w:bCs w:val="0"/>
          <w:smallCaps w:val="0"/>
          <w:noProof/>
          <w:color w:val="auto"/>
          <w:sz w:val="22"/>
          <w:szCs w:val="22"/>
        </w:rPr>
      </w:pPr>
      <w:ins w:id="252" w:author="Richard Haynes" w:date="2020-10-26T13:05:00Z">
        <w:r w:rsidRPr="00851232">
          <w:rPr>
            <w:rFonts w:cs="Times New Roman"/>
            <w:noProof/>
          </w:rPr>
          <w:t>8.4</w:t>
        </w:r>
        <w:r>
          <w:rPr>
            <w:rFonts w:asciiTheme="minorHAnsi" w:hAnsiTheme="minorHAnsi" w:cstheme="minorBidi"/>
            <w:bCs w:val="0"/>
            <w:smallCaps w:val="0"/>
            <w:noProof/>
            <w:color w:val="auto"/>
            <w:sz w:val="22"/>
            <w:szCs w:val="22"/>
          </w:rPr>
          <w:tab/>
        </w:r>
        <w:r>
          <w:rPr>
            <w:noProof/>
          </w:rPr>
          <w:t>Appendix 4: Organisational Structure and Responsibilities</w:t>
        </w:r>
        <w:r>
          <w:rPr>
            <w:noProof/>
          </w:rPr>
          <w:tab/>
        </w:r>
        <w:r>
          <w:rPr>
            <w:noProof/>
          </w:rPr>
          <w:fldChar w:fldCharType="begin"/>
        </w:r>
        <w:r>
          <w:rPr>
            <w:noProof/>
          </w:rPr>
          <w:instrText xml:space="preserve"> PAGEREF _Toc53502101 \h </w:instrText>
        </w:r>
        <w:r>
          <w:rPr>
            <w:noProof/>
          </w:rPr>
        </w:r>
        <w:r>
          <w:rPr>
            <w:noProof/>
          </w:rPr>
          <w:fldChar w:fldCharType="separate"/>
        </w:r>
        <w:r w:rsidR="00E739DA">
          <w:rPr>
            <w:noProof/>
          </w:rPr>
          <w:t>29</w:t>
        </w:r>
        <w:r>
          <w:rPr>
            <w:noProof/>
          </w:rPr>
          <w:fldChar w:fldCharType="end"/>
        </w:r>
      </w:ins>
    </w:p>
    <w:p w14:paraId="7CD8D048" w14:textId="2307D445" w:rsidR="005D4C15" w:rsidRDefault="005D4C15">
      <w:pPr>
        <w:pStyle w:val="TOC2"/>
        <w:rPr>
          <w:ins w:id="253" w:author="Richard Haynes" w:date="2020-10-26T13:05:00Z"/>
          <w:rFonts w:asciiTheme="minorHAnsi" w:hAnsiTheme="minorHAnsi" w:cstheme="minorBidi"/>
          <w:bCs w:val="0"/>
          <w:smallCaps w:val="0"/>
          <w:noProof/>
          <w:color w:val="auto"/>
          <w:sz w:val="22"/>
          <w:szCs w:val="22"/>
        </w:rPr>
      </w:pPr>
      <w:ins w:id="254" w:author="Richard Haynes" w:date="2020-10-26T13:05:00Z">
        <w:r w:rsidRPr="00851232">
          <w:rPr>
            <w:rFonts w:cs="Times New Roman"/>
            <w:noProof/>
          </w:rPr>
          <w:t>8.5</w:t>
        </w:r>
        <w:r>
          <w:rPr>
            <w:rFonts w:asciiTheme="minorHAnsi" w:hAnsiTheme="minorHAnsi" w:cstheme="minorBidi"/>
            <w:bCs w:val="0"/>
            <w:smallCaps w:val="0"/>
            <w:noProof/>
            <w:color w:val="auto"/>
            <w:sz w:val="22"/>
            <w:szCs w:val="22"/>
          </w:rPr>
          <w:tab/>
        </w:r>
        <w:r>
          <w:rPr>
            <w:noProof/>
          </w:rPr>
          <w:t>Appendix 5: Organisational Details</w:t>
        </w:r>
        <w:r>
          <w:rPr>
            <w:noProof/>
          </w:rPr>
          <w:tab/>
        </w:r>
        <w:r>
          <w:rPr>
            <w:noProof/>
          </w:rPr>
          <w:fldChar w:fldCharType="begin"/>
        </w:r>
        <w:r>
          <w:rPr>
            <w:noProof/>
          </w:rPr>
          <w:instrText xml:space="preserve"> PAGEREF _Toc53502102 \h </w:instrText>
        </w:r>
        <w:r>
          <w:rPr>
            <w:noProof/>
          </w:rPr>
        </w:r>
        <w:r>
          <w:rPr>
            <w:noProof/>
          </w:rPr>
          <w:fldChar w:fldCharType="separate"/>
        </w:r>
        <w:r w:rsidR="00E739DA">
          <w:rPr>
            <w:noProof/>
          </w:rPr>
          <w:t>31</w:t>
        </w:r>
        <w:r>
          <w:rPr>
            <w:noProof/>
          </w:rPr>
          <w:fldChar w:fldCharType="end"/>
        </w:r>
      </w:ins>
    </w:p>
    <w:p w14:paraId="24BB5677" w14:textId="5288FD76" w:rsidR="005D4C15" w:rsidRDefault="005D4C15">
      <w:pPr>
        <w:pStyle w:val="TOC1"/>
        <w:rPr>
          <w:ins w:id="255" w:author="Richard Haynes" w:date="2020-10-26T13:05:00Z"/>
          <w:rFonts w:asciiTheme="minorHAnsi" w:hAnsiTheme="minorHAnsi" w:cstheme="minorBidi"/>
          <w:b w:val="0"/>
          <w:caps w:val="0"/>
          <w:noProof/>
          <w:color w:val="auto"/>
          <w:sz w:val="22"/>
          <w:szCs w:val="22"/>
        </w:rPr>
      </w:pPr>
      <w:ins w:id="256" w:author="Richard Haynes" w:date="2020-10-26T13:05:00Z">
        <w:r w:rsidRPr="00851232">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_Toc53502103 \h </w:instrText>
        </w:r>
        <w:r>
          <w:rPr>
            <w:noProof/>
          </w:rPr>
        </w:r>
        <w:r>
          <w:rPr>
            <w:noProof/>
          </w:rPr>
          <w:fldChar w:fldCharType="separate"/>
        </w:r>
        <w:r w:rsidR="00E739DA">
          <w:rPr>
            <w:noProof/>
          </w:rPr>
          <w:t>32</w:t>
        </w:r>
        <w:r>
          <w:rPr>
            <w:noProof/>
          </w:rPr>
          <w:fldChar w:fldCharType="end"/>
        </w:r>
      </w:ins>
    </w:p>
    <w:p w14:paraId="41F0D3E5" w14:textId="3122FA4A" w:rsidR="005D4C15" w:rsidRDefault="005D4C15">
      <w:pPr>
        <w:pStyle w:val="TOC1"/>
        <w:rPr>
          <w:ins w:id="257" w:author="Richard Haynes" w:date="2020-10-26T13:05:00Z"/>
          <w:rFonts w:asciiTheme="minorHAnsi" w:hAnsiTheme="minorHAnsi" w:cstheme="minorBidi"/>
          <w:b w:val="0"/>
          <w:caps w:val="0"/>
          <w:noProof/>
          <w:color w:val="auto"/>
          <w:sz w:val="22"/>
          <w:szCs w:val="22"/>
        </w:rPr>
      </w:pPr>
      <w:ins w:id="258" w:author="Richard Haynes" w:date="2020-10-26T13:05:00Z">
        <w:r w:rsidRPr="00851232">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_Toc53502104 \h </w:instrText>
        </w:r>
        <w:r>
          <w:rPr>
            <w:noProof/>
          </w:rPr>
        </w:r>
        <w:r>
          <w:rPr>
            <w:noProof/>
          </w:rPr>
          <w:fldChar w:fldCharType="separate"/>
        </w:r>
        <w:r w:rsidR="00E739DA">
          <w:rPr>
            <w:noProof/>
          </w:rPr>
          <w:t>35</w:t>
        </w:r>
        <w:r>
          <w:rPr>
            <w:noProof/>
          </w:rPr>
          <w:fldChar w:fldCharType="end"/>
        </w:r>
      </w:ins>
    </w:p>
    <w:p w14:paraId="44770676" w14:textId="50195380" w:rsidR="004B65DD" w:rsidRPr="00734153" w:rsidRDefault="005D4C15" w:rsidP="00F123A0">
      <w:pPr>
        <w:sectPr w:rsidR="004B65DD" w:rsidRPr="00734153" w:rsidSect="009B2D72">
          <w:headerReference w:type="default" r:id="rId13"/>
          <w:footerReference w:type="default" r:id="rId14"/>
          <w:footnotePr>
            <w:numFmt w:val="lowerLetter"/>
          </w:footnotePr>
          <w:pgSz w:w="11907" w:h="16840" w:code="9"/>
          <w:pgMar w:top="1418" w:right="1134" w:bottom="1134" w:left="1134" w:header="720" w:footer="720" w:gutter="0"/>
          <w:cols w:space="720"/>
        </w:sectPr>
      </w:pPr>
      <w:ins w:id="263" w:author="Richard Haynes" w:date="2020-10-26T13:05:00Z">
        <w:r>
          <w:rPr>
            <w:bCs w:val="0"/>
            <w:sz w:val="20"/>
            <w:szCs w:val="20"/>
          </w:rPr>
          <w:fldChar w:fldCharType="end"/>
        </w:r>
      </w:ins>
    </w:p>
    <w:p w14:paraId="253FB91B" w14:textId="77777777" w:rsidR="007975BC" w:rsidRPr="00734153" w:rsidRDefault="004B65DD" w:rsidP="00F123A0">
      <w:pPr>
        <w:pStyle w:val="StyleHeading1Linespacingsingle"/>
        <w:numPr>
          <w:ilvl w:val="0"/>
          <w:numId w:val="2"/>
        </w:numPr>
      </w:pPr>
      <w:bookmarkStart w:id="264" w:name="_Toc215456652"/>
      <w:bookmarkStart w:id="265" w:name="_Ref247359968"/>
      <w:bookmarkStart w:id="266" w:name="_Toc38099236"/>
      <w:bookmarkStart w:id="267" w:name="_Toc53502058"/>
      <w:bookmarkStart w:id="268" w:name="_Toc44674830"/>
      <w:r w:rsidRPr="00734153">
        <w:lastRenderedPageBreak/>
        <w:t>BACKGROUND AND RATIONALE</w:t>
      </w:r>
      <w:bookmarkEnd w:id="264"/>
      <w:bookmarkEnd w:id="265"/>
      <w:bookmarkEnd w:id="266"/>
      <w:bookmarkEnd w:id="267"/>
      <w:bookmarkEnd w:id="268"/>
    </w:p>
    <w:p w14:paraId="18AD0B4A" w14:textId="77777777" w:rsidR="00392BCB" w:rsidRPr="00734153" w:rsidRDefault="00392BCB" w:rsidP="00F123A0">
      <w:bookmarkStart w:id="269" w:name="_Ref247359498"/>
    </w:p>
    <w:p w14:paraId="4196DE7D" w14:textId="77777777" w:rsidR="00A62D78" w:rsidRPr="00AC6D9C" w:rsidRDefault="00A62D78" w:rsidP="001B27CF">
      <w:pPr>
        <w:pStyle w:val="Heading2"/>
      </w:pPr>
      <w:bookmarkStart w:id="270" w:name="_Toc38099237"/>
      <w:bookmarkStart w:id="271" w:name="_Toc53502059"/>
      <w:bookmarkStart w:id="272" w:name="_Toc44674831"/>
      <w:r w:rsidRPr="00AC6D9C">
        <w:t>S</w:t>
      </w:r>
      <w:r w:rsidR="00295817" w:rsidRPr="00AC6D9C">
        <w:t>etting</w:t>
      </w:r>
      <w:bookmarkEnd w:id="270"/>
      <w:bookmarkEnd w:id="271"/>
      <w:bookmarkEnd w:id="272"/>
    </w:p>
    <w:p w14:paraId="53E23B9F" w14:textId="49225557"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F123A0">
        <w:t>irus-</w:t>
      </w:r>
      <w:r w:rsidRPr="00F123A0">
        <w:rPr>
          <w:u w:val="single"/>
        </w:rPr>
        <w:t>i</w:t>
      </w:r>
      <w:r w:rsidRPr="00F123A0">
        <w:t xml:space="preserve">nduced </w:t>
      </w:r>
      <w:r w:rsidRPr="00F123A0">
        <w:rPr>
          <w:u w:val="single"/>
        </w:rPr>
        <w:t>d</w:t>
      </w:r>
      <w:r w:rsidRPr="00F123A0">
        <w:t>isease (COVID-19) emerged in Wuhan, China. A month later the Chinese Center for Disease Control and Prevention identified a new beta-coronavirus (SARS coronavirus 2, or SARS-CoV-2) as the aetiological agent.</w:t>
      </w:r>
      <w:hyperlink w:anchor="_ENREF_1" w:tooltip="Zhu, 2020 #6" w:history="1">
        <w:r w:rsidR="00A97692"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A97692" w:rsidRPr="00F123A0">
          <w:instrText xml:space="preserve"> ADDIN EN.CITE </w:instrText>
        </w:r>
        <w:r w:rsidR="00A97692"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A97692" w:rsidRPr="00F123A0">
          <w:instrText xml:space="preserve"> ADDIN EN.CITE.DATA </w:instrText>
        </w:r>
        <w:r w:rsidR="00A97692" w:rsidRPr="00F123A0">
          <w:fldChar w:fldCharType="end"/>
        </w:r>
        <w:r w:rsidR="00A97692" w:rsidRPr="00F123A0">
          <w:fldChar w:fldCharType="separate"/>
        </w:r>
        <w:r w:rsidR="00A97692" w:rsidRPr="00F123A0">
          <w:rPr>
            <w:noProof/>
            <w:vertAlign w:val="superscript"/>
          </w:rPr>
          <w:t>1</w:t>
        </w:r>
        <w:r w:rsidR="00A97692" w:rsidRPr="00F123A0">
          <w:rPr>
            <w:lang w:val="en-US"/>
          </w:rPr>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 w:tooltip="Huang, 2020 #5" w:history="1">
        <w:r w:rsidR="00A97692"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A97692">
          <w:instrText xml:space="preserve"> ADDIN EN.CITE </w:instrText>
        </w:r>
        <w:r w:rsidR="00A97692">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A97692">
          <w:instrText xml:space="preserve"> ADDIN EN.CITE.DATA </w:instrText>
        </w:r>
        <w:r w:rsidR="00A97692">
          <w:fldChar w:fldCharType="end"/>
        </w:r>
        <w:r w:rsidR="00A97692" w:rsidRPr="00F123A0">
          <w:fldChar w:fldCharType="separate"/>
        </w:r>
        <w:r w:rsidR="00A97692" w:rsidRPr="00F123A0">
          <w:rPr>
            <w:noProof/>
            <w:vertAlign w:val="superscript"/>
          </w:rPr>
          <w:t>2-4</w:t>
        </w:r>
        <w:r w:rsidR="00A97692" w:rsidRPr="00F123A0">
          <w:rPr>
            <w:lang w:val="en-US"/>
          </w:rPr>
          <w:fldChar w:fldCharType="end"/>
        </w:r>
      </w:hyperlink>
      <w:r w:rsidRPr="00F123A0">
        <w:t xml:space="preserve"> The progression from prodrome (usually fever, fatigue and cough) to severe pneumonia requiring oxygen support or mechanical ventilation often takes one to two weeks after the onset of symptoms.</w:t>
      </w:r>
      <w:hyperlink w:anchor="_ENREF_2" w:tooltip="Huang, 2020 #5" w:history="1">
        <w:r w:rsidR="00A97692"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A97692" w:rsidRPr="00F123A0">
          <w:instrText xml:space="preserve"> ADDIN EN.CITE </w:instrText>
        </w:r>
        <w:r w:rsidR="00A97692"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A97692" w:rsidRPr="00F123A0">
          <w:instrText xml:space="preserve"> ADDIN EN.CITE.DATA </w:instrText>
        </w:r>
        <w:r w:rsidR="00A97692" w:rsidRPr="00F123A0">
          <w:fldChar w:fldCharType="end"/>
        </w:r>
        <w:r w:rsidR="00A97692" w:rsidRPr="00F123A0">
          <w:fldChar w:fldCharType="separate"/>
        </w:r>
        <w:r w:rsidR="00A97692" w:rsidRPr="00F123A0">
          <w:rPr>
            <w:noProof/>
            <w:vertAlign w:val="superscript"/>
          </w:rPr>
          <w:t>2</w:t>
        </w:r>
        <w:r w:rsidR="00A97692" w:rsidRPr="00F123A0">
          <w:rPr>
            <w:lang w:val="en-US"/>
          </w:rPr>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r w:rsidR="008473B3" w:rsidRPr="008473B3">
        <w:t xml:space="preserve"> </w:t>
      </w:r>
      <w:r w:rsidR="008473B3">
        <w:t>In May 2020 a new COVID-associated inflammatory syndrome in children was identified, Paediatric Inflammatory Multisystem Syndrome - Temporally associated with SARS-CoV-2 (PIMS-TS).</w:t>
      </w:r>
      <w:hyperlink w:anchor="_ENREF_5" w:tooltip="Whittaker, 2020 #4224" w:history="1">
        <w:r w:rsidR="00A97692">
          <w:fldChar w:fldCharType="begin">
            <w:fldData xml:space="preserve">PEVuZE5vdGU+PENpdGU+PEF1dGhvcj5XaGl0dGFrZXI8L0F1dGhvcj48WWVhcj4yMDIwPC9ZZWFy
PjxSZWNOdW0+NDIyNDwvUmVjTnVtPjxEaXNwbGF5VGV4dD48c3R5bGUgZmFjZT0ic3VwZXJzY3Jp
cHQiPjU8L3N0eWxlPjwvRGlzcGxheVRleHQ+PHJlY29yZD48cmVjLW51bWJlcj40MjI0PC9yZWMt
bnVtYmVyPjxmb3JlaWduLWtleXM+PGtleSBhcHA9IkVOIiBkYi1pZD0iZXhkYTVkcjBieDV6dG1l
eDU1ZzV6YXp1cDU5ZXNheGFyMnI1IiB0aW1lc3RhbXA9IjE1OTM3Njk1MDgiPjQyMjQ8L2tleT48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bGVzPjxwZXJpb2RpY2FsPjxmdWxsLXRpdGxlPkpBTUE8L2Z1bGwtdGl0bGU+PGFiYnItMT5KQU1B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</w:fldData>
          </w:fldChar>
        </w:r>
        <w:r w:rsidR="00A97692">
          <w:instrText xml:space="preserve"> ADDIN EN.CITE </w:instrText>
        </w:r>
        <w:r w:rsidR="00A97692">
          <w:fldChar w:fldCharType="begin">
            <w:fldData xml:space="preserve">PEVuZE5vdGU+PENpdGU+PEF1dGhvcj5XaGl0dGFrZXI8L0F1dGhvcj48WWVhcj4yMDIwPC9ZZWFy
PjxSZWNOdW0+NDIyNDwvUmVjTnVtPjxEaXNwbGF5VGV4dD48c3R5bGUgZmFjZT0ic3VwZXJzY3Jp
cHQiPjU8L3N0eWxlPjwvRGlzcGxheVRleHQ+PHJlY29yZD48cmVjLW51bWJlcj40MjI0PC9yZWMt
bnVtYmVyPjxmb3JlaWduLWtleXM+PGtleSBhcHA9IkVOIiBkYi1pZD0iZXhkYTVkcjBieDV6dG1l
eDU1ZzV6YXp1cDU5ZXNheGFyMnI1IiB0aW1lc3RhbXA9IjE1OTM3Njk1MDgiPjQyMjQ8L2tleT48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bGVzPjxwZXJpb2RpY2FsPjxmdWxsLXRpdGxlPkpBTUE8L2Z1bGwtdGl0bGU+PGFiYnItMT5KQU1B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</w:fldData>
          </w:fldChar>
        </w:r>
        <w:r w:rsidR="00A97692">
          <w:instrText xml:space="preserve"> ADDIN EN.CITE.DATA </w:instrText>
        </w:r>
        <w:r w:rsidR="00A97692">
          <w:fldChar w:fldCharType="end"/>
        </w:r>
        <w:r w:rsidR="00A97692">
          <w:fldChar w:fldCharType="separate"/>
        </w:r>
        <w:r w:rsidR="00A97692" w:rsidRPr="008473B3">
          <w:rPr>
            <w:noProof/>
            <w:vertAlign w:val="superscript"/>
          </w:rPr>
          <w:t>5</w:t>
        </w:r>
        <w:r w:rsidR="00A97692">
          <w:fldChar w:fldCharType="end"/>
        </w:r>
      </w:hyperlink>
      <w:r w:rsidR="008473B3">
        <w:t xml:space="preserve"> A rapid NHS England-led consensus process identified the need to evaluate corticosteroids and intravenous immunoglobulin (IVIg) as initial therapies in PIMS-TS, and confirmed </w:t>
      </w:r>
      <w:r w:rsidR="00EF0F1A">
        <w:t>tocilizumab</w:t>
      </w:r>
      <w:r w:rsidR="008473B3">
        <w:t xml:space="preserve"> as one of the biological anti-inflammatory agents to be evaluated as a second line therapy.</w:t>
      </w:r>
    </w:p>
    <w:bookmarkEnd w:id="269"/>
    <w:p w14:paraId="29163747" w14:textId="77777777" w:rsidR="00392BCB" w:rsidRPr="00734153" w:rsidRDefault="00392BCB" w:rsidP="00F123A0"/>
    <w:p w14:paraId="54536394" w14:textId="1CE75DE3" w:rsidR="00A62D78" w:rsidRDefault="00A62D78" w:rsidP="001B27CF">
      <w:pPr>
        <w:pStyle w:val="Heading2"/>
      </w:pPr>
      <w:bookmarkStart w:id="273" w:name="_Toc244455447"/>
      <w:bookmarkStart w:id="274" w:name="_Toc244547126"/>
      <w:bookmarkStart w:id="275" w:name="_Toc244455448"/>
      <w:bookmarkStart w:id="276" w:name="_Toc244547127"/>
      <w:bookmarkStart w:id="277" w:name="_Toc38099238"/>
      <w:bookmarkStart w:id="278" w:name="_Toc44674832"/>
      <w:bookmarkStart w:id="279" w:name="_Toc53502060"/>
      <w:bookmarkEnd w:id="273"/>
      <w:bookmarkEnd w:id="274"/>
      <w:bookmarkEnd w:id="275"/>
      <w:bookmarkEnd w:id="276"/>
      <w:r>
        <w:t>Treatment Options</w:t>
      </w:r>
      <w:bookmarkEnd w:id="277"/>
      <w:bookmarkEnd w:id="278"/>
      <w:bookmarkEnd w:id="279"/>
    </w:p>
    <w:p w14:paraId="7F50FF69" w14:textId="777F0816" w:rsidR="00972D03" w:rsidRDefault="00972D03" w:rsidP="00972D03">
      <w:pPr>
        <w:rPr>
          <w:ins w:id="280" w:author="Richard Haynes" w:date="2020-10-26T13:05:00Z"/>
        </w:rPr>
      </w:pPr>
    </w:p>
    <w:p w14:paraId="1E1FF4DE" w14:textId="2F6DA560" w:rsidR="00AC6D9C" w:rsidRPr="00E23519" w:rsidRDefault="00CD6FB8" w:rsidP="00AC6D9C">
      <w:pPr>
        <w:pStyle w:val="Heading3"/>
      </w:pPr>
      <w:ins w:id="281" w:author="Richard Haynes" w:date="2020-10-26T13:05:00Z">
        <w:r w:rsidRPr="00CD6FB8">
          <w:t xml:space="preserve"> </w:t>
        </w:r>
      </w:ins>
      <w:bookmarkStart w:id="282" w:name="_Toc37064396"/>
      <w:bookmarkStart w:id="283" w:name="_Toc38099239"/>
      <w:bookmarkStart w:id="284" w:name="_Toc44674833"/>
      <w:r w:rsidR="00565936">
        <w:t>Main</w:t>
      </w:r>
      <w:r w:rsidR="00AC6D9C" w:rsidRPr="00E23519">
        <w:t xml:space="preserve"> randomisation</w:t>
      </w:r>
      <w:bookmarkEnd w:id="282"/>
      <w:bookmarkEnd w:id="283"/>
      <w:bookmarkEnd w:id="284"/>
    </w:p>
    <w:p w14:paraId="18CF1DCA" w14:textId="3A97C2B9" w:rsidR="00F54689" w:rsidRDefault="00F33645" w:rsidP="00F123A0">
      <w:r>
        <w:t xml:space="preserve">This protocol </w:t>
      </w:r>
      <w:r w:rsidR="004D7874">
        <w:t xml:space="preserve">allows reliable assessment of the effects of multiple different treatments (including re-purposed and novel drugs) on major outcomes in COVID-19. </w:t>
      </w:r>
      <w:r w:rsidR="00265B14">
        <w:t>All patients will receive usual care for the participating hospital.</w:t>
      </w:r>
      <w:ins w:id="285" w:author="Richard Haynes" w:date="2020-10-26T13:05:00Z">
        <w:r w:rsidR="00654D01" w:rsidRPr="00654D01">
          <w:t xml:space="preserve"> </w:t>
        </w:r>
      </w:ins>
    </w:p>
    <w:p w14:paraId="63162A45" w14:textId="77777777" w:rsidR="00720B07" w:rsidRDefault="00720B07" w:rsidP="00013106">
      <w:pPr>
        <w:rPr>
          <w:b/>
          <w:rPrChange w:id="286" w:author="Richard Haynes" w:date="2020-10-26T13:05:00Z">
            <w:rPr/>
          </w:rPrChange>
        </w:rPr>
      </w:pPr>
    </w:p>
    <w:p w14:paraId="38249222" w14:textId="77777777" w:rsidR="00013106" w:rsidRDefault="00F54689" w:rsidP="00F54689">
      <w:pPr>
        <w:rPr>
          <w:del w:id="287" w:author="Richard Haynes" w:date="2020-10-26T13:05:00Z"/>
        </w:rPr>
      </w:pPr>
      <w:del w:id="288" w:author="Richard Haynes" w:date="2020-10-26T13:05:00Z">
        <w:r>
          <w:delText xml:space="preserve">From version 6.0 of the protocol, a factorial design </w:delText>
        </w:r>
        <w:r w:rsidR="003B3937">
          <w:delText>was</w:delText>
        </w:r>
        <w:r>
          <w:delText xml:space="preserve"> used</w:delText>
        </w:r>
        <w:r w:rsidR="00013106">
          <w:delText xml:space="preserve"> </w:delText>
        </w:r>
        <w:r w:rsidR="003210C8">
          <w:delText xml:space="preserve">such that eligible </w:delText>
        </w:r>
        <w:r w:rsidR="00E875F8">
          <w:delText xml:space="preserve">and consenting </w:delText>
        </w:r>
        <w:r w:rsidR="003210C8">
          <w:delText xml:space="preserve">participants </w:delText>
        </w:r>
        <w:r w:rsidR="00E875F8">
          <w:delText xml:space="preserve">may be </w:delText>
        </w:r>
        <w:r w:rsidR="003210C8">
          <w:delText>randomised to one of the treatment arms in Randomisation A</w:delText>
        </w:r>
        <w:r w:rsidR="00B7528B">
          <w:delText xml:space="preserve"> </w:delText>
        </w:r>
        <w:r w:rsidR="003210C8">
          <w:delText>and, simultaneously, to one of the treatment arms in Randomisation B.</w:delText>
        </w:r>
      </w:del>
    </w:p>
    <w:p w14:paraId="6E06F3B9" w14:textId="77777777" w:rsidR="00720B07" w:rsidRDefault="00720B07" w:rsidP="00013106">
      <w:pPr>
        <w:rPr>
          <w:del w:id="289" w:author="Richard Haynes" w:date="2020-10-26T13:05:00Z"/>
          <w:b/>
        </w:rPr>
      </w:pPr>
    </w:p>
    <w:p w14:paraId="646084A9" w14:textId="1BC0E417" w:rsidR="00F33645" w:rsidRDefault="003210C8" w:rsidP="00013106">
      <w:r w:rsidRPr="003210C8">
        <w:rPr>
          <w:b/>
        </w:rPr>
        <w:t xml:space="preserve">Randomisation </w:t>
      </w:r>
      <w:r w:rsidR="00E73A91">
        <w:rPr>
          <w:b/>
        </w:rPr>
        <w:t xml:space="preserve">part </w:t>
      </w:r>
      <w:r w:rsidRPr="003210C8">
        <w:rPr>
          <w:b/>
        </w:rPr>
        <w:t>A:</w:t>
      </w:r>
      <w:r>
        <w:rPr>
          <w:b/>
        </w:rPr>
        <w:t xml:space="preserve"> </w:t>
      </w:r>
      <w:r w:rsidR="00013106">
        <w:t xml:space="preserve">Eligible patients </w:t>
      </w:r>
      <w:r w:rsidR="0009515F">
        <w:t xml:space="preserve">may </w:t>
      </w:r>
      <w:r w:rsidR="00013106">
        <w:t xml:space="preserve">be randomly allocated </w:t>
      </w:r>
      <w:r w:rsidR="004D7874">
        <w:t xml:space="preserve">between </w:t>
      </w:r>
      <w:r w:rsidR="006520D5">
        <w:t xml:space="preserve">the following </w:t>
      </w:r>
      <w:r w:rsidR="004D7874">
        <w:t xml:space="preserve">treatment </w:t>
      </w:r>
      <w:r w:rsidR="00F33645">
        <w:t>arms</w:t>
      </w:r>
      <w:del w:id="290" w:author="Richard Haynes" w:date="2020-10-26T13:05:00Z">
        <w:r w:rsidR="00AD611C">
          <w:delText xml:space="preserve"> (although not all arms may be available at any one time)</w:delText>
        </w:r>
        <w:r w:rsidR="00265B14">
          <w:delText>:</w:delText>
        </w:r>
      </w:del>
      <w:ins w:id="291" w:author="Richard Haynes" w:date="2020-10-26T13:05:00Z">
        <w:r w:rsidR="00265B14">
          <w:t>:</w:t>
        </w:r>
      </w:ins>
      <w:r w:rsidR="00265B14">
        <w:t xml:space="preserve"> </w:t>
      </w:r>
    </w:p>
    <w:p w14:paraId="65CE414D" w14:textId="77777777" w:rsidR="00F33645" w:rsidRDefault="00F33645" w:rsidP="00F33645">
      <w:pPr>
        <w:pStyle w:val="Default"/>
        <w:contextualSpacing/>
        <w:jc w:val="both"/>
      </w:pPr>
    </w:p>
    <w:p w14:paraId="34AC151E" w14:textId="51FAFEC7" w:rsidR="00F33645" w:rsidRPr="009B4E83" w:rsidRDefault="00F33645" w:rsidP="00F86D49">
      <w:pPr>
        <w:pStyle w:val="Default"/>
        <w:numPr>
          <w:ilvl w:val="0"/>
          <w:numId w:val="27"/>
        </w:numPr>
        <w:contextualSpacing/>
        <w:jc w:val="both"/>
        <w:rPr>
          <w:bCs/>
        </w:rPr>
      </w:pPr>
      <w:r w:rsidRPr="009B4E83">
        <w:rPr>
          <w:b/>
          <w:bCs/>
        </w:rPr>
        <w:t>No additional treatment</w:t>
      </w:r>
      <w:del w:id="292" w:author="Richard Haynes" w:date="2020-10-26T13:05:00Z">
        <w:r w:rsidR="002E270A">
          <w:rPr>
            <w:b/>
            <w:bCs/>
          </w:rPr>
          <w:delText>:</w:delText>
        </w:r>
      </w:del>
    </w:p>
    <w:p w14:paraId="48B2FA30" w14:textId="77777777" w:rsidR="00F33645" w:rsidRDefault="00F33645" w:rsidP="00F33645">
      <w:pPr>
        <w:pStyle w:val="Default"/>
        <w:contextualSpacing/>
        <w:jc w:val="both"/>
        <w:rPr>
          <w:ins w:id="293" w:author="Richard Haynes" w:date="2020-10-26T13:05:00Z"/>
        </w:rPr>
      </w:pPr>
    </w:p>
    <w:p w14:paraId="5B58A582" w14:textId="0DC4A829" w:rsidR="0076144A" w:rsidRDefault="0076144A" w:rsidP="00F86D49">
      <w:pPr>
        <w:pStyle w:val="Default"/>
        <w:numPr>
          <w:ilvl w:val="0"/>
          <w:numId w:val="27"/>
        </w:numPr>
        <w:contextualSpacing/>
        <w:jc w:val="both"/>
        <w:rPr>
          <w:ins w:id="294" w:author="Richard Haynes" w:date="2020-10-26T13:05:00Z"/>
        </w:rPr>
      </w:pPr>
      <w:moveToRangeStart w:id="295" w:author="Richard Haynes" w:date="2020-10-26T13:05:00Z" w:name="move54609954"/>
      <w:moveTo w:id="296" w:author="Richard Haynes" w:date="2020-10-26T13:05:00Z">
        <w:r>
          <w:rPr>
            <w:b/>
          </w:rPr>
          <w:t>Azithromycin</w:t>
        </w:r>
      </w:moveTo>
      <w:moveToRangeEnd w:id="295"/>
    </w:p>
    <w:p w14:paraId="72D24936" w14:textId="77777777" w:rsidR="003B3937" w:rsidRDefault="003B3937" w:rsidP="003B3937">
      <w:pPr>
        <w:pStyle w:val="Default"/>
        <w:ind w:left="720"/>
        <w:contextualSpacing/>
        <w:jc w:val="both"/>
        <w:pPrChange w:id="297" w:author="Richard Haynes" w:date="2020-10-26T13:05:00Z">
          <w:pPr>
            <w:pStyle w:val="Default"/>
            <w:contextualSpacing/>
            <w:jc w:val="both"/>
          </w:pPr>
        </w:pPrChange>
      </w:pPr>
    </w:p>
    <w:p w14:paraId="3218F897" w14:textId="250CE984" w:rsidR="0076482B" w:rsidRDefault="0076482B" w:rsidP="0076482B">
      <w:pPr>
        <w:pStyle w:val="ListParagraph"/>
        <w:numPr>
          <w:ilvl w:val="0"/>
          <w:numId w:val="27"/>
        </w:numPr>
      </w:pPr>
      <w:r>
        <w:rPr>
          <w:b/>
        </w:rPr>
        <w:t>C</w:t>
      </w:r>
      <w:r w:rsidRPr="00013106">
        <w:rPr>
          <w:b/>
        </w:rPr>
        <w:t>orticosteroids</w:t>
      </w:r>
      <w:r>
        <w:rPr>
          <w:b/>
        </w:rPr>
        <w:t xml:space="preserve"> (children </w:t>
      </w:r>
      <w:r>
        <w:rPr>
          <w:b/>
          <w:bCs w:val="0"/>
        </w:rPr>
        <w:t xml:space="preserve">≤44 weeks gestational age, or &gt;44 weeks gestational age with PIMS-TS </w:t>
      </w:r>
      <w:r>
        <w:rPr>
          <w:b/>
        </w:rPr>
        <w:t>only</w:t>
      </w:r>
      <w:del w:id="298" w:author="Richard Haynes" w:date="2020-10-26T13:05:00Z">
        <w:r w:rsidR="0009515F">
          <w:rPr>
            <w:b/>
          </w:rPr>
          <w:delText>)</w:delText>
        </w:r>
        <w:r w:rsidR="00DB5F0B" w:rsidRPr="00013106">
          <w:rPr>
            <w:b/>
          </w:rPr>
          <w:delText xml:space="preserve">: </w:delText>
        </w:r>
        <w:r w:rsidR="00DB5F0B" w:rsidRPr="004D7874">
          <w:delText xml:space="preserve">Favourable immune response modulation by corticosteroids might </w:delText>
        </w:r>
        <w:r w:rsidR="00DB5F0B">
          <w:delText>help treat</w:delText>
        </w:r>
        <w:r w:rsidR="00DB5F0B" w:rsidRPr="004D7874">
          <w:delText xml:space="preserve"> severe acute respiratory</w:delText>
        </w:r>
        <w:r w:rsidR="00DB5F0B">
          <w:delText xml:space="preserve"> coronavirus infections </w:delText>
        </w:r>
        <w:r w:rsidR="003B3937">
          <w:delText>(</w:delText>
        </w:r>
        <w:r w:rsidR="00DB5F0B">
          <w:delText>including COVID-19, SARS and MERS</w:delText>
        </w:r>
        <w:r w:rsidR="003B3937">
          <w:delText>)</w:delText>
        </w:r>
        <w:r w:rsidR="003B3937" w:rsidRPr="003B3937">
          <w:delText xml:space="preserve"> </w:delText>
        </w:r>
        <w:r w:rsidR="003B3937">
          <w:delText xml:space="preserve">and prevent deterioration and the </w:delText>
        </w:r>
        <w:r w:rsidR="003B3937">
          <w:lastRenderedPageBreak/>
          <w:delText>development of cardiovascular adverse events in PIMS-TS</w:delText>
        </w:r>
        <w:r w:rsidR="00DB5F0B">
          <w:delText>.</w:delText>
        </w:r>
        <w:r w:rsidR="00D46FF6">
          <w:delText xml:space="preserve"> Children &gt;44 weeks gestational age with SARS-CoV-2 infection without PIMS-TS will be excluded from this arm (as it is standard practice to treat with low-dose corticosteroids).</w:delText>
        </w:r>
      </w:del>
      <w:ins w:id="299" w:author="Richard Haynes" w:date="2020-10-26T13:05:00Z">
        <w:r>
          <w:rPr>
            <w:b/>
          </w:rPr>
          <w:t>)</w:t>
        </w:r>
      </w:ins>
      <w:r>
        <w:t xml:space="preserve"> </w:t>
      </w:r>
    </w:p>
    <w:p w14:paraId="030597F2" w14:textId="77777777" w:rsidR="0076482B" w:rsidRDefault="0076482B" w:rsidP="0076482B">
      <w:pPr>
        <w:pStyle w:val="ListParagraph"/>
      </w:pPr>
      <w:r>
        <w:t xml:space="preserve"> </w:t>
      </w:r>
    </w:p>
    <w:p w14:paraId="437E3225" w14:textId="77777777" w:rsidR="0076144A" w:rsidRDefault="0076144A" w:rsidP="00F86D49">
      <w:pPr>
        <w:pStyle w:val="Default"/>
        <w:numPr>
          <w:ilvl w:val="0"/>
          <w:numId w:val="27"/>
        </w:numPr>
        <w:contextualSpacing/>
        <w:jc w:val="both"/>
        <w:rPr>
          <w:del w:id="300" w:author="Richard Haynes" w:date="2020-10-26T13:05:00Z"/>
        </w:rPr>
      </w:pPr>
      <w:moveFromRangeStart w:id="301" w:author="Richard Haynes" w:date="2020-10-26T13:05:00Z" w:name="move54609954"/>
      <w:moveFrom w:id="302" w:author="Richard Haynes" w:date="2020-10-26T13:05:00Z">
        <w:r>
          <w:rPr>
            <w:b/>
          </w:rPr>
          <w:t>Azithromycin</w:t>
        </w:r>
      </w:moveFrom>
      <w:moveFromRangeEnd w:id="301"/>
      <w:del w:id="303" w:author="Richard Haynes" w:date="2020-10-26T13:05:00Z">
        <w:r>
          <w:rPr>
            <w:b/>
          </w:rPr>
          <w:delText xml:space="preserve">: </w:delText>
        </w:r>
        <w:r>
          <w:delText>Azithromycin is a macrolide antibiotic with immunomodulatory properties that has shown benefit in inflammatory lung disease.</w:delText>
        </w:r>
      </w:del>
    </w:p>
    <w:p w14:paraId="5B567F18" w14:textId="77777777" w:rsidR="003B3937" w:rsidRDefault="003B3937" w:rsidP="003B3937">
      <w:pPr>
        <w:pStyle w:val="Default"/>
        <w:ind w:left="720"/>
        <w:contextualSpacing/>
        <w:jc w:val="both"/>
        <w:rPr>
          <w:del w:id="304" w:author="Richard Haynes" w:date="2020-10-26T13:05:00Z"/>
        </w:rPr>
      </w:pPr>
    </w:p>
    <w:p w14:paraId="084F866B" w14:textId="2056AAC4" w:rsidR="003B3937" w:rsidRDefault="003B3937" w:rsidP="003B3937">
      <w:pPr>
        <w:pStyle w:val="Default"/>
        <w:numPr>
          <w:ilvl w:val="0"/>
          <w:numId w:val="27"/>
        </w:numPr>
        <w:contextualSpacing/>
        <w:jc w:val="both"/>
      </w:pPr>
      <w:r w:rsidRPr="00D34FCA">
        <w:rPr>
          <w:b/>
          <w:bCs/>
        </w:rPr>
        <w:t>Intravenous immunoglobulin</w:t>
      </w:r>
      <w:r>
        <w:rPr>
          <w:b/>
          <w:bCs/>
        </w:rPr>
        <w:t xml:space="preserve"> (children &gt;</w:t>
      </w:r>
      <w:r w:rsidR="00D766E5">
        <w:rPr>
          <w:b/>
          <w:bCs/>
        </w:rPr>
        <w:t>44 weeks gestational age</w:t>
      </w:r>
      <w:r>
        <w:rPr>
          <w:b/>
          <w:bCs/>
        </w:rPr>
        <w:t xml:space="preserve"> </w:t>
      </w:r>
      <w:r w:rsidR="004B73B6">
        <w:rPr>
          <w:b/>
          <w:bCs/>
        </w:rPr>
        <w:t xml:space="preserve">with PIMS-TS </w:t>
      </w:r>
      <w:r>
        <w:rPr>
          <w:b/>
          <w:bCs/>
        </w:rPr>
        <w:t>only</w:t>
      </w:r>
      <w:del w:id="305" w:author="Richard Haynes" w:date="2020-10-26T13:05:00Z">
        <w:r>
          <w:rPr>
            <w:b/>
            <w:bCs/>
          </w:rPr>
          <w:delText>):</w:delText>
        </w:r>
        <w:r>
          <w:delText xml:space="preserve"> a 2 g/kg single dose has been shown to be effective in immunomodulation and preventing cardiovascular complications in Kawasaki disease, an inflammatory condition with overlapping clinical features with PIMS-TS.</w:delText>
        </w:r>
      </w:del>
      <w:ins w:id="306" w:author="Richard Haynes" w:date="2020-10-26T13:05:00Z">
        <w:r>
          <w:rPr>
            <w:b/>
            <w:bCs/>
          </w:rPr>
          <w:t>)</w:t>
        </w:r>
      </w:ins>
    </w:p>
    <w:p w14:paraId="6DE47CA0" w14:textId="77777777" w:rsidR="00B46F68" w:rsidRDefault="00B46F68" w:rsidP="00B46F68">
      <w:pPr>
        <w:pStyle w:val="Default"/>
        <w:ind w:left="720"/>
        <w:contextualSpacing/>
        <w:jc w:val="both"/>
      </w:pPr>
    </w:p>
    <w:p w14:paraId="718E0A72" w14:textId="37E1DC06" w:rsidR="00013106" w:rsidRDefault="003210C8" w:rsidP="00F123A0">
      <w:r>
        <w:rPr>
          <w:b/>
        </w:rPr>
        <w:t xml:space="preserve">Randomisation </w:t>
      </w:r>
      <w:r w:rsidR="00E73A91">
        <w:rPr>
          <w:b/>
        </w:rPr>
        <w:t xml:space="preserve">part </w:t>
      </w:r>
      <w:r>
        <w:rPr>
          <w:b/>
        </w:rPr>
        <w:t>B</w:t>
      </w:r>
      <w:r w:rsidR="00B46F68">
        <w:rPr>
          <w:b/>
        </w:rPr>
        <w:t xml:space="preserve"> [UK only]</w:t>
      </w:r>
      <w:r>
        <w:rPr>
          <w:b/>
        </w:rPr>
        <w:t xml:space="preserve">: </w:t>
      </w:r>
      <w:r w:rsidR="00013106">
        <w:t>Simultaneously, eligible patients will</w:t>
      </w:r>
      <w:r>
        <w:t xml:space="preserve"> be randomly allocated between</w:t>
      </w:r>
      <w:r w:rsidR="00013106">
        <w:t xml:space="preserve"> the following treatment arms</w:t>
      </w:r>
      <w:del w:id="307" w:author="Richard Haynes" w:date="2020-10-26T13:05:00Z">
        <w:r w:rsidR="00E875F8">
          <w:delText xml:space="preserve"> (provided there are no contraindications and the appropriate consent has been given)</w:delText>
        </w:r>
        <w:r w:rsidR="00013106">
          <w:delText>:</w:delText>
        </w:r>
      </w:del>
      <w:ins w:id="308" w:author="Richard Haynes" w:date="2020-10-26T13:05:00Z">
        <w:r w:rsidR="00013106">
          <w:t>:</w:t>
        </w:r>
      </w:ins>
    </w:p>
    <w:p w14:paraId="7133AF39" w14:textId="77777777" w:rsidR="00013106" w:rsidRDefault="00013106" w:rsidP="00F123A0">
      <w:pPr>
        <w:rPr>
          <w:ins w:id="309" w:author="Richard Haynes" w:date="2020-10-26T13:05:00Z"/>
        </w:rPr>
      </w:pPr>
    </w:p>
    <w:p w14:paraId="66D608A1" w14:textId="77777777" w:rsidR="00013106" w:rsidRDefault="00013106" w:rsidP="00F86D49">
      <w:pPr>
        <w:pStyle w:val="Default"/>
        <w:numPr>
          <w:ilvl w:val="0"/>
          <w:numId w:val="28"/>
        </w:numPr>
        <w:contextualSpacing/>
        <w:jc w:val="both"/>
        <w:rPr>
          <w:ins w:id="310" w:author="Richard Haynes" w:date="2020-10-26T13:05:00Z"/>
          <w:bCs/>
        </w:rPr>
      </w:pPr>
      <w:ins w:id="311" w:author="Richard Haynes" w:date="2020-10-26T13:05:00Z">
        <w:r w:rsidRPr="009B4E83">
          <w:rPr>
            <w:b/>
            <w:bCs/>
          </w:rPr>
          <w:t>No additional treatment</w:t>
        </w:r>
      </w:ins>
    </w:p>
    <w:p w14:paraId="3C15EA1F" w14:textId="77777777" w:rsidR="00013106" w:rsidRDefault="00013106" w:rsidP="00013106">
      <w:pPr>
        <w:pStyle w:val="Default"/>
        <w:contextualSpacing/>
        <w:jc w:val="both"/>
        <w:rPr>
          <w:ins w:id="312" w:author="Richard Haynes" w:date="2020-10-26T13:05:00Z"/>
          <w:bCs/>
        </w:rPr>
      </w:pPr>
    </w:p>
    <w:p w14:paraId="2FC374BD" w14:textId="259D7C7F" w:rsidR="00013106" w:rsidRPr="00B46F68" w:rsidRDefault="00013106" w:rsidP="00F86D49">
      <w:pPr>
        <w:pStyle w:val="Default"/>
        <w:numPr>
          <w:ilvl w:val="0"/>
          <w:numId w:val="28"/>
        </w:numPr>
        <w:contextualSpacing/>
        <w:jc w:val="both"/>
        <w:rPr>
          <w:moveTo w:id="313" w:author="Richard Haynes" w:date="2020-10-26T13:05:00Z"/>
          <w:bCs/>
        </w:rPr>
      </w:pPr>
      <w:moveToRangeStart w:id="314" w:author="Richard Haynes" w:date="2020-10-26T13:05:00Z" w:name="move54609955"/>
      <w:moveTo w:id="315" w:author="Richard Haynes" w:date="2020-10-26T13:05:00Z">
        <w:r>
          <w:rPr>
            <w:b/>
            <w:bCs/>
          </w:rPr>
          <w:t>Convalescent plasma</w:t>
        </w:r>
        <w:moveToRangeStart w:id="316" w:author="Richard Haynes" w:date="2020-10-26T13:05:00Z" w:name="move54609956"/>
        <w:moveToRangeEnd w:id="314"/>
        <w:r w:rsidRPr="00A40991">
          <w:t xml:space="preserve"> </w:t>
        </w:r>
      </w:moveTo>
    </w:p>
    <w:p w14:paraId="78624974" w14:textId="77777777" w:rsidR="00B46F68" w:rsidRPr="00735DBF" w:rsidRDefault="00B46F68" w:rsidP="00735DBF">
      <w:pPr>
        <w:pStyle w:val="Default"/>
        <w:ind w:left="720"/>
        <w:contextualSpacing/>
        <w:jc w:val="both"/>
        <w:rPr>
          <w:moveTo w:id="317" w:author="Richard Haynes" w:date="2020-10-26T13:05:00Z"/>
        </w:rPr>
      </w:pPr>
    </w:p>
    <w:p w14:paraId="6DA8DC53" w14:textId="1C01F72A" w:rsidR="00B46F68" w:rsidRPr="00CF15DC" w:rsidRDefault="00B864DD" w:rsidP="00F86D49">
      <w:pPr>
        <w:pStyle w:val="Default"/>
        <w:numPr>
          <w:ilvl w:val="0"/>
          <w:numId w:val="28"/>
        </w:numPr>
        <w:contextualSpacing/>
        <w:jc w:val="both"/>
        <w:rPr>
          <w:ins w:id="318" w:author="Richard Haynes" w:date="2020-10-26T13:05:00Z"/>
          <w:b/>
          <w:bCs/>
        </w:rPr>
      </w:pPr>
      <w:moveTo w:id="319" w:author="Richard Haynes" w:date="2020-10-26T13:05:00Z">
        <w:r w:rsidRPr="00CF15DC">
          <w:rPr>
            <w:b/>
            <w:bCs/>
          </w:rPr>
          <w:t>Synthetic n</w:t>
        </w:r>
        <w:r w:rsidR="00B46F68" w:rsidRPr="00CF15DC">
          <w:rPr>
            <w:b/>
            <w:bCs/>
          </w:rPr>
          <w:t>eutralising antibodies</w:t>
        </w:r>
      </w:moveTo>
      <w:moveToRangeEnd w:id="316"/>
      <w:ins w:id="320" w:author="Richard Haynes" w:date="2020-10-26T13:05:00Z">
        <w:r w:rsidR="00CF15DC" w:rsidRPr="00CF15DC">
          <w:rPr>
            <w:b/>
            <w:bCs/>
          </w:rPr>
          <w:t xml:space="preserve"> (REGN-COV2)</w:t>
        </w:r>
        <w:r w:rsidR="00193FA7">
          <w:rPr>
            <w:b/>
            <w:bCs/>
          </w:rPr>
          <w:t xml:space="preserve"> (adults and children ≥12 years old only)</w:t>
        </w:r>
      </w:ins>
    </w:p>
    <w:p w14:paraId="48ED291E" w14:textId="77777777" w:rsidR="0076482B" w:rsidRDefault="0076482B" w:rsidP="0076482B">
      <w:pPr>
        <w:pStyle w:val="ListParagraph"/>
        <w:rPr>
          <w:ins w:id="321" w:author="Richard Haynes" w:date="2020-10-26T13:05:00Z"/>
          <w:bCs w:val="0"/>
        </w:rPr>
      </w:pPr>
    </w:p>
    <w:p w14:paraId="0E4898D8" w14:textId="725CF19C" w:rsidR="0076482B" w:rsidRDefault="0076482B" w:rsidP="0076482B">
      <w:pPr>
        <w:pStyle w:val="Default"/>
        <w:contextualSpacing/>
        <w:jc w:val="both"/>
        <w:rPr>
          <w:ins w:id="322" w:author="Richard Haynes" w:date="2020-10-26T13:05:00Z"/>
        </w:rPr>
      </w:pPr>
      <w:ins w:id="323" w:author="Richard Haynes" w:date="2020-10-26T13:05:00Z">
        <w:r>
          <w:rPr>
            <w:b/>
          </w:rPr>
          <w:t>Randomisation part C</w:t>
        </w:r>
        <w:r w:rsidR="00DB7AF6">
          <w:rPr>
            <w:b/>
          </w:rPr>
          <w:t xml:space="preserve"> (adults </w:t>
        </w:r>
        <w:r w:rsidR="00193FA7">
          <w:rPr>
            <w:b/>
          </w:rPr>
          <w:t>≥</w:t>
        </w:r>
        <w:r w:rsidR="00DB7AF6">
          <w:rPr>
            <w:b/>
          </w:rPr>
          <w:t>18 years old only)</w:t>
        </w:r>
        <w:r>
          <w:rPr>
            <w:b/>
          </w:rPr>
          <w:t xml:space="preserve">: </w:t>
        </w:r>
        <w:r>
          <w:t>Simultaneously, eligible patients will be randomly allocated between the following treatment arms:</w:t>
        </w:r>
      </w:ins>
    </w:p>
    <w:p w14:paraId="382C3A4A" w14:textId="77777777" w:rsidR="00DB7AF6" w:rsidRDefault="00DB7AF6" w:rsidP="0076482B">
      <w:pPr>
        <w:pStyle w:val="Default"/>
        <w:contextualSpacing/>
        <w:jc w:val="both"/>
        <w:pPrChange w:id="324" w:author="Richard Haynes" w:date="2020-10-26T13:05:00Z">
          <w:pPr/>
        </w:pPrChange>
      </w:pPr>
    </w:p>
    <w:p w14:paraId="77E35EF7" w14:textId="77777777" w:rsidR="0076482B" w:rsidRPr="0076482B" w:rsidRDefault="0076482B" w:rsidP="0076482B">
      <w:pPr>
        <w:pStyle w:val="Default"/>
        <w:numPr>
          <w:ilvl w:val="0"/>
          <w:numId w:val="28"/>
        </w:numPr>
        <w:contextualSpacing/>
        <w:jc w:val="both"/>
        <w:rPr>
          <w:bCs/>
        </w:rPr>
      </w:pPr>
      <w:r w:rsidRPr="0076482B">
        <w:rPr>
          <w:b/>
          <w:bCs/>
        </w:rPr>
        <w:t>No additional treatment</w:t>
      </w:r>
    </w:p>
    <w:p w14:paraId="78FE5D85" w14:textId="77777777" w:rsidR="0076482B" w:rsidRPr="0076482B" w:rsidRDefault="0076482B" w:rsidP="0076482B">
      <w:pPr>
        <w:pStyle w:val="Default"/>
        <w:contextualSpacing/>
        <w:jc w:val="both"/>
        <w:rPr>
          <w:bCs/>
        </w:rPr>
      </w:pPr>
    </w:p>
    <w:p w14:paraId="74AFF9C1" w14:textId="149B2432" w:rsidR="0076482B" w:rsidRPr="0076482B" w:rsidRDefault="0076482B" w:rsidP="0076482B">
      <w:pPr>
        <w:pStyle w:val="Default"/>
        <w:numPr>
          <w:ilvl w:val="0"/>
          <w:numId w:val="28"/>
        </w:numPr>
        <w:contextualSpacing/>
        <w:jc w:val="both"/>
        <w:rPr>
          <w:ins w:id="325" w:author="Richard Haynes" w:date="2020-10-26T13:05:00Z"/>
          <w:bCs/>
        </w:rPr>
      </w:pPr>
      <w:ins w:id="326" w:author="Richard Haynes" w:date="2020-10-26T13:05:00Z">
        <w:r>
          <w:rPr>
            <w:b/>
            <w:bCs/>
          </w:rPr>
          <w:t>Aspirin</w:t>
        </w:r>
      </w:ins>
    </w:p>
    <w:p w14:paraId="125F06F3" w14:textId="77777777" w:rsidR="00013106" w:rsidRPr="00B46F68" w:rsidRDefault="00013106" w:rsidP="00F86D49">
      <w:pPr>
        <w:pStyle w:val="Default"/>
        <w:numPr>
          <w:ilvl w:val="0"/>
          <w:numId w:val="28"/>
        </w:numPr>
        <w:contextualSpacing/>
        <w:jc w:val="both"/>
        <w:rPr>
          <w:moveFrom w:id="327" w:author="Richard Haynes" w:date="2020-10-26T13:05:00Z"/>
          <w:bCs/>
        </w:rPr>
      </w:pPr>
      <w:moveFromRangeStart w:id="328" w:author="Richard Haynes" w:date="2020-10-26T13:05:00Z" w:name="move54609955"/>
      <w:moveFrom w:id="329" w:author="Richard Haynes" w:date="2020-10-26T13:05:00Z">
        <w:r>
          <w:rPr>
            <w:b/>
            <w:bCs/>
          </w:rPr>
          <w:t>Convalescent plasma</w:t>
        </w:r>
      </w:moveFrom>
      <w:moveFromRangeEnd w:id="328"/>
      <w:del w:id="330" w:author="Richard Haynes" w:date="2020-10-26T13:05:00Z">
        <w:r w:rsidRPr="009B4E83">
          <w:rPr>
            <w:b/>
            <w:bCs/>
          </w:rPr>
          <w:delText>:</w:delText>
        </w:r>
        <w:r>
          <w:rPr>
            <w:b/>
            <w:bCs/>
          </w:rPr>
          <w:delText xml:space="preserve"> </w:delText>
        </w:r>
        <w:r>
          <w:delText>P</w:delText>
        </w:r>
        <w:r w:rsidRPr="00A40991">
          <w:delText xml:space="preserve">lasma </w:delText>
        </w:r>
        <w:r>
          <w:delText xml:space="preserve">from patients who have recovered from SARS-CoV-2 infection </w:delText>
        </w:r>
        <w:r w:rsidR="007218C7">
          <w:delText xml:space="preserve">may </w:delText>
        </w:r>
        <w:r>
          <w:delText>contain</w:delText>
        </w:r>
        <w:r w:rsidRPr="00A40991">
          <w:delText xml:space="preserve"> antibod</w:delText>
        </w:r>
        <w:r>
          <w:delText>ies that</w:delText>
        </w:r>
        <w:r w:rsidRPr="00A40991">
          <w:delText xml:space="preserve"> </w:delText>
        </w:r>
        <w:r>
          <w:delText xml:space="preserve">can bind to and neutralise the virus. Infusion of </w:delText>
        </w:r>
        <w:r w:rsidRPr="002840FF">
          <w:delText>convalescent plasma</w:delText>
        </w:r>
        <w:r>
          <w:delText xml:space="preserve"> containing high concentrations of neutralising antibody may accelerate clearance of the virus and clinical improvement</w:delText>
        </w:r>
        <w:r w:rsidRPr="00A40991">
          <w:delText>.</w:delText>
        </w:r>
      </w:del>
      <w:moveFromRangeStart w:id="331" w:author="Richard Haynes" w:date="2020-10-26T13:05:00Z" w:name="move54609956"/>
      <w:moveFrom w:id="332" w:author="Richard Haynes" w:date="2020-10-26T13:05:00Z">
        <w:r w:rsidRPr="00A40991">
          <w:t xml:space="preserve"> </w:t>
        </w:r>
      </w:moveFrom>
    </w:p>
    <w:p w14:paraId="629A44C8" w14:textId="77777777" w:rsidR="00B46F68" w:rsidRPr="00735DBF" w:rsidRDefault="00B46F68" w:rsidP="00735DBF">
      <w:pPr>
        <w:pStyle w:val="Default"/>
        <w:ind w:left="720"/>
        <w:contextualSpacing/>
        <w:jc w:val="both"/>
        <w:rPr>
          <w:moveFrom w:id="333" w:author="Richard Haynes" w:date="2020-10-26T13:05:00Z"/>
        </w:rPr>
      </w:pPr>
    </w:p>
    <w:p w14:paraId="65520C93" w14:textId="77777777" w:rsidR="00B46F68" w:rsidRPr="009B4E83" w:rsidRDefault="00B864DD" w:rsidP="00F86D49">
      <w:pPr>
        <w:pStyle w:val="Default"/>
        <w:numPr>
          <w:ilvl w:val="0"/>
          <w:numId w:val="28"/>
        </w:numPr>
        <w:contextualSpacing/>
        <w:jc w:val="both"/>
        <w:rPr>
          <w:del w:id="334" w:author="Richard Haynes" w:date="2020-10-26T13:05:00Z"/>
          <w:bCs/>
        </w:rPr>
      </w:pPr>
      <w:moveFrom w:id="335" w:author="Richard Haynes" w:date="2020-10-26T13:05:00Z">
        <w:r w:rsidRPr="00CF15DC">
          <w:rPr>
            <w:b/>
            <w:bCs/>
          </w:rPr>
          <w:t>Synthetic n</w:t>
        </w:r>
        <w:r w:rsidR="00B46F68" w:rsidRPr="00CF15DC">
          <w:rPr>
            <w:b/>
            <w:bCs/>
          </w:rPr>
          <w:t>eutralising antibodies</w:t>
        </w:r>
      </w:moveFrom>
      <w:moveFromRangeEnd w:id="331"/>
      <w:del w:id="336" w:author="Richard Haynes" w:date="2020-10-26T13:05:00Z">
        <w:r w:rsidR="00B46F68" w:rsidRPr="4905D216">
          <w:rPr>
            <w:b/>
            <w:bCs/>
          </w:rPr>
          <w:delText>:</w:delText>
        </w:r>
        <w:r w:rsidR="00B46F68">
          <w:rPr>
            <w:bCs/>
          </w:rPr>
          <w:delText xml:space="preserve"> Synthetic human monoclonal antibodies have been developed to bind to and neutralise the virus. </w:delText>
        </w:r>
        <w:r w:rsidR="00B670DF">
          <w:rPr>
            <w:bCs/>
          </w:rPr>
          <w:delText>S</w:delText>
        </w:r>
        <w:r w:rsidR="00B46F68">
          <w:rPr>
            <w:bCs/>
          </w:rPr>
          <w:delText>uch antibodies may accelerate clearance of the virus and clinical improvement.</w:delText>
        </w:r>
      </w:del>
    </w:p>
    <w:p w14:paraId="17B95B84" w14:textId="77777777" w:rsidR="00720B07" w:rsidRPr="00224338" w:rsidRDefault="00720B07" w:rsidP="00F123A0">
      <w:pPr>
        <w:rPr>
          <w:del w:id="337" w:author="Richard Haynes" w:date="2020-10-26T13:05:00Z"/>
          <w:sz w:val="20"/>
        </w:rPr>
      </w:pPr>
    </w:p>
    <w:p w14:paraId="3CF890F3" w14:textId="77777777" w:rsidR="00DA4B74" w:rsidRDefault="00265B14" w:rsidP="00F123A0">
      <w:pPr>
        <w:rPr>
          <w:del w:id="338" w:author="Richard Haynes" w:date="2020-10-26T13:05:00Z"/>
        </w:rPr>
      </w:pPr>
      <w:del w:id="339" w:author="Richard Haynes" w:date="2020-10-26T13:05:00Z">
        <w:r>
          <w:delText xml:space="preserve">Further details on each of these treatment options is provided in Appendix 1 (see section </w:delText>
        </w:r>
        <w:r>
          <w:fldChar w:fldCharType="begin"/>
        </w:r>
        <w:r>
          <w:delInstrText xml:space="preserve"> REF _Ref34817916 \r \h </w:delInstrText>
        </w:r>
        <w:r>
          <w:fldChar w:fldCharType="separate"/>
        </w:r>
        <w:r w:rsidR="00C720D9">
          <w:delText>8.1</w:delText>
        </w:r>
        <w:r>
          <w:fldChar w:fldCharType="end"/>
        </w:r>
        <w:r>
          <w:delText>)</w:delText>
        </w:r>
        <w:r w:rsidR="00BC211B">
          <w:delText>.</w:delText>
        </w:r>
      </w:del>
    </w:p>
    <w:p w14:paraId="57EF5262" w14:textId="534DA8D0" w:rsidR="00E23519" w:rsidRDefault="00E23519" w:rsidP="00F123A0"/>
    <w:p w14:paraId="13386B32" w14:textId="77777777" w:rsidR="00AC6D9C" w:rsidRPr="00E23519" w:rsidRDefault="00AC6D9C" w:rsidP="00AC6D9C">
      <w:pPr>
        <w:pStyle w:val="Heading3"/>
      </w:pPr>
      <w:bookmarkStart w:id="340" w:name="_Toc37064397"/>
      <w:bookmarkStart w:id="341" w:name="_Toc38099240"/>
      <w:bookmarkStart w:id="342" w:name="_Toc44674834"/>
      <w:r>
        <w:t>Second</w:t>
      </w:r>
      <w:r w:rsidRPr="00E23519">
        <w:t xml:space="preserve"> </w:t>
      </w:r>
      <w:bookmarkEnd w:id="340"/>
      <w:r>
        <w:t>randomi</w:t>
      </w:r>
      <w:r w:rsidR="00CA5601">
        <w:t>s</w:t>
      </w:r>
      <w:r>
        <w:t>ation for patients with progressive COVID-19</w:t>
      </w:r>
      <w:bookmarkEnd w:id="341"/>
      <w:bookmarkEnd w:id="342"/>
    </w:p>
    <w:p w14:paraId="76751EB9" w14:textId="30D07127"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r>
        <w:fldChar w:fldCharType="begin">
          <w:fldData xml:space="preserve">PEVuZE5vdGU+PENpdGU+PEF1dGhvcj5DaGVuPC9BdXRob3I+PFllYXI+MjAyMDwvWWVhcj48UmVj
TnVtPjQ8L1JlY051bT48RGlzcGxheVRleHQ+PHN0eWxlIGZhY2U9InN1cGVyc2NyaXB0Ij4zLDYs
Nzwvc3R5bGU+PC9EaXNwbGF5VGV4dD48cmVjb3JkPjxyZWMtbnVtYmVyPjQ8L3JlYy1udW1iZXI+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rsidR="00B53D60">
        <w:instrText xml:space="preserve"> ADDIN EN.CITE </w:instrText>
      </w:r>
      <w:r w:rsidR="00B53D60">
        <w:fldChar w:fldCharType="begin">
          <w:fldData xml:space="preserve">PEVuZE5vdGU+PENpdGU+PEF1dGhvcj5DaGVuPC9BdXRob3I+PFllYXI+MjAyMDwvWWVhcj48UmVj
TnVtPjQ8L1JlY051bT48RGlzcGxheVRleHQ+PHN0eWxlIGZhY2U9InN1cGVyc2NyaXB0Ij4zLDYs
Nzwvc3R5bGU+PC9EaXNwbGF5VGV4dD48cmVjb3JkPjxyZWMtbnVtYmVyPjQ8L3JlYy1udW1iZXI+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rsidR="00B53D60">
        <w:instrText xml:space="preserve"> ADDIN EN.CITE.DATA </w:instrText>
      </w:r>
      <w:r w:rsidR="00B53D60">
        <w:fldChar w:fldCharType="end"/>
      </w:r>
      <w:r>
        <w:fldChar w:fldCharType="separate"/>
      </w:r>
      <w:hyperlink w:anchor="_ENREF_3" w:tooltip="Chen, 2020 #4" w:history="1">
        <w:r w:rsidR="00A97692" w:rsidRPr="008473B3">
          <w:rPr>
            <w:noProof/>
            <w:vertAlign w:val="superscript"/>
          </w:rPr>
          <w:t>3</w:t>
        </w:r>
      </w:hyperlink>
      <w:r w:rsidR="008473B3" w:rsidRPr="008473B3">
        <w:rPr>
          <w:noProof/>
          <w:vertAlign w:val="superscript"/>
        </w:rPr>
        <w:t>,</w:t>
      </w:r>
      <w:hyperlink w:anchor="_ENREF_6" w:tooltip="Mehta, 2020 #74" w:history="1">
        <w:r w:rsidR="00A97692" w:rsidRPr="008473B3">
          <w:rPr>
            <w:noProof/>
            <w:vertAlign w:val="superscript"/>
          </w:rPr>
          <w:t>6</w:t>
        </w:r>
      </w:hyperlink>
      <w:r w:rsidR="008473B3" w:rsidRPr="008473B3">
        <w:rPr>
          <w:noProof/>
          <w:vertAlign w:val="superscript"/>
        </w:rPr>
        <w:t>,</w:t>
      </w:r>
      <w:hyperlink w:anchor="_ENREF_7" w:tooltip="Ruan, 2020 #75" w:history="1">
        <w:r w:rsidR="00A97692" w:rsidRPr="008473B3">
          <w:rPr>
            <w:noProof/>
            <w:vertAlign w:val="superscript"/>
          </w:rPr>
          <w:t>7</w:t>
        </w:r>
      </w:hyperlink>
      <w:r>
        <w:fldChar w:fldCharType="end"/>
      </w:r>
      <w:r>
        <w:t xml:space="preserve"> There is a possibility that this response may cause or exacerbate lung injury, leading to life-threatening disease.</w:t>
      </w:r>
    </w:p>
    <w:p w14:paraId="06289CF1" w14:textId="77777777" w:rsidR="00AC6D9C" w:rsidRDefault="00AC6D9C" w:rsidP="00AC6D9C">
      <w:pPr>
        <w:pStyle w:val="Default"/>
        <w:contextualSpacing/>
        <w:jc w:val="both"/>
      </w:pPr>
    </w:p>
    <w:p w14:paraId="5F19753B" w14:textId="77777777" w:rsidR="00AC6D9C" w:rsidRDefault="00AC6D9C" w:rsidP="00AC6D9C">
      <w:pPr>
        <w:pStyle w:val="Default"/>
        <w:contextualSpacing/>
        <w:jc w:val="both"/>
      </w:pPr>
      <w:r>
        <w:lastRenderedPageBreak/>
        <w:t xml:space="preserve">Participants with progressive COVID-19 (as evidenced by </w:t>
      </w:r>
      <w:r w:rsidR="00D20B52">
        <w:t xml:space="preserve">hypoxia and </w:t>
      </w:r>
      <w:r>
        <w:t xml:space="preserve">an inflammatory state) may undergo an optional second randomisation between the following treatment arms: </w:t>
      </w:r>
    </w:p>
    <w:p w14:paraId="6EB354AA" w14:textId="77777777" w:rsidR="00AC6D9C" w:rsidRDefault="00AC6D9C" w:rsidP="00AC6D9C">
      <w:pPr>
        <w:pStyle w:val="Default"/>
        <w:contextualSpacing/>
        <w:jc w:val="both"/>
      </w:pPr>
    </w:p>
    <w:p w14:paraId="70C3DDBD" w14:textId="26DD8462" w:rsidR="00AC6D9C" w:rsidRPr="009B4E83" w:rsidRDefault="00AC6D9C" w:rsidP="00E875F8">
      <w:pPr>
        <w:pStyle w:val="Default"/>
        <w:numPr>
          <w:ilvl w:val="0"/>
          <w:numId w:val="30"/>
        </w:numPr>
        <w:contextualSpacing/>
        <w:jc w:val="both"/>
        <w:rPr>
          <w:bCs/>
        </w:rPr>
      </w:pPr>
      <w:r w:rsidRPr="009B4E83">
        <w:rPr>
          <w:b/>
          <w:bCs/>
        </w:rPr>
        <w:t>No additional treatment</w:t>
      </w:r>
      <w:del w:id="343" w:author="Richard Haynes" w:date="2020-10-26T13:05:00Z">
        <w:r w:rsidRPr="009B4E83">
          <w:rPr>
            <w:b/>
            <w:bCs/>
          </w:rPr>
          <w:delText>:</w:delText>
        </w:r>
        <w:r w:rsidRPr="009B4E83">
          <w:rPr>
            <w:bCs/>
          </w:rPr>
          <w:delText xml:space="preserve"> There are currently no approved </w:delText>
        </w:r>
        <w:r>
          <w:rPr>
            <w:bCs/>
          </w:rPr>
          <w:delText>immunomodulatory</w:delText>
        </w:r>
        <w:r w:rsidRPr="009B4E83">
          <w:rPr>
            <w:bCs/>
          </w:rPr>
          <w:delText xml:space="preserve"> </w:delText>
        </w:r>
        <w:r>
          <w:rPr>
            <w:bCs/>
          </w:rPr>
          <w:delText xml:space="preserve">or other host-directed </w:delText>
        </w:r>
        <w:r w:rsidRPr="009B4E83">
          <w:rPr>
            <w:bCs/>
          </w:rPr>
          <w:delText xml:space="preserve">treatments </w:delText>
        </w:r>
        <w:r>
          <w:rPr>
            <w:bCs/>
          </w:rPr>
          <w:delText xml:space="preserve">to prevent the progression of </w:delText>
        </w:r>
        <w:r w:rsidRPr="009B4E83">
          <w:rPr>
            <w:bCs/>
          </w:rPr>
          <w:delText>COVID-19.</w:delText>
        </w:r>
      </w:del>
    </w:p>
    <w:p w14:paraId="251E8FBA" w14:textId="77777777" w:rsidR="00AC6D9C" w:rsidRDefault="00AC6D9C" w:rsidP="00AC6D9C">
      <w:pPr>
        <w:pStyle w:val="Default"/>
        <w:contextualSpacing/>
        <w:jc w:val="both"/>
      </w:pPr>
    </w:p>
    <w:p w14:paraId="1B2C6FBB" w14:textId="77777777" w:rsidR="00AC6D9C" w:rsidRPr="00186B1B" w:rsidRDefault="00D20B52" w:rsidP="00E875F8">
      <w:pPr>
        <w:pStyle w:val="Default"/>
        <w:numPr>
          <w:ilvl w:val="0"/>
          <w:numId w:val="30"/>
        </w:numPr>
        <w:contextualSpacing/>
        <w:jc w:val="both"/>
        <w:rPr>
          <w:del w:id="344" w:author="Richard Haynes" w:date="2020-10-26T13:05:00Z"/>
          <w:rFonts w:eastAsia="Times New Roman"/>
        </w:rPr>
      </w:pPr>
      <w:del w:id="345" w:author="Richard Haynes" w:date="2020-10-26T13:05:00Z">
        <w:r>
          <w:rPr>
            <w:b/>
            <w:bCs/>
          </w:rPr>
          <w:delText>Tocilizumab</w:delText>
        </w:r>
        <w:r w:rsidR="00AC6D9C" w:rsidRPr="004832D7">
          <w:rPr>
            <w:b/>
          </w:rPr>
          <w:delText>:</w:delText>
        </w:r>
        <w:r w:rsidR="00AC6D9C">
          <w:delText xml:space="preserve"> </w:delText>
        </w:r>
        <w:r>
          <w:delText>Tocilizumab is an i</w:delText>
        </w:r>
        <w:r w:rsidR="00AC6D9C" w:rsidRPr="004832D7">
          <w:delText>nterleukin</w:delText>
        </w:r>
        <w:r w:rsidR="00AC6D9C">
          <w:delText>-</w:delText>
        </w:r>
        <w:r w:rsidR="00AC6D9C" w:rsidRPr="004832D7">
          <w:delText xml:space="preserve">6 </w:delText>
        </w:r>
        <w:r w:rsidR="00AC6D9C">
          <w:delText xml:space="preserve">(IL-6) receptor </w:delText>
        </w:r>
        <w:r w:rsidR="00AC6D9C" w:rsidRPr="004832D7">
          <w:delText>antibod</w:delText>
        </w:r>
        <w:r>
          <w:delText>y</w:delText>
        </w:r>
        <w:r w:rsidR="00673511">
          <w:delText>,</w:delText>
        </w:r>
        <w:r>
          <w:delText xml:space="preserve"> which </w:delText>
        </w:r>
        <w:r w:rsidR="00AC6D9C" w:rsidRPr="004832D7">
          <w:delText>block</w:delText>
        </w:r>
        <w:r>
          <w:delText>s</w:delText>
        </w:r>
        <w:r w:rsidR="00AC6D9C" w:rsidRPr="004832D7">
          <w:delText xml:space="preserve"> a component of the immune</w:delText>
        </w:r>
        <w:r w:rsidR="00AC6D9C">
          <w:delText xml:space="preserve"> response that may drive progression to ARDS</w:delText>
        </w:r>
        <w:r w:rsidR="00513ECE" w:rsidRPr="00513ECE">
          <w:delText xml:space="preserve"> </w:delText>
        </w:r>
        <w:r w:rsidR="00513ECE">
          <w:delText>and the most severe forms of PIMS-TS</w:delText>
        </w:r>
        <w:r w:rsidR="00AC6D9C" w:rsidRPr="007021D4">
          <w:delText>.</w:delText>
        </w:r>
      </w:del>
    </w:p>
    <w:p w14:paraId="12C72164" w14:textId="77777777" w:rsidR="00AC6D9C" w:rsidRDefault="00AC6D9C" w:rsidP="00F123A0">
      <w:pPr>
        <w:rPr>
          <w:del w:id="346" w:author="Richard Haynes" w:date="2020-10-26T13:05:00Z"/>
        </w:rPr>
      </w:pPr>
    </w:p>
    <w:p w14:paraId="6645F3F9" w14:textId="5837FC1E" w:rsidR="00AC6D9C" w:rsidRPr="00CF15DC" w:rsidRDefault="00D20B52" w:rsidP="00CF15DC">
      <w:pPr>
        <w:pStyle w:val="Default"/>
        <w:numPr>
          <w:ilvl w:val="0"/>
          <w:numId w:val="30"/>
        </w:numPr>
        <w:contextualSpacing/>
        <w:jc w:val="both"/>
        <w:rPr>
          <w:ins w:id="347" w:author="Richard Haynes" w:date="2020-10-26T13:05:00Z"/>
          <w:b/>
          <w:bCs/>
        </w:rPr>
      </w:pPr>
      <w:ins w:id="348" w:author="Richard Haynes" w:date="2020-10-26T13:05:00Z">
        <w:r w:rsidRPr="0076482B">
          <w:rPr>
            <w:b/>
            <w:bCs/>
          </w:rPr>
          <w:t>Tocilizumab</w:t>
        </w:r>
      </w:ins>
    </w:p>
    <w:p w14:paraId="78A977EF" w14:textId="77777777" w:rsidR="0076482B" w:rsidRDefault="0076482B" w:rsidP="0076482B">
      <w:pPr>
        <w:pStyle w:val="Default"/>
        <w:contextualSpacing/>
        <w:jc w:val="both"/>
        <w:rPr>
          <w:ins w:id="349" w:author="Richard Haynes" w:date="2020-10-26T13:05:00Z"/>
        </w:rPr>
      </w:pPr>
    </w:p>
    <w:p w14:paraId="53F0AC4A" w14:textId="7C58C59A" w:rsidR="00CF15DC" w:rsidRDefault="00F33645" w:rsidP="00CF15DC">
      <w:pPr>
        <w:pStyle w:val="Heading3"/>
        <w:rPr>
          <w:ins w:id="350" w:author="Richard Haynes" w:date="2020-10-26T13:05:00Z"/>
        </w:rPr>
      </w:pPr>
      <w:bookmarkStart w:id="351" w:name="_Ref54595813"/>
      <w:r w:rsidRPr="00020477">
        <w:t>Modifications to the number of treatment arms</w:t>
      </w:r>
      <w:bookmarkEnd w:id="351"/>
      <w:del w:id="352" w:author="Richard Haynes" w:date="2020-10-26T13:05:00Z">
        <w:r>
          <w:delText xml:space="preserve">: </w:delText>
        </w:r>
      </w:del>
    </w:p>
    <w:p w14:paraId="24AD97F6" w14:textId="77C53A7F" w:rsidR="00C66575" w:rsidRDefault="00F33645" w:rsidP="00F33645">
      <w:pPr>
        <w:pStyle w:val="Default"/>
        <w:contextualSpacing/>
        <w:jc w:val="both"/>
      </w:pPr>
      <w:r>
        <w:t>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w:t>
      </w:r>
      <w:r w:rsidR="00B46F68">
        <w:t xml:space="preserve"> or countries</w:t>
      </w:r>
      <w:r>
        <w:t>, not all treatment arms will be available (e.g. due to manufacturing and supply shortages)</w:t>
      </w:r>
      <w:r w:rsidR="00AD611C">
        <w:t>; and at some times, not all treatment arms will be active (e.g. due to lack of relevant approvals and contractual agreements)</w:t>
      </w:r>
      <w:r>
        <w:t xml:space="preserve">. </w:t>
      </w:r>
      <w:r w:rsidR="005E5911">
        <w:t xml:space="preserve">The Trial Steering Committee may elect to pause one or more of the arms in order to increase trial efficiency during a fluctuating epidemic. </w:t>
      </w:r>
      <w:r>
        <w:t xml:space="preserve">In </w:t>
      </w:r>
      <w:r w:rsidR="00AD611C">
        <w:t xml:space="preserve">any </w:t>
      </w:r>
      <w:r>
        <w:t xml:space="preserve">of these situations, </w:t>
      </w:r>
      <w:r w:rsidR="00D91816">
        <w:t xml:space="preserve">randomisation </w:t>
      </w:r>
      <w:r>
        <w:t>will be between fewer arms.</w:t>
      </w:r>
      <w:r w:rsidR="0009515F">
        <w:t xml:space="preserve"> </w:t>
      </w:r>
      <w:r w:rsidR="00FA0B97">
        <w:t>Depending on the availability and suitability of treatments, it</w:t>
      </w:r>
      <w:r w:rsidR="0009515F">
        <w:t xml:space="preserve"> may be allowed </w:t>
      </w:r>
      <w:r w:rsidR="00B4591A">
        <w:t xml:space="preserve">for participants </w:t>
      </w:r>
      <w:r w:rsidR="0009515F">
        <w:t xml:space="preserve">to be randomised in only one </w:t>
      </w:r>
      <w:del w:id="353" w:author="Richard Haynes" w:date="2020-10-26T13:05:00Z">
        <w:r w:rsidR="0009515F">
          <w:delText>part</w:delText>
        </w:r>
      </w:del>
      <w:ins w:id="354" w:author="Richard Haynes" w:date="2020-10-26T13:05:00Z">
        <w:r w:rsidR="00CF15DC">
          <w:t xml:space="preserve">or two </w:t>
        </w:r>
        <w:r w:rsidR="0009515F">
          <w:t>part</w:t>
        </w:r>
        <w:r w:rsidR="00CF15DC">
          <w:t>s</w:t>
        </w:r>
      </w:ins>
      <w:r w:rsidR="0009515F">
        <w:t xml:space="preserve"> (A</w:t>
      </w:r>
      <w:del w:id="355" w:author="Richard Haynes" w:date="2020-10-26T13:05:00Z">
        <w:r w:rsidR="0009515F">
          <w:delText xml:space="preserve"> or</w:delText>
        </w:r>
      </w:del>
      <w:ins w:id="356" w:author="Richard Haynes" w:date="2020-10-26T13:05:00Z">
        <w:r w:rsidR="00DB7AF6">
          <w:t>,</w:t>
        </w:r>
      </w:ins>
      <w:r w:rsidR="0009515F">
        <w:t xml:space="preserve"> B</w:t>
      </w:r>
      <w:ins w:id="357" w:author="Richard Haynes" w:date="2020-10-26T13:05:00Z">
        <w:r w:rsidR="00CF15DC">
          <w:t>,</w:t>
        </w:r>
        <w:r w:rsidR="00DB7AF6">
          <w:t xml:space="preserve"> or C</w:t>
        </w:r>
      </w:ins>
      <w:r w:rsidR="0009515F">
        <w:t>) of the main randomisation.</w:t>
      </w:r>
      <w:r>
        <w:t xml:space="preserve"> </w:t>
      </w:r>
    </w:p>
    <w:p w14:paraId="32AB7F8D" w14:textId="77777777" w:rsidR="00F33645" w:rsidRDefault="00F33645" w:rsidP="00F33645">
      <w:pPr>
        <w:pStyle w:val="Default"/>
        <w:contextualSpacing/>
        <w:jc w:val="both"/>
      </w:pPr>
    </w:p>
    <w:p w14:paraId="78490D20" w14:textId="77777777" w:rsidR="00295817" w:rsidRPr="00734153" w:rsidRDefault="00295817" w:rsidP="001B27CF">
      <w:pPr>
        <w:pStyle w:val="Heading2"/>
      </w:pPr>
      <w:bookmarkStart w:id="358" w:name="_Toc37107286"/>
      <w:bookmarkStart w:id="359" w:name="_Toc38099241"/>
      <w:bookmarkStart w:id="360" w:name="_Toc53502061"/>
      <w:bookmarkStart w:id="361" w:name="_Toc44674835"/>
      <w:r>
        <w:t>Design Considerations</w:t>
      </w:r>
      <w:bookmarkEnd w:id="358"/>
      <w:bookmarkEnd w:id="359"/>
      <w:bookmarkEnd w:id="360"/>
      <w:bookmarkEnd w:id="361"/>
    </w:p>
    <w:p w14:paraId="25897AB7" w14:textId="77777777" w:rsidR="00EE71E4" w:rsidRDefault="0093287A" w:rsidP="00F123A0">
      <w:bookmarkStart w:id="362" w:name="_Toc34778065"/>
      <w:bookmarkStart w:id="363" w:name="_Toc34778120"/>
      <w:bookmarkStart w:id="364" w:name="_Toc34778269"/>
      <w:bookmarkEnd w:id="362"/>
      <w:bookmarkEnd w:id="363"/>
      <w:bookmarkEnd w:id="364"/>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26357C26" w14:textId="77777777" w:rsidR="00EE71E4" w:rsidRDefault="00EE71E4" w:rsidP="00F123A0"/>
    <w:p w14:paraId="6CE88416" w14:textId="77777777" w:rsidR="00DB5F0B" w:rsidRDefault="002E270A" w:rsidP="00F123A0">
      <w:r>
        <w:t>In early 2020, when the trial first started, t</w:t>
      </w:r>
      <w:r w:rsidR="00DB5F0B">
        <w:t xml:space="preserve">here </w:t>
      </w:r>
      <w:r>
        <w:t xml:space="preserve">were </w:t>
      </w:r>
      <w:r w:rsidR="00DB5F0B">
        <w:t>no known treatments for COVID-19. The anticipated scale of the epidemic is such that hospitals, and particularly intensive care facilities, may be massively overstretched</w:t>
      </w:r>
      <w:r>
        <w:t xml:space="preserve"> at some points in time, with around 10% requiring hospitalisation.</w:t>
      </w:r>
      <w:r w:rsidR="00DB5F0B">
        <w:t xml:space="preserve"> In this situation, even treatments with only a moderate impact on survival or on hospital resources could be worthwhile. Therefore, the focus of </w:t>
      </w:r>
      <w:r w:rsidR="00BC211B">
        <w:t xml:space="preserve">RECOVERY </w:t>
      </w:r>
      <w:r w:rsidR="00DB5F0B">
        <w:t xml:space="preserve">is the impact of candidate treatments on mortality and </w:t>
      </w:r>
      <w:r w:rsidR="00DB5F0B">
        <w:rPr>
          <w:szCs w:val="28"/>
        </w:rPr>
        <w:t>on the need for hospitalisation or ventilation</w:t>
      </w:r>
      <w:r w:rsidR="00DB5F0B">
        <w:t>.</w:t>
      </w:r>
      <w:r w:rsidR="00DB5F0B" w:rsidRPr="00347F62">
        <w:t xml:space="preserve"> </w:t>
      </w:r>
    </w:p>
    <w:p w14:paraId="2F20285E" w14:textId="77777777" w:rsidR="00DB5F0B" w:rsidRDefault="00DB5F0B" w:rsidP="00F123A0"/>
    <w:p w14:paraId="7FB97908"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Default="00EE71E4" w:rsidP="00F123A0"/>
    <w:p w14:paraId="0AA655FE" w14:textId="77777777"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2A3D9E62" w14:textId="77777777" w:rsidR="00166D39" w:rsidRDefault="00E225A5" w:rsidP="00F123A0">
      <w:pPr>
        <w:pStyle w:val="ListParagraph"/>
        <w:numPr>
          <w:ilvl w:val="0"/>
          <w:numId w:val="14"/>
        </w:numPr>
      </w:pPr>
      <w:r>
        <w:t>a broad range of patients to be enrolled in large numbers</w:t>
      </w:r>
      <w:r w:rsidR="00166D39">
        <w:t>;</w:t>
      </w:r>
    </w:p>
    <w:p w14:paraId="18F1D66B" w14:textId="77777777" w:rsidR="00166D39" w:rsidRDefault="00220D9D" w:rsidP="00F123A0">
      <w:pPr>
        <w:pStyle w:val="ListParagraph"/>
        <w:numPr>
          <w:ilvl w:val="0"/>
          <w:numId w:val="14"/>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10BB7EEC" w14:textId="77777777" w:rsidR="00347F62" w:rsidRDefault="00166D39" w:rsidP="00F123A0">
      <w:pPr>
        <w:pStyle w:val="ListParagraph"/>
        <w:numPr>
          <w:ilvl w:val="0"/>
          <w:numId w:val="14"/>
        </w:numPr>
      </w:pPr>
      <w:r>
        <w:lastRenderedPageBreak/>
        <w:t xml:space="preserve">treatment arms </w:t>
      </w:r>
      <w:r w:rsidR="00171E92">
        <w:t xml:space="preserve">to </w:t>
      </w:r>
      <w:r>
        <w:t xml:space="preserve">be added or removed according to the emerging evidence; </w:t>
      </w:r>
      <w:r w:rsidR="00347F62">
        <w:t>and</w:t>
      </w:r>
    </w:p>
    <w:p w14:paraId="0400D21E" w14:textId="64621EAF" w:rsidR="00EE71E4" w:rsidRDefault="00166D39" w:rsidP="00F123A0">
      <w:pPr>
        <w:pStyle w:val="ListParagraph"/>
        <w:numPr>
          <w:ilvl w:val="0"/>
          <w:numId w:val="14"/>
        </w:numPr>
      </w:pPr>
      <w:r>
        <w:t xml:space="preserve">additional </w:t>
      </w:r>
      <w:del w:id="365" w:author="Richard Haynes" w:date="2020-10-26T13:05:00Z">
        <w:r w:rsidR="00EE71E4">
          <w:delText>sub-studies</w:delText>
        </w:r>
      </w:del>
      <w:ins w:id="366" w:author="Richard Haynes" w:date="2020-10-26T13:05:00Z">
        <w:r w:rsidR="00EE71E4">
          <w:t>substudies</w:t>
        </w:r>
      </w:ins>
      <w:r w:rsidR="00EE71E4">
        <w:t xml:space="preserve"> may be added to provide more detailed information on side effects or sub-categorisation of patient types but these are </w:t>
      </w:r>
      <w:r w:rsidR="00EE71E4" w:rsidRPr="00171E92">
        <w:t>not the primary objective and are not required for participation.</w:t>
      </w:r>
    </w:p>
    <w:p w14:paraId="2E898D16" w14:textId="77777777" w:rsidR="00B1131C" w:rsidRDefault="00B1131C" w:rsidP="00F123A0"/>
    <w:p w14:paraId="6DF643B4" w14:textId="234005DA"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early endpoint assessment, such as 28 days after</w:t>
      </w:r>
      <w:del w:id="367" w:author="Richard Haynes" w:date="2020-10-26T13:05:00Z">
        <w:r>
          <w:delText xml:space="preserve"> </w:delText>
        </w:r>
        <w:r w:rsidR="00D20B52">
          <w:delText>the main</w:delText>
        </w:r>
      </w:del>
      <w:r>
        <w:t xml:space="preserve"> </w:t>
      </w:r>
      <w:r w:rsidR="00D43A6B">
        <w:t>randomisation</w:t>
      </w:r>
      <w:r>
        <w:t>, is likely to provide largely complete outcome data and will permit early assessment of treatment efficacy and safety.</w:t>
      </w:r>
      <w:hyperlink w:anchor="_ENREF_8" w:tooltip="Fei, 2020 #60" w:history="1">
        <w:r w:rsidR="00A97692">
          <w:fldChar w:fldCharType="begin"/>
        </w:r>
        <w:r w:rsidR="00A97692">
          <w:instrText xml:space="preserve"> ADDIN EN.CITE &lt;EndNote&gt;&lt;Cite&gt;&lt;Author&gt;Fei&lt;/Author&gt;&lt;Year&gt;2020&lt;/Year&gt;&lt;RecNum&gt;60&lt;/RecNum&gt;&lt;DisplayText&gt;&lt;style face="superscript"&gt;8&lt;/style&gt;&lt;/DisplayText&gt;&lt;record&gt;&lt;rec-number&gt;60&lt;/rec-number&gt;&lt;foreign-keys&gt;&lt;key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A97692">
          <w:fldChar w:fldCharType="separate"/>
        </w:r>
        <w:r w:rsidR="00A97692" w:rsidRPr="008473B3">
          <w:rPr>
            <w:noProof/>
            <w:vertAlign w:val="superscript"/>
          </w:rPr>
          <w:t>8</w:t>
        </w:r>
        <w:r w:rsidR="00A97692">
          <w:fldChar w:fldCharType="end"/>
        </w:r>
      </w:hyperlink>
    </w:p>
    <w:p w14:paraId="1B9051DF" w14:textId="77777777" w:rsidR="002E270A" w:rsidRDefault="002E270A">
      <w:pPr>
        <w:autoSpaceDE/>
        <w:autoSpaceDN/>
        <w:adjustRightInd/>
        <w:contextualSpacing w:val="0"/>
        <w:jc w:val="left"/>
      </w:pPr>
    </w:p>
    <w:p w14:paraId="0AA186B2" w14:textId="77777777" w:rsidR="002E270A" w:rsidRPr="00734153" w:rsidRDefault="00CB4BE7" w:rsidP="001B27CF">
      <w:pPr>
        <w:pStyle w:val="Heading2"/>
      </w:pPr>
      <w:bookmarkStart w:id="368" w:name="_Toc53502062"/>
      <w:bookmarkStart w:id="369" w:name="_Toc44674836"/>
      <w:r>
        <w:t>Potential for effective treatments to become available</w:t>
      </w:r>
      <w:bookmarkEnd w:id="368"/>
      <w:bookmarkEnd w:id="369"/>
    </w:p>
    <w:p w14:paraId="71B9145B" w14:textId="77777777" w:rsidR="00CB4BE7" w:rsidRDefault="00CB4BE7" w:rsidP="00CB4BE7"/>
    <w:p w14:paraId="644EE204" w14:textId="77777777" w:rsidR="00CB4BE7" w:rsidRDefault="00CB4BE7" w:rsidP="00735DBF">
      <w:pPr>
        <w:autoSpaceDE/>
        <w:autoSpaceDN/>
        <w:adjustRightInd/>
        <w:contextualSpacing w:val="0"/>
      </w:pPr>
      <w:r>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t xml:space="preserve">many clinical guidelines now recommend the use of </w:t>
      </w:r>
      <w:r>
        <w:t xml:space="preserve">dexamethasone </w:t>
      </w:r>
      <w:r w:rsidR="00E57E3D">
        <w:t xml:space="preserve">as </w:t>
      </w:r>
      <w:r>
        <w:t xml:space="preserve">standard of care for these types of patients. </w:t>
      </w:r>
    </w:p>
    <w:p w14:paraId="41419024" w14:textId="77777777" w:rsidR="00CB4BE7" w:rsidRDefault="00CB4BE7" w:rsidP="00735DBF">
      <w:pPr>
        <w:autoSpaceDE/>
        <w:autoSpaceDN/>
        <w:adjustRightInd/>
        <w:contextualSpacing w:val="0"/>
      </w:pPr>
    </w:p>
    <w:p w14:paraId="0B438302" w14:textId="77777777" w:rsidR="00CB4BE7" w:rsidRDefault="00CB4BE7" w:rsidP="00735DBF">
      <w:pPr>
        <w:autoSpaceDE/>
        <w:autoSpaceDN/>
        <w:adjustRightInd/>
        <w:contextualSpacing w:val="0"/>
      </w:pPr>
      <w:r>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3805939B" w14:textId="77777777" w:rsidR="006E6CE3" w:rsidRDefault="006E6CE3" w:rsidP="002E270A">
      <w:pPr>
        <w:autoSpaceDE/>
        <w:autoSpaceDN/>
        <w:adjustRightInd/>
        <w:contextualSpacing w:val="0"/>
        <w:jc w:val="left"/>
      </w:pPr>
    </w:p>
    <w:p w14:paraId="48FC7DC5" w14:textId="77777777" w:rsidR="00171E92" w:rsidRDefault="00171E92" w:rsidP="00F123A0"/>
    <w:p w14:paraId="1971CDF4" w14:textId="77777777" w:rsidR="004B65DD" w:rsidRPr="00734153" w:rsidRDefault="00347F62" w:rsidP="00F123A0">
      <w:pPr>
        <w:pStyle w:val="StyleHeading1Linespacingsingle"/>
        <w:numPr>
          <w:ilvl w:val="0"/>
          <w:numId w:val="2"/>
        </w:numPr>
      </w:pPr>
      <w:bookmarkStart w:id="370" w:name="_Toc34778068"/>
      <w:bookmarkStart w:id="371" w:name="_Toc34778123"/>
      <w:bookmarkStart w:id="372" w:name="_Toc34778272"/>
      <w:bookmarkStart w:id="373" w:name="_Toc34778326"/>
      <w:bookmarkStart w:id="374" w:name="_Toc34778379"/>
      <w:bookmarkStart w:id="375" w:name="_Toc34778459"/>
      <w:bookmarkStart w:id="376" w:name="_Toc34778514"/>
      <w:bookmarkStart w:id="377" w:name="_Toc34778570"/>
      <w:bookmarkStart w:id="378" w:name="_Toc34780048"/>
      <w:bookmarkStart w:id="379" w:name="_Toc34780312"/>
      <w:bookmarkStart w:id="380" w:name="_Toc34780442"/>
      <w:bookmarkStart w:id="381" w:name="_Toc244547132"/>
      <w:bookmarkStart w:id="382" w:name="_Toc38099242"/>
      <w:bookmarkStart w:id="383" w:name="_Toc53502063"/>
      <w:bookmarkStart w:id="384" w:name="_Toc44674837"/>
      <w:bookmarkEnd w:id="370"/>
      <w:bookmarkEnd w:id="371"/>
      <w:bookmarkEnd w:id="372"/>
      <w:bookmarkEnd w:id="373"/>
      <w:bookmarkEnd w:id="374"/>
      <w:bookmarkEnd w:id="375"/>
      <w:bookmarkEnd w:id="376"/>
      <w:bookmarkEnd w:id="377"/>
      <w:bookmarkEnd w:id="378"/>
      <w:bookmarkEnd w:id="379"/>
      <w:bookmarkEnd w:id="380"/>
      <w:bookmarkEnd w:id="381"/>
      <w:r>
        <w:t>Design</w:t>
      </w:r>
      <w:r w:rsidR="000F5D4C">
        <w:t xml:space="preserve"> and Procedures</w:t>
      </w:r>
      <w:bookmarkEnd w:id="382"/>
      <w:bookmarkEnd w:id="383"/>
      <w:bookmarkEnd w:id="384"/>
    </w:p>
    <w:p w14:paraId="3DF6C5E2" w14:textId="77777777" w:rsidR="00392BCB" w:rsidRPr="00734153" w:rsidRDefault="00392BCB" w:rsidP="00F123A0"/>
    <w:p w14:paraId="3F124A71" w14:textId="77777777" w:rsidR="00610FE8" w:rsidRPr="00347F62" w:rsidRDefault="00347F62" w:rsidP="001B27CF">
      <w:pPr>
        <w:pStyle w:val="Heading2"/>
      </w:pPr>
      <w:bookmarkStart w:id="385" w:name="_Toc514947203"/>
      <w:bookmarkStart w:id="386" w:name="_Toc515001175"/>
      <w:bookmarkStart w:id="387" w:name="_Toc34303382"/>
      <w:bookmarkStart w:id="388" w:name="_Toc38099243"/>
      <w:bookmarkStart w:id="389" w:name="_Toc53502064"/>
      <w:bookmarkStart w:id="390" w:name="_Toc44674838"/>
      <w:bookmarkEnd w:id="385"/>
      <w:bookmarkEnd w:id="386"/>
      <w:bookmarkEnd w:id="387"/>
      <w:r w:rsidRPr="00347F62">
        <w:t>Eligibility</w:t>
      </w:r>
      <w:bookmarkEnd w:id="388"/>
      <w:bookmarkEnd w:id="389"/>
      <w:bookmarkEnd w:id="390"/>
    </w:p>
    <w:p w14:paraId="3BBE94A3" w14:textId="77777777" w:rsidR="007D0C06" w:rsidRDefault="007D0C06" w:rsidP="00F123A0">
      <w:r w:rsidRPr="00734153">
        <w:t>Patients are eligible for the study</w:t>
      </w:r>
      <w:r>
        <w:t xml:space="preserve"> if all of the following are true:</w:t>
      </w:r>
      <w:r w:rsidRPr="00734153">
        <w:t xml:space="preserve"> </w:t>
      </w:r>
    </w:p>
    <w:p w14:paraId="195904EA" w14:textId="77777777" w:rsidR="007D0C06" w:rsidRPr="00734153" w:rsidRDefault="007D0C06" w:rsidP="00F123A0"/>
    <w:p w14:paraId="071E345E" w14:textId="77777777" w:rsidR="007D0C06" w:rsidRDefault="007D0C06" w:rsidP="00F123A0">
      <w:pPr>
        <w:pStyle w:val="ListParagraph"/>
        <w:numPr>
          <w:ilvl w:val="0"/>
          <w:numId w:val="4"/>
        </w:numPr>
        <w:rPr>
          <w:b/>
          <w:rPrChange w:id="391" w:author="Richard Haynes" w:date="2020-10-26T13:05:00Z">
            <w:rPr/>
          </w:rPrChange>
        </w:rPr>
      </w:pPr>
      <w:r w:rsidRPr="001B27CF">
        <w:rPr>
          <w:b/>
          <w:rPrChange w:id="392" w:author="Richard Haynes" w:date="2020-10-26T13:05:00Z">
            <w:rPr/>
          </w:rPrChange>
        </w:rPr>
        <w:t>Hospitalised</w:t>
      </w:r>
    </w:p>
    <w:p w14:paraId="59ACC0B7" w14:textId="77777777" w:rsidR="001B27CF" w:rsidRDefault="001B27CF" w:rsidP="001B27CF">
      <w:pPr>
        <w:pStyle w:val="ListParagraph"/>
        <w:ind w:left="757"/>
        <w:rPr>
          <w:ins w:id="393" w:author="Richard Haynes" w:date="2020-10-26T13:05:00Z"/>
          <w:b/>
        </w:rPr>
      </w:pPr>
    </w:p>
    <w:p w14:paraId="3F4FB76C" w14:textId="2F21EC55" w:rsidR="001B27CF" w:rsidRPr="001B27CF" w:rsidRDefault="001B27CF" w:rsidP="00F123A0">
      <w:pPr>
        <w:pStyle w:val="ListParagraph"/>
        <w:numPr>
          <w:ilvl w:val="0"/>
          <w:numId w:val="4"/>
        </w:numPr>
        <w:rPr>
          <w:ins w:id="394" w:author="Richard Haynes" w:date="2020-10-26T13:05:00Z"/>
          <w:b/>
        </w:rPr>
      </w:pPr>
      <w:r>
        <w:rPr>
          <w:b/>
          <w:rPrChange w:id="395" w:author="Richard Haynes" w:date="2020-10-26T13:05:00Z">
            <w:rPr/>
          </w:rPrChange>
        </w:rPr>
        <w:lastRenderedPageBreak/>
        <w:t>SARS-CoV-2 infection</w:t>
      </w:r>
      <w:r w:rsidR="00874943">
        <w:rPr>
          <w:b/>
          <w:rPrChange w:id="396" w:author="Richard Haynes" w:date="2020-10-26T13:05:00Z">
            <w:rPr/>
          </w:rPrChange>
        </w:rPr>
        <w:t xml:space="preserve"> </w:t>
      </w:r>
      <w:ins w:id="397" w:author="Richard Haynes" w:date="2020-10-26T13:05:00Z">
        <w:r w:rsidR="00874943">
          <w:rPr>
            <w:b/>
          </w:rPr>
          <w:t>associated disease</w:t>
        </w:r>
        <w:r>
          <w:rPr>
            <w:b/>
          </w:rPr>
          <w:t xml:space="preserve"> </w:t>
        </w:r>
      </w:ins>
      <w:r>
        <w:rPr>
          <w:b/>
          <w:rPrChange w:id="398" w:author="Richard Haynes" w:date="2020-10-26T13:05:00Z">
            <w:rPr/>
          </w:rPrChange>
        </w:rPr>
        <w:t>(clinically suspected</w:t>
      </w:r>
      <w:del w:id="399" w:author="Richard Haynes" w:date="2020-10-26T13:05:00Z">
        <w:r w:rsidR="004C270C">
          <w:rPr>
            <w:rStyle w:val="FootnoteReference"/>
          </w:rPr>
          <w:footnoteReference w:id="2"/>
        </w:r>
      </w:del>
      <w:r>
        <w:rPr>
          <w:b/>
          <w:rPrChange w:id="402" w:author="Richard Haynes" w:date="2020-10-26T13:05:00Z">
            <w:rPr/>
          </w:rPrChange>
        </w:rPr>
        <w:t xml:space="preserve"> or laboratory confirmed)</w:t>
      </w:r>
      <w:del w:id="403" w:author="Richard Haynes" w:date="2020-10-26T13:05:00Z">
        <w:r w:rsidR="00E875F8">
          <w:rPr>
            <w:rStyle w:val="FootnoteReference"/>
          </w:rPr>
          <w:footnoteReference w:id="3"/>
        </w:r>
      </w:del>
    </w:p>
    <w:p w14:paraId="704F5357" w14:textId="77777777" w:rsidR="001B27CF" w:rsidRPr="00734153" w:rsidRDefault="001B27CF" w:rsidP="001B27CF">
      <w:pPr>
        <w:pStyle w:val="ListParagraph"/>
        <w:ind w:left="757"/>
        <w:rPr>
          <w:ins w:id="408" w:author="Richard Haynes" w:date="2020-10-26T13:05:00Z"/>
        </w:rPr>
      </w:pPr>
    </w:p>
    <w:p w14:paraId="4CDFC0CE" w14:textId="4EF35F61" w:rsidR="001B27CF" w:rsidRDefault="001B27CF" w:rsidP="001B27CF">
      <w:pPr>
        <w:ind w:left="720"/>
        <w:rPr>
          <w:ins w:id="409" w:author="Richard Haynes" w:date="2020-10-26T13:05:00Z"/>
        </w:rPr>
      </w:pPr>
      <w:ins w:id="410" w:author="Richard Haynes" w:date="2020-10-26T13:05:00Z">
        <w:r w:rsidRPr="001B27CF">
          <w:t>In general, SARS-CoV-2 infection should be suspected</w:t>
        </w:r>
        <w:r>
          <w:t xml:space="preserve"> when a patient presents with:</w:t>
        </w:r>
      </w:ins>
    </w:p>
    <w:p w14:paraId="20F564B0" w14:textId="21159810" w:rsidR="001B27CF" w:rsidRDefault="001B27CF" w:rsidP="001B27CF">
      <w:pPr>
        <w:pStyle w:val="ListParagraph"/>
        <w:numPr>
          <w:ilvl w:val="0"/>
          <w:numId w:val="49"/>
        </w:numPr>
        <w:rPr>
          <w:ins w:id="411" w:author="Richard Haynes" w:date="2020-10-26T13:05:00Z"/>
        </w:rPr>
      </w:pPr>
      <w:ins w:id="412" w:author="Richard Haynes" w:date="2020-10-26T13:05:00Z">
        <w:r w:rsidRPr="001B27CF">
          <w:t>typical symptoms (e.g. influenza-like illness with fever and muscle pain, or respiratory illness with cough a</w:t>
        </w:r>
        <w:r>
          <w:t>nd shortness of breath); and</w:t>
        </w:r>
      </w:ins>
    </w:p>
    <w:p w14:paraId="62E62BB4" w14:textId="6423C5D6" w:rsidR="001B27CF" w:rsidRDefault="001B27CF" w:rsidP="001B27CF">
      <w:pPr>
        <w:pStyle w:val="ListParagraph"/>
        <w:numPr>
          <w:ilvl w:val="0"/>
          <w:numId w:val="49"/>
        </w:numPr>
        <w:rPr>
          <w:ins w:id="413" w:author="Richard Haynes" w:date="2020-10-26T13:05:00Z"/>
        </w:rPr>
      </w:pPr>
      <w:ins w:id="414" w:author="Richard Haynes" w:date="2020-10-26T13:05:00Z">
        <w:r w:rsidRPr="001B27CF">
          <w:t>compatible chest X-ray findings (consolidation or g</w:t>
        </w:r>
        <w:r>
          <w:t>round-glass shadowing); and</w:t>
        </w:r>
      </w:ins>
    </w:p>
    <w:p w14:paraId="37CE700B" w14:textId="6EDAFB5E" w:rsidR="001B27CF" w:rsidRDefault="001B27CF" w:rsidP="001B27CF">
      <w:pPr>
        <w:pStyle w:val="ListParagraph"/>
        <w:numPr>
          <w:ilvl w:val="0"/>
          <w:numId w:val="49"/>
        </w:numPr>
        <w:rPr>
          <w:ins w:id="415" w:author="Richard Haynes" w:date="2020-10-26T13:05:00Z"/>
        </w:rPr>
      </w:pPr>
      <w:ins w:id="416" w:author="Richard Haynes" w:date="2020-10-26T13:05:00Z">
        <w:r w:rsidRPr="001B27CF">
          <w:t>alternative causes have been considered unlikely or excluded (</w:t>
        </w:r>
        <w:r>
          <w:t>e.g. heart failure, influenza).</w:t>
        </w:r>
      </w:ins>
    </w:p>
    <w:p w14:paraId="66ABD257" w14:textId="05AD32B0" w:rsidR="001B27CF" w:rsidRPr="001B27CF" w:rsidRDefault="001B27CF" w:rsidP="001B27CF">
      <w:pPr>
        <w:ind w:left="720"/>
        <w:rPr>
          <w:ins w:id="417" w:author="Richard Haynes" w:date="2020-10-26T13:05:00Z"/>
        </w:rPr>
      </w:pPr>
      <w:ins w:id="418" w:author="Richard Haynes" w:date="2020-10-26T13:05:00Z">
        <w:r w:rsidRPr="001B27CF">
          <w:t>However, the diagnosis remains a clinical one based on the opinion of the managing doctor.</w:t>
        </w:r>
      </w:ins>
    </w:p>
    <w:p w14:paraId="68B140D9" w14:textId="77777777" w:rsidR="001B27CF" w:rsidRPr="001B27CF" w:rsidRDefault="001B27CF" w:rsidP="001B27CF">
      <w:pPr>
        <w:rPr>
          <w:ins w:id="419" w:author="Richard Haynes" w:date="2020-10-26T13:05:00Z"/>
        </w:rPr>
      </w:pPr>
    </w:p>
    <w:p w14:paraId="7311BE96" w14:textId="69A9861C" w:rsidR="001B27CF" w:rsidRPr="001B27CF" w:rsidRDefault="001B27CF" w:rsidP="001B27CF">
      <w:pPr>
        <w:ind w:left="720"/>
        <w:rPr>
          <w:ins w:id="420" w:author="Richard Haynes" w:date="2020-10-26T13:05:00Z"/>
        </w:rPr>
      </w:pPr>
      <w:ins w:id="421" w:author="Richard Haynes" w:date="2020-10-26T13:05:00Z">
        <w:r w:rsidRPr="001B27CF">
          <w:t>A small number of children (age</w:t>
        </w:r>
        <w:r w:rsidR="002D6D91">
          <w:t>d</w:t>
        </w:r>
        <w:r w:rsidRPr="001B27CF">
          <w:t xml:space="preserve"> &lt;18 years) present with atypical features, including a hyperinflammatory state and evidence of single or multi-organ dysfunction (called Paediatric Multisystem Inflammatory Syndrome temporally associated with COVID-19 </w:t>
        </w:r>
        <w:r w:rsidR="002D6D91">
          <w:t>[</w:t>
        </w:r>
        <w:r w:rsidRPr="001B27CF">
          <w:t>PIMS-TS</w:t>
        </w:r>
        <w:r w:rsidR="002D6D91">
          <w:t>]</w:t>
        </w:r>
        <w:r w:rsidRPr="001B27CF">
          <w:t>). Some do not have significant lung involvement</w:t>
        </w:r>
        <w:r w:rsidR="002D6D91">
          <w:t>.</w:t>
        </w:r>
        <w:r>
          <w:rPr>
            <w:rStyle w:val="FootnoteReference"/>
          </w:rPr>
          <w:footnoteReference w:id="4"/>
        </w:r>
        <w:r w:rsidR="002D6D91" w:rsidRPr="002D6D91">
          <w:t xml:space="preserve"> </w:t>
        </w:r>
      </w:ins>
    </w:p>
    <w:p w14:paraId="0AC98711" w14:textId="77777777" w:rsidR="001B27CF" w:rsidRPr="00734153" w:rsidRDefault="001B27CF" w:rsidP="001B27CF">
      <w:pPr>
        <w:numPr>
          <w:numberingChange w:id="424" w:author="Richard Haynes" w:date="2020-10-26T13:05:00Z" w:original="(%1:2:2:)"/>
        </w:numPr>
        <w:pPrChange w:id="425" w:author="Richard Haynes" w:date="2020-10-26T13:05:00Z">
          <w:pPr>
            <w:pStyle w:val="ListParagraph"/>
            <w:numPr>
              <w:numId w:val="4"/>
            </w:numPr>
            <w:tabs>
              <w:tab w:val="num" w:pos="757"/>
            </w:tabs>
            <w:ind w:left="757" w:hanging="397"/>
          </w:pPr>
        </w:pPrChange>
      </w:pPr>
    </w:p>
    <w:p w14:paraId="1BA5B240" w14:textId="77777777" w:rsidR="007D0C06" w:rsidRPr="001B27CF" w:rsidRDefault="007D0C06" w:rsidP="00F123A0">
      <w:pPr>
        <w:pStyle w:val="ListParagraph"/>
        <w:numPr>
          <w:ilvl w:val="0"/>
          <w:numId w:val="4"/>
        </w:numPr>
        <w:rPr>
          <w:b/>
          <w:rPrChange w:id="426" w:author="Richard Haynes" w:date="2020-10-26T13:05:00Z">
            <w:rPr/>
          </w:rPrChange>
        </w:rPr>
      </w:pPr>
      <w:r w:rsidRPr="001B27CF">
        <w:rPr>
          <w:b/>
          <w:rPrChange w:id="427" w:author="Richard Haynes" w:date="2020-10-26T13:05:00Z">
            <w:rPr/>
          </w:rPrChange>
        </w:rPr>
        <w:t>No medical history that might, in the opinion of the attending clinician, put the patient at significant risk if he/she were to participate in the trial</w:t>
      </w:r>
    </w:p>
    <w:p w14:paraId="3EB3FADF" w14:textId="77777777" w:rsidR="002A490E" w:rsidRDefault="002A490E" w:rsidP="00F123A0"/>
    <w:p w14:paraId="19AC0AA4" w14:textId="7B3821A6"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1B27CF">
        <w:t>8.2</w:t>
      </w:r>
      <w:r w:rsidR="00674F0D">
        <w:fldChar w:fldCharType="end"/>
      </w:r>
      <w:r w:rsidR="00CB2B60">
        <w:t xml:space="preserve"> and Appendix 3; section </w:t>
      </w:r>
      <w:r w:rsidR="0068060E">
        <w:fldChar w:fldCharType="begin"/>
      </w:r>
      <w:r w:rsidR="0068060E">
        <w:instrText xml:space="preserve"> REF _Ref50472190 \r \h </w:instrText>
      </w:r>
      <w:r w:rsidR="0068060E">
        <w:fldChar w:fldCharType="separate"/>
      </w:r>
      <w:r w:rsidR="001B27CF">
        <w:t>8.3</w:t>
      </w:r>
      <w:r w:rsidR="0068060E">
        <w:fldChar w:fldCharType="end"/>
      </w:r>
      <w:r w:rsidR="00CB2B60">
        <w:t xml:space="preserve">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3E01A7" w:rsidRDefault="00026B1E" w:rsidP="00F123A0">
      <w:pPr>
        <w:rPr>
          <w:rPrChange w:id="428" w:author="Richard Haynes" w:date="2020-10-26T13:05:00Z">
            <w:rPr>
              <w:lang w:val="en-US"/>
            </w:rPr>
          </w:rPrChange>
        </w:rPr>
      </w:pPr>
    </w:p>
    <w:p w14:paraId="19E4B8F4" w14:textId="117DC431" w:rsidR="00026B1E" w:rsidDel="002D6D91" w:rsidRDefault="00026B1E" w:rsidP="00F123A0">
      <w:pPr>
        <w:rPr>
          <w:ins w:id="429" w:author="Richard Haynes" w:date="2020-10-26T13:05:00Z"/>
        </w:rPr>
      </w:pPr>
      <w:ins w:id="430" w:author="Richard Haynes" w:date="2020-10-26T13:05:00Z">
        <w:r w:rsidDel="002D6D91">
          <w:t xml:space="preserve">In some locations, </w:t>
        </w:r>
        <w:r w:rsidR="002D6D91">
          <w:t xml:space="preserve">children </w:t>
        </w:r>
        <w:r w:rsidDel="002D6D91">
          <w:t xml:space="preserve">(aged </w:t>
        </w:r>
        <w:r w:rsidR="002D6D91">
          <w:t>&lt;</w:t>
        </w:r>
        <w:r w:rsidDel="002D6D91">
          <w:t>18</w:t>
        </w:r>
        <w:r w:rsidR="002D6D91">
          <w:t xml:space="preserve"> years</w:t>
        </w:r>
        <w:r w:rsidDel="002D6D91">
          <w:t xml:space="preserve">) will </w:t>
        </w:r>
        <w:r w:rsidR="002D6D91">
          <w:t xml:space="preserve">not </w:t>
        </w:r>
        <w:r w:rsidDel="002D6D91">
          <w:t xml:space="preserve">be recruited, </w:t>
        </w:r>
        <w:r w:rsidR="002D6D91">
          <w:t>to comply with</w:t>
        </w:r>
        <w:r w:rsidDel="002D6D91">
          <w:t xml:space="preserve"> local and national regulatory approvals (see Section </w:t>
        </w:r>
        <w:r w:rsidDel="002D6D91">
          <w:fldChar w:fldCharType="begin"/>
        </w:r>
        <w:r w:rsidDel="002D6D91">
          <w:instrText xml:space="preserve"> REF _Ref53515449 \r \h </w:instrText>
        </w:r>
        <w:r w:rsidDel="002D6D91">
          <w:fldChar w:fldCharType="separate"/>
        </w:r>
        <w:r w:rsidR="001B27CF" w:rsidDel="002D6D91">
          <w:t>8.3</w:t>
        </w:r>
        <w:r w:rsidDel="002D6D91">
          <w:fldChar w:fldCharType="end"/>
        </w:r>
        <w:r w:rsidDel="002D6D91">
          <w:t>).</w:t>
        </w:r>
      </w:ins>
    </w:p>
    <w:p w14:paraId="7820EFF2" w14:textId="77777777" w:rsidR="00347F62" w:rsidRDefault="00347F62" w:rsidP="00F123A0">
      <w:pPr>
        <w:rPr>
          <w:ins w:id="431" w:author="Richard Haynes" w:date="2020-10-26T13:05:00Z"/>
          <w:lang w:val="en-US"/>
        </w:rPr>
      </w:pPr>
    </w:p>
    <w:p w14:paraId="22A203DD" w14:textId="77777777" w:rsidR="00FF2DE0" w:rsidRPr="00734153" w:rsidRDefault="00FF2DE0" w:rsidP="001B27CF">
      <w:pPr>
        <w:pStyle w:val="Heading2"/>
      </w:pPr>
      <w:bookmarkStart w:id="432" w:name="_Toc37107289"/>
      <w:bookmarkStart w:id="433" w:name="_Toc38099244"/>
      <w:bookmarkStart w:id="434" w:name="_Toc53502065"/>
      <w:bookmarkStart w:id="435" w:name="_Toc44674839"/>
      <w:r>
        <w:t>Consent</w:t>
      </w:r>
      <w:bookmarkEnd w:id="432"/>
      <w:bookmarkEnd w:id="433"/>
      <w:bookmarkEnd w:id="434"/>
      <w:bookmarkEnd w:id="435"/>
    </w:p>
    <w:p w14:paraId="3C7AECF5" w14:textId="5AE3F5DE" w:rsidR="00C752CE" w:rsidRDefault="000543BB" w:rsidP="00F123A0">
      <w:r>
        <w:t xml:space="preserve">Informed consent should be obtained from each patient </w:t>
      </w:r>
      <w:r w:rsidR="00B3259C">
        <w:t xml:space="preserve">16 years and over </w:t>
      </w:r>
      <w:r>
        <w:t>before enrolment into the study</w:t>
      </w:r>
      <w:r w:rsidR="00874943">
        <w:t>.</w:t>
      </w:r>
      <w:r w:rsidR="00B360DF">
        <w:t xml:space="preserve"> </w:t>
      </w:r>
      <w:r>
        <w:t>However, if the patient lacks capacity to give consent due to the severity of their medical condition (e.g. acute respiratory failure or need for immediate ventilation)</w:t>
      </w:r>
      <w:r w:rsidR="00C752CE">
        <w:t xml:space="preserve"> or prior disease</w:t>
      </w:r>
      <w:r>
        <w:t xml:space="preserve">, then consent may be obtained from a relative acting as the patient’s legally </w:t>
      </w:r>
      <w:r>
        <w:lastRenderedPageBreak/>
        <w:t>designated representative</w:t>
      </w:r>
      <w:r w:rsidR="00C752CE">
        <w:t xml:space="preserve"> or 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hildren aged between 10-15 years old will also be asked for assent. Children aged ≥16 years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52E14B45" w14:textId="77777777" w:rsidR="000543BB" w:rsidRDefault="000543BB" w:rsidP="00F123A0"/>
    <w:p w14:paraId="28116EDC" w14:textId="733F1D3C" w:rsidR="000543BB" w:rsidRDefault="000543BB" w:rsidP="00F123A0">
      <w:r>
        <w:t>Due to the poor outcomes in COVID-19 patients who require ventilation (&gt;90% mortality in one cohort</w:t>
      </w:r>
      <w:hyperlink w:anchor="_ENREF_8" w:tooltip="Fei, 2020 #60" w:history="1">
        <w:r w:rsidR="00A97692">
          <w:fldChar w:fldCharType="begin"/>
        </w:r>
        <w:r w:rsidR="00A97692">
          <w:instrText xml:space="preserve"> ADDIN EN.CITE &lt;EndNote&gt;&lt;Cite&gt;&lt;Author&gt;Fei&lt;/Author&gt;&lt;Year&gt;2020&lt;/Year&gt;&lt;RecNum&gt;60&lt;/RecNum&gt;&lt;DisplayText&gt;&lt;style face="superscript"&gt;8&lt;/style&gt;&lt;/DisplayText&gt;&lt;record&gt;&lt;rec-number&gt;60&lt;/rec-number&gt;&lt;foreign-keys&gt;&lt;key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A97692">
          <w:fldChar w:fldCharType="separate"/>
        </w:r>
        <w:r w:rsidR="00A97692" w:rsidRPr="008473B3">
          <w:rPr>
            <w:noProof/>
            <w:vertAlign w:val="superscript"/>
          </w:rPr>
          <w:t>8</w:t>
        </w:r>
        <w:r w:rsidR="00A97692">
          <w:fldChar w:fldCharType="end"/>
        </w:r>
      </w:hyperlink>
      <w:r>
        <w:t>), patients who lack capacity to consent due to severe disease (e.g. needs ventilation), and for whom a relative to act as the legally designated representative is not immediately available,</w:t>
      </w:r>
      <w:r w:rsidR="00B360DF">
        <w:t xml:space="preserve"> </w:t>
      </w:r>
      <w:r w:rsidR="00B92F95">
        <w:t xml:space="preserve">randomisation </w:t>
      </w:r>
      <w:r>
        <w:t>and consequent treatment will proceed with consent provided by a treating clinician (independent of the clinician seeking to enrol the patient) who will act as the legally designated representative</w:t>
      </w:r>
      <w:del w:id="436" w:author="Richard Haynes" w:date="2020-10-26T13:05:00Z">
        <w:r>
          <w:delText>.</w:delText>
        </w:r>
      </w:del>
      <w:ins w:id="437" w:author="Richard Haynes" w:date="2020-10-26T13:05:00Z">
        <w:r w:rsidR="00026B1E">
          <w:t xml:space="preserve"> (if allowed by local regulations)</w:t>
        </w:r>
        <w:r>
          <w:t>.</w:t>
        </w:r>
      </w:ins>
      <w:r>
        <w:t xml:space="preserve"> Consent will then be obtained from the patient’s personal legally designated representative (or directly from the patient if they recover promptly) at the earliest opportunity.</w:t>
      </w:r>
    </w:p>
    <w:p w14:paraId="3FD6AAC4" w14:textId="77777777" w:rsidR="004F244C" w:rsidRDefault="004F244C" w:rsidP="00F123A0"/>
    <w:p w14:paraId="2961E790" w14:textId="77777777" w:rsidR="000F5D4C" w:rsidRPr="00734153" w:rsidRDefault="00F75723" w:rsidP="001B27CF">
      <w:pPr>
        <w:pStyle w:val="Heading2"/>
      </w:pPr>
      <w:bookmarkStart w:id="438" w:name="_Toc34778072"/>
      <w:bookmarkStart w:id="439" w:name="_Toc34778127"/>
      <w:bookmarkStart w:id="440" w:name="_Toc34778276"/>
      <w:bookmarkStart w:id="441" w:name="_Toc34778330"/>
      <w:bookmarkStart w:id="442" w:name="_Toc34778383"/>
      <w:bookmarkStart w:id="443" w:name="_Toc34778463"/>
      <w:bookmarkStart w:id="444" w:name="_Toc34778518"/>
      <w:bookmarkStart w:id="445" w:name="_Toc34778574"/>
      <w:bookmarkStart w:id="446" w:name="_Toc34780052"/>
      <w:bookmarkStart w:id="447" w:name="_Toc34780316"/>
      <w:bookmarkStart w:id="448" w:name="_Toc34780446"/>
      <w:bookmarkStart w:id="449" w:name="_Toc37107290"/>
      <w:bookmarkStart w:id="450" w:name="_Toc38099245"/>
      <w:bookmarkStart w:id="451" w:name="_Toc53502066"/>
      <w:bookmarkStart w:id="452" w:name="_Toc44674840"/>
      <w:bookmarkEnd w:id="438"/>
      <w:bookmarkEnd w:id="439"/>
      <w:bookmarkEnd w:id="440"/>
      <w:bookmarkEnd w:id="441"/>
      <w:bookmarkEnd w:id="442"/>
      <w:bookmarkEnd w:id="443"/>
      <w:bookmarkEnd w:id="444"/>
      <w:bookmarkEnd w:id="445"/>
      <w:bookmarkEnd w:id="446"/>
      <w:bookmarkEnd w:id="447"/>
      <w:bookmarkEnd w:id="448"/>
      <w:r>
        <w:t>B</w:t>
      </w:r>
      <w:r w:rsidR="00EB3117">
        <w:t>aseline information</w:t>
      </w:r>
      <w:bookmarkEnd w:id="449"/>
      <w:bookmarkEnd w:id="450"/>
      <w:bookmarkEnd w:id="451"/>
      <w:bookmarkEnd w:id="452"/>
    </w:p>
    <w:p w14:paraId="2BFD484B" w14:textId="77777777"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2ECB3BF1" w14:textId="77777777" w:rsidR="00655943" w:rsidRDefault="00655943" w:rsidP="00F123A0"/>
    <w:p w14:paraId="45C74618" w14:textId="77777777" w:rsidR="00EB3117" w:rsidRPr="001B0EEE" w:rsidRDefault="00EB3117" w:rsidP="00F123A0">
      <w:pPr>
        <w:pStyle w:val="ListParagraph"/>
        <w:numPr>
          <w:ilvl w:val="0"/>
          <w:numId w:val="16"/>
        </w:numPr>
      </w:pPr>
      <w:r>
        <w:t xml:space="preserve">Patient </w:t>
      </w:r>
      <w:r w:rsidRPr="001B0EEE">
        <w:t>details (e.g. name</w:t>
      </w:r>
      <w:r w:rsidR="00B864DD">
        <w:t xml:space="preserve"> or initials</w:t>
      </w:r>
      <w:r w:rsidR="00602571">
        <w:t xml:space="preserve"> [depending on privacy requirements]</w:t>
      </w:r>
      <w:r w:rsidRPr="001B0EEE">
        <w:t>, NHS</w:t>
      </w:r>
      <w:r w:rsidR="00B864DD">
        <w:t>/CHI</w:t>
      </w:r>
      <w:r w:rsidRPr="001B0EEE">
        <w:t xml:space="preserve"> number</w:t>
      </w:r>
      <w:r w:rsidR="00B864DD">
        <w:t xml:space="preserve"> [UK only]</w:t>
      </w:r>
      <w:r w:rsidR="00DC2416">
        <w:t xml:space="preserve"> or medical records number</w:t>
      </w:r>
      <w:r w:rsidRPr="001B0EEE">
        <w:t>, date of birth, sex)</w:t>
      </w:r>
    </w:p>
    <w:p w14:paraId="08D8F3BE" w14:textId="4458F4CD" w:rsidR="00EB3117" w:rsidRPr="001B0EEE" w:rsidRDefault="00EB3117" w:rsidP="00F123A0">
      <w:pPr>
        <w:pStyle w:val="ListParagraph"/>
        <w:numPr>
          <w:ilvl w:val="0"/>
          <w:numId w:val="16"/>
        </w:numPr>
      </w:pPr>
      <w:r w:rsidRPr="001B0EEE">
        <w:t>Clinician details (e.g. name)</w:t>
      </w:r>
    </w:p>
    <w:p w14:paraId="060B7E84" w14:textId="77777777" w:rsidR="003A76BF" w:rsidRPr="001B0EEE" w:rsidRDefault="003A76BF" w:rsidP="00F86D49">
      <w:pPr>
        <w:pStyle w:val="ListParagraph"/>
        <w:numPr>
          <w:ilvl w:val="0"/>
          <w:numId w:val="18"/>
        </w:numPr>
      </w:pPr>
      <w:r w:rsidRPr="001B0EEE">
        <w:t>COVID-19 symptom onset date</w:t>
      </w:r>
    </w:p>
    <w:p w14:paraId="0201542A" w14:textId="77777777" w:rsidR="00EB3117" w:rsidRDefault="00EB3117" w:rsidP="00F86D49">
      <w:pPr>
        <w:pStyle w:val="ListParagraph"/>
        <w:numPr>
          <w:ilvl w:val="0"/>
          <w:numId w:val="18"/>
        </w:numPr>
      </w:pPr>
      <w:r w:rsidRPr="001B0EEE">
        <w:t xml:space="preserve">COVID-19 severity </w:t>
      </w:r>
      <w:r w:rsidR="009B2D72" w:rsidRPr="001B0EEE">
        <w:t>as assessed by need for supplemental oxygen</w:t>
      </w:r>
      <w:r w:rsidR="00B864DD">
        <w:t>, non-invasive ventilation</w:t>
      </w:r>
      <w:r w:rsidR="009B2D72" w:rsidRPr="001B0EEE">
        <w:t xml:space="preserve"> or</w:t>
      </w:r>
      <w:r w:rsidR="001B0EEE" w:rsidRPr="001B0EEE">
        <w:t xml:space="preserve"> </w:t>
      </w:r>
      <w:r w:rsidR="00B864DD">
        <w:t>invasive mechanical</w:t>
      </w:r>
      <w:r w:rsidR="001B0EEE" w:rsidRPr="001B0EEE">
        <w:t xml:space="preserve"> ventilation</w:t>
      </w:r>
      <w:r w:rsidR="00070D84">
        <w:t>/extracorporeal membrane oxygenation</w:t>
      </w:r>
      <w:r w:rsidR="00814A7F">
        <w:t xml:space="preserve"> (ECMO)</w:t>
      </w:r>
    </w:p>
    <w:p w14:paraId="08068A4E" w14:textId="77777777" w:rsidR="00B864DD" w:rsidRDefault="00B864DD" w:rsidP="00F86D49">
      <w:pPr>
        <w:pStyle w:val="ListParagraph"/>
        <w:numPr>
          <w:ilvl w:val="0"/>
          <w:numId w:val="18"/>
        </w:numPr>
      </w:pPr>
      <w:r>
        <w:t xml:space="preserve">Oxygen saturations </w:t>
      </w:r>
      <w:r w:rsidR="00B670DF">
        <w:t xml:space="preserve">on air </w:t>
      </w:r>
      <w:r w:rsidR="00E43246">
        <w:t>(</w:t>
      </w:r>
      <w:r w:rsidR="00B670DF">
        <w:t>if available)</w:t>
      </w:r>
    </w:p>
    <w:p w14:paraId="7DF48AE8" w14:textId="77777777" w:rsidR="00B864DD" w:rsidRDefault="00B864DD" w:rsidP="00F86D49">
      <w:pPr>
        <w:pStyle w:val="ListParagraph"/>
        <w:numPr>
          <w:ilvl w:val="0"/>
          <w:numId w:val="18"/>
        </w:numPr>
      </w:pPr>
      <w:r>
        <w:t>Latest routine measurement of creatinine, C-reactive protein</w:t>
      </w:r>
      <w:r w:rsidR="00DC2416">
        <w:t>,</w:t>
      </w:r>
      <w:r>
        <w:t xml:space="preserve"> and D-dimer (if available)</w:t>
      </w:r>
    </w:p>
    <w:p w14:paraId="2981DC6F" w14:textId="77777777" w:rsidR="00DC2416" w:rsidRPr="00B21C29" w:rsidRDefault="00DC2416" w:rsidP="00F86D49">
      <w:pPr>
        <w:pStyle w:val="ListParagraph"/>
        <w:numPr>
          <w:ilvl w:val="0"/>
          <w:numId w:val="18"/>
        </w:numPr>
      </w:pPr>
      <w:r>
        <w:t>SARS-CoV-2 PCR test result (if available)</w:t>
      </w:r>
    </w:p>
    <w:p w14:paraId="75F26A1C" w14:textId="57517A56" w:rsidR="00B21C29" w:rsidRDefault="00B21C29" w:rsidP="00F86D49">
      <w:pPr>
        <w:pStyle w:val="ListParagraph"/>
        <w:numPr>
          <w:ilvl w:val="0"/>
          <w:numId w:val="18"/>
        </w:numPr>
      </w:pPr>
      <w:r>
        <w:t xml:space="preserve">Major </w:t>
      </w:r>
      <w:del w:id="453" w:author="Richard Haynes" w:date="2020-10-26T13:05:00Z">
        <w:r>
          <w:delText>comorbidity</w:delText>
        </w:r>
      </w:del>
      <w:ins w:id="454" w:author="Richard Haynes" w:date="2020-10-26T13:05:00Z">
        <w:r>
          <w:t>co</w:t>
        </w:r>
        <w:r w:rsidR="00C33BC1">
          <w:t>-</w:t>
        </w:r>
        <w:r>
          <w:t>morbidity</w:t>
        </w:r>
      </w:ins>
      <w:r>
        <w:t xml:space="preserve"> (e.g. heart disease, diabetes, chronic lung disease)</w:t>
      </w:r>
      <w:r w:rsidR="003B3DC3">
        <w:t xml:space="preserve"> and pregnancy</w:t>
      </w:r>
    </w:p>
    <w:p w14:paraId="5906CBDB" w14:textId="1E33192C" w:rsidR="00DB7AF6" w:rsidRPr="001B0EEE" w:rsidRDefault="00DB7AF6" w:rsidP="00F86D49">
      <w:pPr>
        <w:pStyle w:val="ListParagraph"/>
        <w:numPr>
          <w:ilvl w:val="0"/>
          <w:numId w:val="18"/>
        </w:numPr>
        <w:rPr>
          <w:ins w:id="455" w:author="Richard Haynes" w:date="2020-10-26T13:05:00Z"/>
        </w:rPr>
      </w:pPr>
      <w:ins w:id="456" w:author="Richard Haynes" w:date="2020-10-26T13:05:00Z">
        <w:r>
          <w:t>Use of relevant medications (corticosteroids, remdesivir, antiplatelet and anticoagulant therapy)</w:t>
        </w:r>
      </w:ins>
    </w:p>
    <w:p w14:paraId="6FDDA191" w14:textId="77777777" w:rsidR="00EB3117" w:rsidRPr="00E73A91" w:rsidRDefault="00EB3117" w:rsidP="00F123A0">
      <w:pPr>
        <w:pStyle w:val="ListParagraph"/>
        <w:numPr>
          <w:ilvl w:val="0"/>
          <w:numId w:val="16"/>
        </w:numPr>
        <w:rPr>
          <w:color w:val="000000" w:themeColor="text1"/>
        </w:rPr>
      </w:pPr>
      <w:r w:rsidRPr="001B0EEE">
        <w:t xml:space="preserve">Date of </w:t>
      </w:r>
      <w:r w:rsidRPr="00E73A91">
        <w:rPr>
          <w:color w:val="000000" w:themeColor="text1"/>
        </w:rPr>
        <w:t>hospitalisation</w:t>
      </w:r>
    </w:p>
    <w:p w14:paraId="248C1902" w14:textId="77777777" w:rsidR="003803A9" w:rsidRPr="00E73A91" w:rsidRDefault="00EB3117" w:rsidP="00F123A0">
      <w:pPr>
        <w:pStyle w:val="ListParagraph"/>
        <w:numPr>
          <w:ilvl w:val="0"/>
          <w:numId w:val="16"/>
        </w:numPr>
        <w:rPr>
          <w:color w:val="000000" w:themeColor="text1"/>
        </w:rPr>
      </w:pPr>
      <w:r w:rsidRPr="00E73A91">
        <w:rPr>
          <w:color w:val="000000" w:themeColor="text1"/>
        </w:rPr>
        <w:t xml:space="preserve">Contraindication to the study </w:t>
      </w:r>
      <w:r w:rsidR="007218C7" w:rsidRPr="00E73A91">
        <w:rPr>
          <w:color w:val="000000" w:themeColor="text1"/>
        </w:rPr>
        <w:t xml:space="preserve">treatment </w:t>
      </w:r>
      <w:r w:rsidRPr="00E73A91">
        <w:rPr>
          <w:color w:val="000000" w:themeColor="text1"/>
        </w:rPr>
        <w:t>regimens (in the opinion of the attending clinician)</w:t>
      </w:r>
    </w:p>
    <w:p w14:paraId="2DA839C5" w14:textId="77777777" w:rsidR="00227C66" w:rsidRPr="00E73A91" w:rsidRDefault="000214A6" w:rsidP="00227C66">
      <w:pPr>
        <w:pStyle w:val="ListParagraph"/>
        <w:numPr>
          <w:ilvl w:val="0"/>
          <w:numId w:val="16"/>
        </w:numPr>
        <w:rPr>
          <w:color w:val="000000" w:themeColor="text1"/>
        </w:rPr>
      </w:pPr>
      <w:r w:rsidRPr="00E73A91">
        <w:rPr>
          <w:color w:val="000000" w:themeColor="text1"/>
        </w:rPr>
        <w:t>W</w:t>
      </w:r>
      <w:r w:rsidR="00227C66" w:rsidRPr="00E73A91">
        <w:rPr>
          <w:color w:val="000000" w:themeColor="text1"/>
        </w:rPr>
        <w:t>illing</w:t>
      </w:r>
      <w:r w:rsidR="006B0EAF" w:rsidRPr="00E73A91">
        <w:rPr>
          <w:color w:val="000000" w:themeColor="text1"/>
        </w:rPr>
        <w:t xml:space="preserve">ness to </w:t>
      </w:r>
      <w:r w:rsidR="009E2E39" w:rsidRPr="00E73A91">
        <w:rPr>
          <w:color w:val="000000" w:themeColor="text1"/>
        </w:rPr>
        <w:t xml:space="preserve">receive </w:t>
      </w:r>
      <w:r w:rsidR="006B0EAF" w:rsidRPr="00E73A91">
        <w:rPr>
          <w:color w:val="000000" w:themeColor="text1"/>
        </w:rPr>
        <w:t>a blood product</w:t>
      </w:r>
      <w:r w:rsidR="00B864DD">
        <w:rPr>
          <w:color w:val="000000" w:themeColor="text1"/>
        </w:rPr>
        <w:t xml:space="preserve"> [UK only]</w:t>
      </w:r>
    </w:p>
    <w:p w14:paraId="29BCFE74" w14:textId="77777777" w:rsidR="003803A9" w:rsidRDefault="00EB3117" w:rsidP="00F123A0">
      <w:pPr>
        <w:pStyle w:val="ListParagraph"/>
        <w:numPr>
          <w:ilvl w:val="0"/>
          <w:numId w:val="16"/>
        </w:numPr>
      </w:pPr>
      <w:r w:rsidRPr="003A76BF">
        <w:t>Name of person completing the form</w:t>
      </w:r>
    </w:p>
    <w:p w14:paraId="527A7158" w14:textId="77777777" w:rsidR="003803A9" w:rsidRDefault="003803A9" w:rsidP="00F123A0"/>
    <w:p w14:paraId="3E5B2891" w14:textId="77777777"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4A301638" w14:textId="77777777" w:rsidR="004F244C" w:rsidRDefault="004F244C" w:rsidP="00F123A0"/>
    <w:p w14:paraId="31D1507D" w14:textId="77777777" w:rsidR="007341EA" w:rsidRDefault="00D20B52" w:rsidP="001B27CF">
      <w:pPr>
        <w:pStyle w:val="Heading2"/>
      </w:pPr>
      <w:bookmarkStart w:id="457" w:name="_Toc34778074"/>
      <w:bookmarkStart w:id="458" w:name="_Toc34778129"/>
      <w:bookmarkStart w:id="459" w:name="_Toc34778278"/>
      <w:bookmarkStart w:id="460" w:name="_Toc34778332"/>
      <w:bookmarkStart w:id="461" w:name="_Toc34778385"/>
      <w:bookmarkStart w:id="462" w:name="_Toc34778465"/>
      <w:bookmarkStart w:id="463" w:name="_Toc34778520"/>
      <w:bookmarkStart w:id="464" w:name="_Toc34778576"/>
      <w:bookmarkStart w:id="465" w:name="_Toc34780054"/>
      <w:bookmarkStart w:id="466" w:name="_Toc34780318"/>
      <w:bookmarkStart w:id="467" w:name="_Toc34780448"/>
      <w:bookmarkStart w:id="468" w:name="_Toc34778076"/>
      <w:bookmarkStart w:id="469" w:name="_Toc34778131"/>
      <w:bookmarkStart w:id="470" w:name="_Toc34778280"/>
      <w:bookmarkStart w:id="471" w:name="_Toc34778334"/>
      <w:bookmarkStart w:id="472" w:name="_Toc34778387"/>
      <w:bookmarkStart w:id="473" w:name="_Toc34778467"/>
      <w:bookmarkStart w:id="474" w:name="_Toc34778522"/>
      <w:bookmarkStart w:id="475" w:name="_Toc34778578"/>
      <w:bookmarkStart w:id="476" w:name="_Toc34780056"/>
      <w:bookmarkStart w:id="477" w:name="_Toc34780320"/>
      <w:bookmarkStart w:id="478" w:name="_Toc34780450"/>
      <w:bookmarkStart w:id="479" w:name="_Toc37770909"/>
      <w:bookmarkStart w:id="480" w:name="_Toc37771565"/>
      <w:bookmarkStart w:id="481" w:name="_Toc38099246"/>
      <w:bookmarkStart w:id="482" w:name="_Toc53502067"/>
      <w:bookmarkStart w:id="483" w:name="_Toc44674841"/>
      <w:bookmarkStart w:id="484" w:name="_Ref5442246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t>Main r</w:t>
      </w:r>
      <w:r w:rsidR="007341EA">
        <w:t>andomi</w:t>
      </w:r>
      <w:r w:rsidR="00B92F95">
        <w:t>s</w:t>
      </w:r>
      <w:r w:rsidR="007341EA">
        <w:t>ation</w:t>
      </w:r>
      <w:bookmarkEnd w:id="481"/>
      <w:bookmarkEnd w:id="482"/>
      <w:bookmarkEnd w:id="483"/>
      <w:bookmarkEnd w:id="484"/>
    </w:p>
    <w:p w14:paraId="4609A5B3" w14:textId="7C9B980C" w:rsidR="00040913" w:rsidRDefault="00040913" w:rsidP="00F123A0">
      <w:r>
        <w:t xml:space="preserve">In </w:t>
      </w:r>
      <w:r w:rsidR="00720B07">
        <w:t>addition to receiving usual care, e</w:t>
      </w:r>
      <w:r w:rsidR="007D0C06">
        <w:rPr>
          <w:lang w:val="en-US"/>
        </w:rPr>
        <w:t xml:space="preserve">ligible patients will be </w:t>
      </w:r>
      <w:r w:rsidR="00984697">
        <w:rPr>
          <w:lang w:val="en-US"/>
        </w:rPr>
        <w:t xml:space="preserve">allocated </w:t>
      </w:r>
      <w:r w:rsidR="007D0C06">
        <w:rPr>
          <w:lang w:val="en-US"/>
        </w:rPr>
        <w:t>using a central web-based randomi</w:t>
      </w:r>
      <w:r w:rsidR="00503DC1">
        <w:rPr>
          <w:lang w:val="en-US"/>
        </w:rPr>
        <w:t>s</w:t>
      </w:r>
      <w:r w:rsidR="007D0C06">
        <w:rPr>
          <w:lang w:val="en-US"/>
        </w:rPr>
        <w:t>ation service (without stratification or minimi</w:t>
      </w:r>
      <w:r w:rsidR="00BC211B">
        <w:rPr>
          <w:lang w:val="en-US"/>
        </w:rPr>
        <w:t>s</w:t>
      </w:r>
      <w:r w:rsidR="007D0C06">
        <w:rPr>
          <w:lang w:val="en-US"/>
        </w:rPr>
        <w:t>ation)</w:t>
      </w:r>
      <w:r w:rsidR="00720B07">
        <w:rPr>
          <w:lang w:val="en-US"/>
        </w:rPr>
        <w:t xml:space="preserve">. </w:t>
      </w:r>
      <w:r w:rsidR="00720B07">
        <w:t xml:space="preserve">From version 6.0 of the protocol, a factorial design </w:t>
      </w:r>
      <w:r w:rsidR="00720B07" w:rsidRPr="00F54689">
        <w:t>will be used</w:t>
      </w:r>
      <w:r w:rsidRPr="00040913">
        <w:t xml:space="preserve"> </w:t>
      </w:r>
      <w:r>
        <w:t xml:space="preserve">such that eligible patients </w:t>
      </w:r>
      <w:r w:rsidR="00B4591A">
        <w:t xml:space="preserve">may be </w:t>
      </w:r>
      <w:r>
        <w:t xml:space="preserve">randomised to one of the treatment arms in Randomisation A and, simultaneously, to one of the treatment arms </w:t>
      </w:r>
      <w:r>
        <w:lastRenderedPageBreak/>
        <w:t>in Randomisation B.</w:t>
      </w:r>
      <w:ins w:id="485" w:author="Richard Haynes" w:date="2020-10-26T13:05:00Z">
        <w:r w:rsidR="00EF739A" w:rsidRPr="00EF739A">
          <w:t xml:space="preserve"> </w:t>
        </w:r>
        <w:r w:rsidR="00EF739A">
          <w:t>From version 10.0 of the protocol, a further factorial randomisation was added (</w:t>
        </w:r>
        <w:r w:rsidR="00874943">
          <w:t xml:space="preserve">Main </w:t>
        </w:r>
        <w:r w:rsidR="00EF739A">
          <w:t xml:space="preserve">Randomisation </w:t>
        </w:r>
        <w:r w:rsidR="00874943">
          <w:t xml:space="preserve">part </w:t>
        </w:r>
        <w:r w:rsidR="00EF739A">
          <w:t>C).</w:t>
        </w:r>
      </w:ins>
    </w:p>
    <w:p w14:paraId="7B269925" w14:textId="77777777" w:rsidR="00720B07" w:rsidRDefault="00720B07" w:rsidP="00F123A0">
      <w:pPr>
        <w:rPr>
          <w:lang w:val="en-US"/>
        </w:rPr>
      </w:pPr>
    </w:p>
    <w:p w14:paraId="12CE0779" w14:textId="77777777" w:rsidR="00EA2E80" w:rsidRDefault="002A3F37" w:rsidP="00EA2E80">
      <w:pPr>
        <w:pStyle w:val="Heading3"/>
      </w:pPr>
      <w:bookmarkStart w:id="486" w:name="_Toc44674842"/>
      <w:r>
        <w:t>Main r</w:t>
      </w:r>
      <w:r w:rsidR="00EA2E80" w:rsidRPr="003210C8">
        <w:t xml:space="preserve">andomisation </w:t>
      </w:r>
      <w:r>
        <w:t xml:space="preserve">part </w:t>
      </w:r>
      <w:r w:rsidR="00EA2E80" w:rsidRPr="003210C8">
        <w:t>A:</w:t>
      </w:r>
      <w:bookmarkEnd w:id="486"/>
    </w:p>
    <w:p w14:paraId="05015725" w14:textId="77777777" w:rsidR="00720B07" w:rsidRDefault="00EA2E80" w:rsidP="00EA2E80">
      <w:pPr>
        <w:rPr>
          <w:b/>
        </w:rPr>
      </w:pPr>
      <w:r>
        <w:rPr>
          <w:lang w:val="en-US"/>
        </w:rPr>
        <w:t xml:space="preserve">Eligible patients </w:t>
      </w:r>
      <w:r w:rsidR="00FA0B97">
        <w:rPr>
          <w:lang w:val="en-US"/>
        </w:rPr>
        <w:t>may</w:t>
      </w:r>
      <w:r>
        <w:rPr>
          <w:lang w:val="en-US"/>
        </w:rPr>
        <w:t xml:space="preserve"> be randomised to one of the arms listed below. </w:t>
      </w:r>
      <w:r w:rsidR="00D9799F" w:rsidRPr="00D9799F">
        <w:t>The doses in this section are for adults. Please see Appendix 3 for paediatric dosing.</w:t>
      </w:r>
      <w:r>
        <w:t xml:space="preserve"> </w:t>
      </w:r>
      <w:r w:rsidR="005A133A">
        <w:t>Study treatments do not need to be continued after discharge from hospital.</w:t>
      </w:r>
    </w:p>
    <w:p w14:paraId="1F78E409" w14:textId="77777777" w:rsidR="005A133A" w:rsidRDefault="005A133A" w:rsidP="00F123A0">
      <w:pPr>
        <w:rPr>
          <w:lang w:val="en-US"/>
        </w:rPr>
      </w:pPr>
    </w:p>
    <w:p w14:paraId="6583EA38" w14:textId="3B7DD9BB" w:rsidR="00DB7AF6" w:rsidRDefault="007D0C06" w:rsidP="00DB7AF6">
      <w:pPr>
        <w:pStyle w:val="ListParagraph"/>
        <w:numPr>
          <w:ilvl w:val="0"/>
          <w:numId w:val="21"/>
        </w:numPr>
        <w:rPr>
          <w:b/>
          <w:lang w:val="en-US"/>
        </w:rPr>
      </w:pPr>
      <w:r w:rsidRPr="008A3080">
        <w:rPr>
          <w:b/>
          <w:lang w:val="en-US"/>
        </w:rPr>
        <w:t>No additional treatment</w:t>
      </w:r>
    </w:p>
    <w:p w14:paraId="6616BD50" w14:textId="77777777" w:rsidR="00DB7AF6" w:rsidRPr="00DB7AF6" w:rsidRDefault="00DB7AF6" w:rsidP="00DB7AF6">
      <w:pPr>
        <w:pStyle w:val="ListParagraph"/>
        <w:ind w:left="360"/>
        <w:rPr>
          <w:b/>
          <w:lang w:val="en-US"/>
          <w:rPrChange w:id="487" w:author="Richard Haynes" w:date="2020-10-26T13:05:00Z">
            <w:rPr>
              <w:lang w:val="en-US"/>
            </w:rPr>
          </w:rPrChange>
        </w:rPr>
        <w:pPrChange w:id="488" w:author="Richard Haynes" w:date="2020-10-26T13:05:00Z">
          <w:pPr/>
        </w:pPrChange>
      </w:pPr>
    </w:p>
    <w:p w14:paraId="5EE07377" w14:textId="77777777" w:rsidR="00DB7AF6" w:rsidRDefault="00DB7AF6" w:rsidP="00DB7AF6">
      <w:pPr>
        <w:pStyle w:val="NormalWeb"/>
        <w:numPr>
          <w:ilvl w:val="0"/>
          <w:numId w:val="21"/>
        </w:numPr>
        <w:rPr>
          <w:moveTo w:id="489" w:author="Richard Haynes" w:date="2020-10-26T13:05:00Z"/>
        </w:rPr>
      </w:pPr>
      <w:moveToRangeStart w:id="490" w:author="Richard Haynes" w:date="2020-10-26T13:05:00Z" w:name="move54609957"/>
      <w:moveTo w:id="491" w:author="Richard Haynes" w:date="2020-10-26T13:05:00Z">
        <w:r>
          <w:rPr>
            <w:b/>
          </w:rPr>
          <w:t>Azithromycin 500mg</w:t>
        </w:r>
        <w:r>
          <w:t xml:space="preserve"> by mouth (or nasogastric tube) or intravenously once daily for 10 days.</w:t>
        </w:r>
      </w:moveTo>
    </w:p>
    <w:p w14:paraId="654B9428" w14:textId="77777777" w:rsidR="00DB7AF6" w:rsidRPr="003801D9" w:rsidRDefault="00DB7AF6" w:rsidP="00F123A0">
      <w:pPr>
        <w:rPr>
          <w:moveTo w:id="492" w:author="Richard Haynes" w:date="2020-10-26T13:05:00Z"/>
          <w:lang w:val="en-US"/>
          <w:rPrChange w:id="493" w:author="Richard Haynes" w:date="2020-10-26T13:05:00Z">
            <w:rPr>
              <w:moveTo w:id="494" w:author="Richard Haynes" w:date="2020-10-26T13:05:00Z"/>
            </w:rPr>
          </w:rPrChange>
        </w:rPr>
        <w:pPrChange w:id="495" w:author="Richard Haynes" w:date="2020-10-26T13:05:00Z">
          <w:pPr>
            <w:pStyle w:val="NormalWeb"/>
            <w:ind w:left="360"/>
          </w:pPr>
        </w:pPrChange>
      </w:pPr>
    </w:p>
    <w:moveToRangeEnd w:id="490"/>
    <w:p w14:paraId="3BB86090" w14:textId="77777777" w:rsidR="00C752CE" w:rsidRPr="008A3080" w:rsidRDefault="00FF2DE0" w:rsidP="00F86D49">
      <w:pPr>
        <w:pStyle w:val="ListParagraph"/>
        <w:numPr>
          <w:ilvl w:val="0"/>
          <w:numId w:val="21"/>
        </w:numPr>
        <w:rPr>
          <w:color w:val="000000" w:themeColor="text1"/>
        </w:rPr>
      </w:pPr>
      <w:r w:rsidRPr="003A76BF">
        <w:rPr>
          <w:b/>
          <w:color w:val="000000" w:themeColor="text1"/>
        </w:rPr>
        <w:t xml:space="preserve">Corticosteroid </w:t>
      </w:r>
      <w:r w:rsidR="0009515F">
        <w:rPr>
          <w:b/>
          <w:color w:val="000000" w:themeColor="text1"/>
        </w:rPr>
        <w:t xml:space="preserve">(in </w:t>
      </w:r>
      <w:r w:rsidR="00FA1D63">
        <w:rPr>
          <w:b/>
          <w:color w:val="000000" w:themeColor="text1"/>
        </w:rPr>
        <w:t xml:space="preserve">children </w:t>
      </w:r>
      <w:r w:rsidR="00FA1D63">
        <w:rPr>
          <w:b/>
          <w:bCs w:val="0"/>
        </w:rPr>
        <w:t xml:space="preserve">≤44 weeks gestational age, or &gt;44 weeks gestational age with PIMS-TS </w:t>
      </w:r>
      <w:r w:rsidR="0009515F">
        <w:rPr>
          <w:b/>
          <w:color w:val="000000" w:themeColor="text1"/>
        </w:rPr>
        <w:t>only)</w:t>
      </w:r>
      <w:r w:rsidR="00CA210A">
        <w:rPr>
          <w:color w:val="000000" w:themeColor="text1"/>
        </w:rPr>
        <w:t>: see Appendix 3</w:t>
      </w:r>
      <w:r w:rsidR="008A3080">
        <w:rPr>
          <w:color w:val="000000" w:themeColor="text1"/>
        </w:rPr>
        <w:t xml:space="preserve">. </w:t>
      </w:r>
    </w:p>
    <w:p w14:paraId="2B5D575F" w14:textId="77777777" w:rsidR="00D43A6B" w:rsidRDefault="00D43A6B" w:rsidP="008A3080">
      <w:pPr>
        <w:pStyle w:val="NormalWeb"/>
        <w:spacing w:before="0" w:beforeAutospacing="0"/>
      </w:pPr>
    </w:p>
    <w:p w14:paraId="6BCF12AD" w14:textId="77777777" w:rsidR="00DB7AF6" w:rsidRDefault="00DB7AF6" w:rsidP="00DB7AF6">
      <w:pPr>
        <w:pStyle w:val="NormalWeb"/>
        <w:numPr>
          <w:ilvl w:val="0"/>
          <w:numId w:val="21"/>
        </w:numPr>
        <w:rPr>
          <w:moveFrom w:id="496" w:author="Richard Haynes" w:date="2020-10-26T13:05:00Z"/>
        </w:rPr>
      </w:pPr>
      <w:moveFromRangeStart w:id="497" w:author="Richard Haynes" w:date="2020-10-26T13:05:00Z" w:name="move54609957"/>
      <w:moveFrom w:id="498" w:author="Richard Haynes" w:date="2020-10-26T13:05:00Z">
        <w:r>
          <w:rPr>
            <w:b/>
          </w:rPr>
          <w:t>Azithromycin 500mg</w:t>
        </w:r>
        <w:r>
          <w:t xml:space="preserve"> by mouth (or nasogastric tube) or intravenously once daily for 10 days.</w:t>
        </w:r>
      </w:moveFrom>
    </w:p>
    <w:p w14:paraId="020C6419" w14:textId="77777777" w:rsidR="00DB7AF6" w:rsidRPr="003801D9" w:rsidRDefault="00DB7AF6" w:rsidP="00F123A0">
      <w:pPr>
        <w:rPr>
          <w:moveFrom w:id="499" w:author="Richard Haynes" w:date="2020-10-26T13:05:00Z"/>
          <w:lang w:val="en-US"/>
          <w:rPrChange w:id="500" w:author="Richard Haynes" w:date="2020-10-26T13:05:00Z">
            <w:rPr>
              <w:moveFrom w:id="501" w:author="Richard Haynes" w:date="2020-10-26T13:05:00Z"/>
            </w:rPr>
          </w:rPrChange>
        </w:rPr>
        <w:pPrChange w:id="502" w:author="Richard Haynes" w:date="2020-10-26T13:05:00Z">
          <w:pPr>
            <w:pStyle w:val="NormalWeb"/>
            <w:ind w:left="360"/>
          </w:pPr>
        </w:pPrChange>
      </w:pPr>
    </w:p>
    <w:moveFromRangeEnd w:id="497"/>
    <w:p w14:paraId="52B7950C" w14:textId="77777777" w:rsidR="00513ECE" w:rsidRDefault="00513ECE" w:rsidP="00513ECE">
      <w:pPr>
        <w:pStyle w:val="NormalWeb"/>
        <w:ind w:left="360"/>
        <w:rPr>
          <w:ins w:id="503" w:author="Richard Haynes" w:date="2020-10-26T13:05:00Z"/>
        </w:rPr>
      </w:pPr>
    </w:p>
    <w:p w14:paraId="67DDC34D" w14:textId="3068C044" w:rsidR="00513ECE" w:rsidRDefault="052A754C" w:rsidP="00513ECE">
      <w:pPr>
        <w:pStyle w:val="NormalWeb"/>
        <w:numPr>
          <w:ilvl w:val="0"/>
          <w:numId w:val="21"/>
        </w:numPr>
      </w:pPr>
      <w:r w:rsidRPr="6BD3F980">
        <w:rPr>
          <w:b/>
        </w:rPr>
        <w:t xml:space="preserve">Intravenous immunoglobulin (in children </w:t>
      </w:r>
      <w:r w:rsidR="075DEE94" w:rsidRPr="6BD3F980">
        <w:rPr>
          <w:b/>
        </w:rPr>
        <w:t xml:space="preserve">&gt;44 weeks gestational age </w:t>
      </w:r>
      <w:r w:rsidR="09918BA8" w:rsidRPr="6BD3F980">
        <w:rPr>
          <w:b/>
        </w:rPr>
        <w:t xml:space="preserve">with PIMS-TS </w:t>
      </w:r>
      <w:r w:rsidRPr="6BD3F980">
        <w:rPr>
          <w:b/>
        </w:rPr>
        <w:t>only)</w:t>
      </w:r>
      <w:r>
        <w:t>:</w:t>
      </w:r>
      <w:r w:rsidRPr="6BD3F980">
        <w:rPr>
          <w:b/>
        </w:rPr>
        <w:t xml:space="preserve"> </w:t>
      </w:r>
      <w:r>
        <w:t xml:space="preserve">see </w:t>
      </w:r>
      <w:del w:id="504" w:author="Richard Haynes" w:date="2020-10-26T13:05:00Z">
        <w:r>
          <w:delText>Appendix</w:delText>
        </w:r>
      </w:del>
      <w:ins w:id="505" w:author="Richard Haynes" w:date="2020-10-26T13:05:00Z">
        <w:r w:rsidR="00193FA7">
          <w:t>Appendices</w:t>
        </w:r>
      </w:ins>
      <w:r w:rsidR="00193FA7">
        <w:t xml:space="preserve"> </w:t>
      </w:r>
      <w:r w:rsidR="0EDFF103">
        <w:t>2</w:t>
      </w:r>
      <w:ins w:id="506" w:author="Richard Haynes" w:date="2020-10-26T13:05:00Z">
        <w:r w:rsidR="09918BA8">
          <w:t xml:space="preserve"> </w:t>
        </w:r>
        <w:r w:rsidR="00193FA7">
          <w:t>and 3</w:t>
        </w:r>
      </w:ins>
      <w:r w:rsidR="00193FA7">
        <w:t xml:space="preserve"> </w:t>
      </w:r>
      <w:r w:rsidR="09918BA8">
        <w:t>for dose, contraindications and monitoring information.</w:t>
      </w:r>
    </w:p>
    <w:p w14:paraId="419A47ED" w14:textId="77777777" w:rsidR="00B864DD" w:rsidRDefault="00B864DD" w:rsidP="00B864DD">
      <w:pPr>
        <w:pStyle w:val="NormalWeb"/>
      </w:pPr>
    </w:p>
    <w:p w14:paraId="56C6189A" w14:textId="3DA4B87D" w:rsidR="005A133A" w:rsidRDefault="005A133A" w:rsidP="006831C4">
      <w:pPr>
        <w:pStyle w:val="NormalWeb"/>
        <w:spacing w:before="0" w:beforeAutospacing="0" w:after="0" w:afterAutospacing="0"/>
      </w:pPr>
      <w:r>
        <w:t xml:space="preserve">For randomisation </w:t>
      </w:r>
      <w:r w:rsidR="002A3F37">
        <w:t xml:space="preserve">part </w:t>
      </w:r>
      <w:r>
        <w:t>A, t</w:t>
      </w:r>
      <w:r w:rsidRPr="000F1A65">
        <w:t xml:space="preserve">he randomisation program will allocate patients in a ratio of 2:1 between the no additional </w:t>
      </w:r>
      <w:r>
        <w:t>treatment</w:t>
      </w:r>
      <w:r w:rsidRPr="000F1A65">
        <w:t xml:space="preserve"> arm and each of the other arms available. Hence if</w:t>
      </w:r>
      <w:r>
        <w:t xml:space="preserve"> 5</w:t>
      </w:r>
      <w:r w:rsidRPr="000F1A65">
        <w:t xml:space="preserve"> arms are available, then the randomisation will be in the ratio 2:1:1:1:1. 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 (</w:t>
      </w:r>
      <w:r>
        <w:t xml:space="preserve">i.e. </w:t>
      </w:r>
      <w:r w:rsidRPr="00984697">
        <w:t xml:space="preserve">in a </w:t>
      </w:r>
      <w:r>
        <w:t xml:space="preserve">2:1:1:1, </w:t>
      </w:r>
      <w:r w:rsidRPr="00984697">
        <w:t>2:1:1 or 2:1 ratio).</w:t>
      </w:r>
      <w:r w:rsidR="0009515F">
        <w:t xml:space="preserve"> </w:t>
      </w:r>
      <w:del w:id="507" w:author="Richard Haynes" w:date="2020-10-26T13:05:00Z">
        <w:r w:rsidR="00B864DD">
          <w:delText>In the UK, i</w:delText>
        </w:r>
        <w:r w:rsidR="0009515F">
          <w:delText>f</w:delText>
        </w:r>
      </w:del>
      <w:ins w:id="508" w:author="Richard Haynes" w:date="2020-10-26T13:05:00Z">
        <w:r w:rsidR="00F01FE5">
          <w:t>I</w:t>
        </w:r>
        <w:r w:rsidR="0009515F">
          <w:t>f</w:t>
        </w:r>
      </w:ins>
      <w:r w:rsidR="0009515F">
        <w:t xml:space="preserve"> no treatments are both available and suitable, then it may be possible to only be randomised in part B</w:t>
      </w:r>
      <w:ins w:id="509" w:author="Richard Haynes" w:date="2020-10-26T13:05:00Z">
        <w:r w:rsidR="00F01FE5">
          <w:t xml:space="preserve"> (UK only)</w:t>
        </w:r>
        <w:r w:rsidR="00DB7AF6">
          <w:t xml:space="preserve"> and/or part C</w:t>
        </w:r>
      </w:ins>
      <w:r w:rsidR="0009515F">
        <w:t>.</w:t>
      </w:r>
    </w:p>
    <w:p w14:paraId="08AAAD0E" w14:textId="77777777" w:rsidR="005A133A" w:rsidRDefault="005A133A" w:rsidP="006831C4">
      <w:pPr>
        <w:pStyle w:val="NormalWeb"/>
        <w:spacing w:after="0" w:afterAutospacing="0"/>
      </w:pPr>
    </w:p>
    <w:p w14:paraId="16BDB526" w14:textId="77777777" w:rsidR="005A133A" w:rsidRDefault="005D64DF" w:rsidP="006831C4">
      <w:pPr>
        <w:pStyle w:val="Heading3"/>
      </w:pPr>
      <w:bookmarkStart w:id="510" w:name="_Toc44674843"/>
      <w:r>
        <w:t>Main r</w:t>
      </w:r>
      <w:r w:rsidR="005A133A" w:rsidRPr="003210C8">
        <w:t xml:space="preserve">andomisation </w:t>
      </w:r>
      <w:r>
        <w:t xml:space="preserve">part </w:t>
      </w:r>
      <w:r w:rsidR="005A133A">
        <w:t>B</w:t>
      </w:r>
      <w:r w:rsidR="00B864DD">
        <w:t xml:space="preserve"> [UK only]</w:t>
      </w:r>
      <w:r w:rsidR="005A133A" w:rsidRPr="003210C8">
        <w:t>:</w:t>
      </w:r>
      <w:bookmarkEnd w:id="510"/>
    </w:p>
    <w:p w14:paraId="06DB3C17" w14:textId="77777777" w:rsidR="00EA2E80" w:rsidRDefault="170AABEA" w:rsidP="6BD3F980">
      <w:pPr>
        <w:rPr>
          <w:b/>
        </w:rPr>
      </w:pPr>
      <w:r w:rsidRPr="6BD3F980">
        <w:rPr>
          <w:lang w:val="en-US"/>
        </w:rPr>
        <w:t xml:space="preserve">Eligible patients </w:t>
      </w:r>
      <w:r w:rsidR="3B3F94C8" w:rsidRPr="6BD3F980">
        <w:rPr>
          <w:lang w:val="en-US"/>
        </w:rPr>
        <w:t xml:space="preserve">may </w:t>
      </w:r>
      <w:r w:rsidRPr="6BD3F980">
        <w:rPr>
          <w:lang w:val="en-US"/>
        </w:rPr>
        <w:t xml:space="preserve">be randomised to one of the arms listed below. </w:t>
      </w:r>
      <w:r>
        <w:t>The doses in this section are for adults.</w:t>
      </w:r>
      <w:r w:rsidR="075DEE94">
        <w:t xml:space="preserve"> </w:t>
      </w:r>
      <w:r>
        <w:t>Please see Appendix 3</w:t>
      </w:r>
      <w:r w:rsidR="075DEE94">
        <w:t xml:space="preserve"> </w:t>
      </w:r>
      <w:r>
        <w:t xml:space="preserve">for paediatric dosing. </w:t>
      </w:r>
      <w:r w:rsidR="5278C118" w:rsidRPr="6BD3F980">
        <w:rPr>
          <w:b/>
        </w:rPr>
        <w:t>Participants in this randomisation should have a serum sample sent to their transfusion laboratory</w:t>
      </w:r>
      <w:r w:rsidR="63F4149C" w:rsidRPr="6BD3F980">
        <w:rPr>
          <w:b/>
        </w:rPr>
        <w:t xml:space="preserve"> prior to randomisation</w:t>
      </w:r>
      <w:r w:rsidR="5278C118" w:rsidRPr="6BD3F980">
        <w:rPr>
          <w:b/>
        </w:rPr>
        <w:t xml:space="preserve"> in which presence of antibodies against SARS-CoV-2 </w:t>
      </w:r>
      <w:r w:rsidR="3369248B" w:rsidRPr="6BD3F980">
        <w:rPr>
          <w:b/>
        </w:rPr>
        <w:t>may</w:t>
      </w:r>
      <w:r w:rsidR="5278C118" w:rsidRPr="6BD3F980">
        <w:rPr>
          <w:b/>
        </w:rPr>
        <w:t xml:space="preserve"> be tested.</w:t>
      </w:r>
    </w:p>
    <w:p w14:paraId="239CE432" w14:textId="77777777" w:rsidR="009E4939" w:rsidRDefault="009E4939" w:rsidP="006831C4">
      <w:pPr>
        <w:rPr>
          <w:lang w:val="en-US"/>
        </w:rPr>
      </w:pPr>
    </w:p>
    <w:p w14:paraId="54EB2196" w14:textId="77777777" w:rsidR="00B864DD" w:rsidRDefault="009E4939" w:rsidP="00B864DD">
      <w:pPr>
        <w:pStyle w:val="ListParagraph"/>
        <w:numPr>
          <w:ilvl w:val="0"/>
          <w:numId w:val="21"/>
        </w:numPr>
        <w:rPr>
          <w:b/>
          <w:lang w:val="en-US"/>
        </w:rPr>
      </w:pPr>
      <w:r w:rsidRPr="008A3080">
        <w:rPr>
          <w:b/>
          <w:lang w:val="en-US"/>
        </w:rPr>
        <w:t>No additional treatment</w:t>
      </w:r>
    </w:p>
    <w:p w14:paraId="5B746603" w14:textId="77777777" w:rsidR="00B864DD" w:rsidRPr="00735DBF" w:rsidRDefault="00B864DD" w:rsidP="00735DBF">
      <w:pPr>
        <w:pStyle w:val="ListParagraph"/>
        <w:ind w:left="360"/>
        <w:rPr>
          <w:b/>
          <w:lang w:val="en-US"/>
        </w:rPr>
      </w:pPr>
    </w:p>
    <w:p w14:paraId="1B7A57DC" w14:textId="77777777" w:rsidR="00720B07" w:rsidRDefault="009E4939" w:rsidP="00735DBF">
      <w:pPr>
        <w:pStyle w:val="ListParagraph"/>
        <w:numPr>
          <w:ilvl w:val="0"/>
          <w:numId w:val="21"/>
        </w:numPr>
      </w:pPr>
      <w:r w:rsidRPr="00B864DD">
        <w:rPr>
          <w:b/>
        </w:rPr>
        <w:lastRenderedPageBreak/>
        <w:t>Convalescent plasma</w:t>
      </w:r>
      <w:r w:rsidR="00B864DD">
        <w:rPr>
          <w:b/>
        </w:rPr>
        <w:t xml:space="preserve"> </w:t>
      </w:r>
      <w:r>
        <w:t>Single unit of ABO compatible convalescent plasma (275mls +/- 75 mls) intravenous per day on study days 1</w:t>
      </w:r>
      <w:r w:rsidR="007218C7">
        <w:t xml:space="preserve"> (as soon as possible after randomisation)</w:t>
      </w:r>
      <w:r>
        <w:t xml:space="preserve"> and 2</w:t>
      </w:r>
      <w:r w:rsidR="0031390B">
        <w:t xml:space="preserve"> (with a m</w:t>
      </w:r>
      <w:r w:rsidRPr="00BA15E8">
        <w:t>inimum of 12 hour interval between 1st and 2nd units</w:t>
      </w:r>
      <w:r w:rsidR="0031390B">
        <w:t>)</w:t>
      </w:r>
      <w:r w:rsidRPr="00BA15E8">
        <w:t>.</w:t>
      </w:r>
      <w:r w:rsidR="002A3F37">
        <w:t xml:space="preserve"> </w:t>
      </w:r>
      <w:bookmarkStart w:id="511" w:name="_Hlk38421739"/>
      <w:r w:rsidR="00720B07" w:rsidRPr="00FE38EA">
        <w:t>ABO identical plasma is preferred if available.</w:t>
      </w:r>
      <w:r w:rsidR="00EC1FE7">
        <w:t xml:space="preserve"> </w:t>
      </w:r>
      <w:r w:rsidR="00EC1FE7" w:rsidRPr="00E43742">
        <w:t>The second transfusion should not be given if patient has a suspected serious adverse reaction during or after the first transfusion.</w:t>
      </w:r>
    </w:p>
    <w:p w14:paraId="3F89536F" w14:textId="77777777" w:rsidR="00B864DD" w:rsidRDefault="00B864DD" w:rsidP="00735DBF">
      <w:pPr>
        <w:pStyle w:val="ListParagraph"/>
        <w:ind w:left="360"/>
      </w:pPr>
    </w:p>
    <w:p w14:paraId="1252B23A" w14:textId="00B24024" w:rsidR="00B864DD" w:rsidRPr="00DC2416" w:rsidRDefault="00B864DD" w:rsidP="00DC2416">
      <w:pPr>
        <w:pStyle w:val="ListParagraph"/>
        <w:numPr>
          <w:ilvl w:val="0"/>
          <w:numId w:val="21"/>
        </w:numPr>
        <w:rPr>
          <w:lang w:val="en-US"/>
        </w:rPr>
      </w:pPr>
      <w:r w:rsidRPr="3199C3A4">
        <w:rPr>
          <w:b/>
          <w:lang w:val="en-US"/>
        </w:rPr>
        <w:t>Synthetic neutralising antibodies</w:t>
      </w:r>
      <w:r w:rsidR="00AE43D1">
        <w:rPr>
          <w:b/>
          <w:lang w:val="en-US"/>
        </w:rPr>
        <w:t xml:space="preserve"> (</w:t>
      </w:r>
      <w:ins w:id="512" w:author="Richard Haynes" w:date="2020-10-26T13:05:00Z">
        <w:r w:rsidR="00101BC5">
          <w:rPr>
            <w:b/>
            <w:lang w:val="en-US"/>
          </w:rPr>
          <w:t xml:space="preserve">REGN-COV2; </w:t>
        </w:r>
      </w:ins>
      <w:r w:rsidR="00AE43D1">
        <w:rPr>
          <w:b/>
          <w:lang w:val="en-US"/>
        </w:rPr>
        <w:t>adults and children aged ≥12 years</w:t>
      </w:r>
      <w:r w:rsidR="0040391F">
        <w:rPr>
          <w:rStyle w:val="FootnoteReference"/>
          <w:b/>
          <w:lang w:val="en-US"/>
        </w:rPr>
        <w:footnoteReference w:id="5"/>
      </w:r>
      <w:r w:rsidR="00AE43D1">
        <w:rPr>
          <w:b/>
          <w:lang w:val="en-US"/>
        </w:rPr>
        <w:t xml:space="preserve"> only)</w:t>
      </w:r>
      <w:r w:rsidR="00D81AE0" w:rsidRPr="3199C3A4">
        <w:rPr>
          <w:b/>
          <w:lang w:val="en-US"/>
        </w:rPr>
        <w:t>.</w:t>
      </w:r>
      <w:r w:rsidRPr="3199C3A4">
        <w:rPr>
          <w:lang w:val="en-US"/>
        </w:rPr>
        <w:t xml:space="preserve"> </w:t>
      </w:r>
      <w:r w:rsidR="00D81AE0" w:rsidRPr="3199C3A4">
        <w:rPr>
          <w:lang w:val="en-US"/>
        </w:rPr>
        <w:t>A single dose of REGN10933 + REGN10987 8 g (4 g of each monoclonal antibody) in 250ml 0.9% saline infused intravenously over 60 minutes +/- 15 minutes as soon as possible after randomisation</w:t>
      </w:r>
    </w:p>
    <w:p w14:paraId="098C19F0" w14:textId="77777777" w:rsidR="002A3F37" w:rsidRPr="00DC2416" w:rsidRDefault="002A3F37" w:rsidP="002A3F37">
      <w:pPr>
        <w:ind w:left="426"/>
      </w:pPr>
    </w:p>
    <w:p w14:paraId="5ECBCEDF" w14:textId="4F3E4B5E" w:rsidR="004B73B6" w:rsidRDefault="005A133A" w:rsidP="005A133A">
      <w:pPr>
        <w:pStyle w:val="NormalWeb"/>
        <w:spacing w:before="0" w:beforeAutospacing="0" w:after="0" w:afterAutospacing="0"/>
      </w:pPr>
      <w:r>
        <w:t>For randomisation</w:t>
      </w:r>
      <w:r w:rsidR="002A3F37">
        <w:t xml:space="preserve"> part</w:t>
      </w:r>
      <w:r>
        <w:t xml:space="preserve"> B, t</w:t>
      </w:r>
      <w:r w:rsidRPr="000F1A65">
        <w:t xml:space="preserve">he randomisation program will allocate patients in a ratio of </w:t>
      </w:r>
      <w:r>
        <w:t>1</w:t>
      </w:r>
      <w:r w:rsidRPr="000F1A65">
        <w:t>:1</w:t>
      </w:r>
      <w:r w:rsidR="00B864DD">
        <w:t>:1</w:t>
      </w:r>
      <w:r w:rsidRPr="000F1A65">
        <w:t xml:space="preserve"> between each of the arms. If </w:t>
      </w:r>
      <w:r>
        <w:t>the active treatment</w:t>
      </w:r>
      <w:r w:rsidRPr="000F1A65">
        <w:t xml:space="preserve"> is not available at the hospital</w:t>
      </w:r>
      <w:r>
        <w:t>, the patient does not consent to receive convalescent plasma,</w:t>
      </w:r>
      <w:r w:rsidRPr="000F1A65">
        <w:t xml:space="preserve"> or is believed, by the attending clinician, to be contraindicated for the specific patient, then this fact will be recorded via the web-based form </w:t>
      </w:r>
      <w:r>
        <w:t xml:space="preserve">and the patient will be excluded from </w:t>
      </w:r>
      <w:ins w:id="517" w:author="Richard Haynes" w:date="2020-10-26T13:05:00Z">
        <w:r w:rsidR="00DB7AF6">
          <w:t xml:space="preserve">the relevant arm in </w:t>
        </w:r>
      </w:ins>
      <w:r>
        <w:t xml:space="preserve">Randomisation </w:t>
      </w:r>
      <w:r w:rsidR="002A3F37">
        <w:t xml:space="preserve">part </w:t>
      </w:r>
      <w:r>
        <w:t>B</w:t>
      </w:r>
      <w:r w:rsidRPr="00984697">
        <w:t>.</w:t>
      </w:r>
    </w:p>
    <w:p w14:paraId="20AB4CF4" w14:textId="77777777" w:rsidR="00DB7AF6" w:rsidRDefault="00DB7AF6" w:rsidP="00DB7AF6">
      <w:pPr>
        <w:pPrChange w:id="518" w:author="Richard Haynes" w:date="2020-10-26T13:05:00Z">
          <w:pPr>
            <w:autoSpaceDE/>
            <w:autoSpaceDN/>
            <w:adjustRightInd/>
            <w:contextualSpacing w:val="0"/>
            <w:jc w:val="left"/>
          </w:pPr>
        </w:pPrChange>
      </w:pPr>
    </w:p>
    <w:p w14:paraId="73465E56" w14:textId="77777777" w:rsidR="00DB7AF6" w:rsidRDefault="00DB7AF6" w:rsidP="001B27CF">
      <w:pPr>
        <w:pStyle w:val="Heading2"/>
        <w:rPr>
          <w:moveFrom w:id="519" w:author="Richard Haynes" w:date="2020-10-26T13:05:00Z"/>
        </w:rPr>
      </w:pPr>
      <w:bookmarkStart w:id="520" w:name="_Toc38099247"/>
      <w:bookmarkStart w:id="521" w:name="_Toc44674844"/>
      <w:moveFromRangeStart w:id="522" w:author="Richard Haynes" w:date="2020-10-26T13:05:00Z" w:name="move54609958"/>
      <w:moveFrom w:id="523" w:author="Richard Haynes" w:date="2020-10-26T13:05:00Z">
        <w:r>
          <w:t>Administration of allocated treatment</w:t>
        </w:r>
        <w:bookmarkEnd w:id="520"/>
        <w:bookmarkEnd w:id="521"/>
      </w:moveFrom>
    </w:p>
    <w:p w14:paraId="1757E573" w14:textId="77777777" w:rsidR="00DB7AF6" w:rsidRDefault="00DB7AF6" w:rsidP="00DB7AF6">
      <w:pPr>
        <w:rPr>
          <w:moveFrom w:id="524" w:author="Richard Haynes" w:date="2020-10-26T13:05:00Z"/>
        </w:rPr>
      </w:pPr>
      <w:moveFrom w:id="525" w:author="Richard Haynes" w:date="2020-10-26T13:05:00Z">
        <w:r>
          <w:t>The details of the allocated study treatments will be displayed on the screen and can be printed or downloaded.</w:t>
        </w:r>
        <w:r w:rsidRPr="004F244C">
          <w:t xml:space="preserve"> </w:t>
        </w:r>
      </w:moveFrom>
      <w:moveFromRangeEnd w:id="522"/>
      <w:del w:id="526" w:author="Richard Haynes" w:date="2020-10-26T13:05:00Z">
        <w:r w:rsidR="004F244C">
          <w:delText xml:space="preserve">The hospital clinicians </w:delText>
        </w:r>
        <w:r w:rsidR="00295817">
          <w:delText xml:space="preserve">are </w:delText>
        </w:r>
        <w:r w:rsidR="004F244C">
          <w:delText xml:space="preserve">responsible for administration of the </w:delText>
        </w:r>
        <w:r w:rsidR="00221D8C">
          <w:delText xml:space="preserve">allocated </w:delText>
        </w:r>
        <w:r w:rsidR="004F244C">
          <w:delText>treatment</w:delText>
        </w:r>
        <w:r w:rsidR="00FE35B2">
          <w:delText>s</w:delText>
        </w:r>
        <w:r w:rsidR="004F244C">
          <w:delText>.</w:delText>
        </w:r>
      </w:del>
      <w:moveFromRangeStart w:id="527" w:author="Richard Haynes" w:date="2020-10-26T13:05:00Z" w:name="move54609959"/>
      <w:moveFrom w:id="528" w:author="Richard Haynes" w:date="2020-10-26T13:05:00Z">
        <w:r>
          <w:t xml:space="preserve"> The patient’s own doctors are free to modify or stop study treatments if they feel it is in the best interests of the patient without the need for the patient to withdraw from the study (see section </w:t>
        </w:r>
        <w:r>
          <w:fldChar w:fldCharType="begin"/>
        </w:r>
        <w:r>
          <w:instrText xml:space="preserve"> REF _Ref34936252 \r \h </w:instrText>
        </w:r>
        <w:r>
          <w:fldChar w:fldCharType="separate"/>
        </w:r>
        <w:r w:rsidR="001B27CF">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moveFrom>
    </w:p>
    <w:p w14:paraId="220A1F48" w14:textId="77777777" w:rsidR="00EF739A" w:rsidRDefault="00EF739A" w:rsidP="00DB7AF6">
      <w:pPr>
        <w:rPr>
          <w:moveFrom w:id="529" w:author="Richard Haynes" w:date="2020-10-26T13:05:00Z"/>
        </w:rPr>
      </w:pPr>
    </w:p>
    <w:p w14:paraId="795ED0F7" w14:textId="77777777" w:rsidR="00EF739A" w:rsidRPr="00734153" w:rsidRDefault="00EF739A" w:rsidP="00EF739A">
      <w:pPr>
        <w:rPr>
          <w:moveFrom w:id="530" w:author="Richard Haynes" w:date="2020-10-26T13:05:00Z"/>
        </w:rPr>
      </w:pPr>
      <w:moveFrom w:id="531" w:author="Richard Haynes" w:date="2020-10-26T13:05:00Z">
        <w:r>
          <w:t>Note:</w:t>
        </w:r>
        <w:r w:rsidR="00101BC5">
          <w:t xml:space="preserve"> </w:t>
        </w:r>
        <w:r w:rsidR="00A97692">
          <w:t>[UK only]</w:t>
        </w:r>
        <w:r>
          <w:t xml:space="preserve"> NHS guidelines require patients to have </w:t>
        </w:r>
        <w:r w:rsidRPr="00587178">
          <w:rPr>
            <w:b/>
          </w:rPr>
          <w:t>two</w:t>
        </w:r>
        <w:r>
          <w:t xml:space="preserve"> separate blood samples taken for Group and Screen prior to administration of blood products. Each sample is approximately 5 mL and both need to be taken at any time between admission to hospital and receipt of the first plasma transfusion (as the laboratory will not issue plasma without both samples), although if a valid historical sample exists this can be used for one of the samples. The participant’s blood group is identified to ensure that blood group-compatible plasma is given and this information would be available to the participant if they wish. Such tests may be required as part of the routine care of the participant if the managing team wish to consider using blood products and samples will be stored, retained and destroyed as per trust  standard procedures and protocols.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moveFrom>
    </w:p>
    <w:p w14:paraId="45837C55" w14:textId="77777777" w:rsidR="00DB7AF6" w:rsidRDefault="00DB7AF6" w:rsidP="00F123A0">
      <w:pPr>
        <w:rPr>
          <w:moveFrom w:id="532" w:author="Richard Haynes" w:date="2020-10-26T13:05:00Z"/>
        </w:rPr>
      </w:pPr>
    </w:p>
    <w:moveFromRangeEnd w:id="527"/>
    <w:p w14:paraId="13D8202D" w14:textId="60CC43F5" w:rsidR="00DB7AF6" w:rsidRDefault="00DB7AF6" w:rsidP="00DB7AF6">
      <w:pPr>
        <w:pStyle w:val="Heading3"/>
        <w:rPr>
          <w:ins w:id="533" w:author="Richard Haynes" w:date="2020-10-26T13:05:00Z"/>
        </w:rPr>
      </w:pPr>
      <w:ins w:id="534" w:author="Richard Haynes" w:date="2020-10-26T13:05:00Z">
        <w:r>
          <w:t>Main r</w:t>
        </w:r>
        <w:r w:rsidRPr="003210C8">
          <w:t xml:space="preserve">andomisation </w:t>
        </w:r>
        <w:r>
          <w:t xml:space="preserve">part C [adults aged </w:t>
        </w:r>
        <w:r w:rsidR="00101BC5">
          <w:t>≥</w:t>
        </w:r>
        <w:r>
          <w:t>18</w:t>
        </w:r>
        <w:r w:rsidR="00101BC5">
          <w:t xml:space="preserve"> </w:t>
        </w:r>
        <w:r>
          <w:t>y</w:t>
        </w:r>
        <w:r w:rsidR="00101BC5">
          <w:t>ears</w:t>
        </w:r>
        <w:r>
          <w:t xml:space="preserve"> only]</w:t>
        </w:r>
        <w:r w:rsidRPr="003210C8">
          <w:t>:</w:t>
        </w:r>
      </w:ins>
    </w:p>
    <w:p w14:paraId="4BCC342D" w14:textId="69C33292" w:rsidR="005A133A" w:rsidRDefault="00DB7AF6" w:rsidP="005E5911">
      <w:pPr>
        <w:autoSpaceDE/>
        <w:autoSpaceDN/>
        <w:adjustRightInd/>
        <w:contextualSpacing w:val="0"/>
        <w:jc w:val="left"/>
        <w:rPr>
          <w:ins w:id="535" w:author="Richard Haynes" w:date="2020-10-26T13:05:00Z"/>
          <w:lang w:val="en-US"/>
        </w:rPr>
      </w:pPr>
      <w:ins w:id="536" w:author="Richard Haynes" w:date="2020-10-26T13:05:00Z">
        <w:r>
          <w:rPr>
            <w:lang w:val="en-US"/>
          </w:rPr>
          <w:t>Eligible patients may be randomised to one of the arms listed below.</w:t>
        </w:r>
      </w:ins>
    </w:p>
    <w:p w14:paraId="00780C4B" w14:textId="77777777" w:rsidR="00DB7AF6" w:rsidRDefault="00DB7AF6" w:rsidP="005E5911">
      <w:pPr>
        <w:autoSpaceDE/>
        <w:autoSpaceDN/>
        <w:adjustRightInd/>
        <w:contextualSpacing w:val="0"/>
        <w:jc w:val="left"/>
        <w:rPr>
          <w:ins w:id="537" w:author="Richard Haynes" w:date="2020-10-26T13:05:00Z"/>
          <w:lang w:val="en-US"/>
        </w:rPr>
      </w:pPr>
    </w:p>
    <w:p w14:paraId="40B46972" w14:textId="0CC682F7" w:rsidR="00DB7AF6" w:rsidRPr="00DB7AF6" w:rsidRDefault="00DB7AF6" w:rsidP="00F01FE5">
      <w:pPr>
        <w:pStyle w:val="ListParagraph"/>
        <w:numPr>
          <w:ilvl w:val="0"/>
          <w:numId w:val="21"/>
        </w:numPr>
        <w:autoSpaceDE/>
        <w:autoSpaceDN/>
        <w:adjustRightInd/>
        <w:contextualSpacing w:val="0"/>
        <w:jc w:val="left"/>
        <w:rPr>
          <w:ins w:id="538" w:author="Richard Haynes" w:date="2020-10-26T13:05:00Z"/>
          <w:rFonts w:eastAsia="Calibri"/>
        </w:rPr>
      </w:pPr>
      <w:ins w:id="539" w:author="Richard Haynes" w:date="2020-10-26T13:05:00Z">
        <w:r w:rsidRPr="00DB7AF6">
          <w:rPr>
            <w:b/>
            <w:lang w:val="en-US"/>
          </w:rPr>
          <w:t>No additional treatment</w:t>
        </w:r>
      </w:ins>
    </w:p>
    <w:p w14:paraId="369AEEA9" w14:textId="77777777" w:rsidR="00DB7AF6" w:rsidRPr="00DB7AF6" w:rsidRDefault="00DB7AF6" w:rsidP="00DB7AF6">
      <w:pPr>
        <w:pStyle w:val="ListParagraph"/>
        <w:autoSpaceDE/>
        <w:autoSpaceDN/>
        <w:adjustRightInd/>
        <w:ind w:left="360"/>
        <w:contextualSpacing w:val="0"/>
        <w:jc w:val="left"/>
        <w:rPr>
          <w:ins w:id="540" w:author="Richard Haynes" w:date="2020-10-26T13:05:00Z"/>
          <w:rFonts w:eastAsia="Calibri"/>
        </w:rPr>
      </w:pPr>
    </w:p>
    <w:p w14:paraId="3389D5D3" w14:textId="7B070B53" w:rsidR="00DB7AF6" w:rsidRPr="00DB7AF6" w:rsidRDefault="00DB7AF6" w:rsidP="00F01FE5">
      <w:pPr>
        <w:pStyle w:val="ListParagraph"/>
        <w:numPr>
          <w:ilvl w:val="0"/>
          <w:numId w:val="21"/>
        </w:numPr>
        <w:autoSpaceDE/>
        <w:autoSpaceDN/>
        <w:adjustRightInd/>
        <w:contextualSpacing w:val="0"/>
        <w:jc w:val="left"/>
        <w:rPr>
          <w:ins w:id="541" w:author="Richard Haynes" w:date="2020-10-26T13:05:00Z"/>
          <w:rFonts w:eastAsia="Calibri"/>
        </w:rPr>
      </w:pPr>
      <w:ins w:id="542" w:author="Richard Haynes" w:date="2020-10-26T13:05:00Z">
        <w:r>
          <w:rPr>
            <w:b/>
          </w:rPr>
          <w:t>Aspirin</w:t>
        </w:r>
        <w:r w:rsidRPr="00DB7AF6">
          <w:rPr>
            <w:b/>
          </w:rPr>
          <w:t xml:space="preserve"> </w:t>
        </w:r>
        <w:r w:rsidR="00ED53FD">
          <w:t>15</w:t>
        </w:r>
        <w:r>
          <w:t xml:space="preserve">0 mg </w:t>
        </w:r>
        <w:r w:rsidR="000D12E1">
          <w:t>by mouth (or nasogastric tube) or per rectum once daily until discharge.</w:t>
        </w:r>
      </w:ins>
    </w:p>
    <w:p w14:paraId="0C82890B" w14:textId="77777777" w:rsidR="00655943" w:rsidRDefault="00655943" w:rsidP="00F123A0">
      <w:pPr>
        <w:rPr>
          <w:ins w:id="543" w:author="Richard Haynes" w:date="2020-10-26T13:05:00Z"/>
        </w:rPr>
      </w:pPr>
      <w:bookmarkStart w:id="544" w:name="_Toc40166725"/>
      <w:bookmarkStart w:id="545" w:name="_Toc40209059"/>
      <w:bookmarkStart w:id="546" w:name="_Toc40209117"/>
      <w:bookmarkStart w:id="547" w:name="_Toc40209175"/>
      <w:bookmarkStart w:id="548" w:name="_Toc40209233"/>
      <w:bookmarkStart w:id="549" w:name="_Toc40252655"/>
      <w:bookmarkEnd w:id="511"/>
      <w:bookmarkEnd w:id="544"/>
      <w:bookmarkEnd w:id="545"/>
      <w:bookmarkEnd w:id="546"/>
      <w:bookmarkEnd w:id="547"/>
      <w:bookmarkEnd w:id="548"/>
      <w:bookmarkEnd w:id="549"/>
    </w:p>
    <w:p w14:paraId="06D015B6" w14:textId="77777777" w:rsidR="00D20B52" w:rsidRPr="00E23519" w:rsidRDefault="00D20B52" w:rsidP="001B27CF">
      <w:pPr>
        <w:pStyle w:val="Heading2"/>
      </w:pPr>
      <w:bookmarkStart w:id="550" w:name="_Toc37064404"/>
      <w:bookmarkStart w:id="551" w:name="_Toc38099248"/>
      <w:bookmarkStart w:id="552" w:name="_Toc53502069"/>
      <w:bookmarkStart w:id="553" w:name="_Toc44674845"/>
      <w:bookmarkStart w:id="554" w:name="_Ref54422475"/>
      <w:r>
        <w:t>Second</w:t>
      </w:r>
      <w:r w:rsidRPr="00E23519">
        <w:t xml:space="preserve"> </w:t>
      </w:r>
      <w:r>
        <w:t xml:space="preserve">randomisation </w:t>
      </w:r>
      <w:bookmarkEnd w:id="550"/>
      <w:r>
        <w:t>for patients with progressive COVID-19</w:t>
      </w:r>
      <w:bookmarkEnd w:id="551"/>
      <w:bookmarkEnd w:id="552"/>
      <w:bookmarkEnd w:id="553"/>
      <w:bookmarkEnd w:id="554"/>
    </w:p>
    <w:p w14:paraId="77DD88C2" w14:textId="77777777" w:rsidR="00D20B52" w:rsidRDefault="00D20B52" w:rsidP="00D20B52">
      <w:pPr>
        <w:pStyle w:val="Default"/>
        <w:contextualSpacing/>
        <w:jc w:val="both"/>
      </w:pPr>
      <w:r>
        <w:t>Patients enrolled in the RECOVERY trial and with clinical evidence of a hyper-inflammatory state may be considered for a second randomisation if they meet the following criteria:</w:t>
      </w:r>
    </w:p>
    <w:p w14:paraId="08D469AD" w14:textId="77777777" w:rsidR="00D20B52" w:rsidRDefault="00D20B52" w:rsidP="00D20B52">
      <w:pPr>
        <w:pStyle w:val="Default"/>
        <w:contextualSpacing/>
        <w:jc w:val="both"/>
      </w:pPr>
    </w:p>
    <w:p w14:paraId="57E6B43D" w14:textId="55A522AF" w:rsidR="00D20B52" w:rsidRDefault="00866BCB" w:rsidP="00F86D49">
      <w:pPr>
        <w:pStyle w:val="ListParagraph"/>
        <w:numPr>
          <w:ilvl w:val="0"/>
          <w:numId w:val="23"/>
        </w:numPr>
      </w:pPr>
      <w:r>
        <w:t>Randomised into the</w:t>
      </w:r>
      <w:r w:rsidR="00D20B52">
        <w:t xml:space="preserve"> RECOVERY trial no more than 21 days ago</w:t>
      </w:r>
    </w:p>
    <w:p w14:paraId="489D704F" w14:textId="77777777" w:rsidR="00D20B52" w:rsidRDefault="00D20B52" w:rsidP="00F86D49">
      <w:pPr>
        <w:pStyle w:val="ListParagraph"/>
        <w:numPr>
          <w:ilvl w:val="0"/>
          <w:numId w:val="23"/>
        </w:numPr>
      </w:pPr>
      <w:r>
        <w:t>Clinical evidence of progressive COVID-19:</w:t>
      </w:r>
    </w:p>
    <w:p w14:paraId="5AEA72F8" w14:textId="77777777" w:rsidR="00876E3E" w:rsidRDefault="00D20B52" w:rsidP="00F86D49">
      <w:pPr>
        <w:pStyle w:val="ListParagraph"/>
        <w:numPr>
          <w:ilvl w:val="1"/>
          <w:numId w:val="23"/>
        </w:numPr>
      </w:pPr>
      <w:r>
        <w:t>oxygen saturation &lt;</w:t>
      </w:r>
      <w:r w:rsidRPr="00190A2B">
        <w:t>9</w:t>
      </w:r>
      <w:r>
        <w:t>2</w:t>
      </w:r>
      <w:r w:rsidRPr="00190A2B">
        <w:t xml:space="preserve">% </w:t>
      </w:r>
      <w:r w:rsidR="006B3C3D">
        <w:t xml:space="preserve">on room air </w:t>
      </w:r>
      <w:r>
        <w:t>or requiring oxygen</w:t>
      </w:r>
    </w:p>
    <w:p w14:paraId="6F497FFD" w14:textId="77777777" w:rsidR="00D20B52" w:rsidRDefault="005D64DF" w:rsidP="00876E3E">
      <w:pPr>
        <w:pStyle w:val="ListParagraph"/>
        <w:ind w:left="1440"/>
      </w:pPr>
      <w:r>
        <w:t>(or in children</w:t>
      </w:r>
      <w:r w:rsidR="00292E9B">
        <w:t xml:space="preserve"> (age &lt;18 years)</w:t>
      </w:r>
      <w:r>
        <w:t>, significant systemic disease with persistent pyrexia</w:t>
      </w:r>
      <w:r w:rsidR="00876E3E">
        <w:t>, with or without evidence of respiratory involvement</w:t>
      </w:r>
      <w:r>
        <w:t>)</w:t>
      </w:r>
      <w:r>
        <w:rPr>
          <w:rStyle w:val="FootnoteReference"/>
        </w:rPr>
        <w:footnoteReference w:id="6"/>
      </w:r>
      <w:r w:rsidR="006B3C3D">
        <w:t xml:space="preserve">; </w:t>
      </w:r>
      <w:r w:rsidR="00D20B52">
        <w:t>and</w:t>
      </w:r>
    </w:p>
    <w:p w14:paraId="71BFFC53" w14:textId="77777777" w:rsidR="00D20B52" w:rsidRDefault="00D20B52" w:rsidP="00F86D49">
      <w:pPr>
        <w:pStyle w:val="ListParagraph"/>
        <w:numPr>
          <w:ilvl w:val="1"/>
          <w:numId w:val="23"/>
        </w:numPr>
      </w:pPr>
      <w:r w:rsidRPr="00190A2B">
        <w:t>C</w:t>
      </w:r>
      <w:r>
        <w:t xml:space="preserve">-reactive protein </w:t>
      </w:r>
      <w:r w:rsidR="006B3C3D">
        <w:t>≥</w:t>
      </w:r>
      <w:r w:rsidR="008F69C6">
        <w:t>75 mg/L</w:t>
      </w:r>
    </w:p>
    <w:p w14:paraId="6D400040" w14:textId="4BCB4E37" w:rsidR="005E4A7E" w:rsidRDefault="00D20B52" w:rsidP="00F86D49">
      <w:pPr>
        <w:pStyle w:val="ListParagraph"/>
        <w:numPr>
          <w:ilvl w:val="0"/>
          <w:numId w:val="23"/>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4B567A14" w14:textId="77777777"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4F964195" w14:textId="77777777" w:rsidR="00D20B52" w:rsidRDefault="00D20B52" w:rsidP="00D20B52">
      <w:pPr>
        <w:pStyle w:val="Default"/>
        <w:contextualSpacing/>
        <w:jc w:val="both"/>
      </w:pPr>
    </w:p>
    <w:p w14:paraId="525ED5AF" w14:textId="6807DAF7"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w:t>
      </w:r>
      <w:del w:id="555" w:author="Richard Haynes" w:date="2020-10-26T13:05:00Z">
        <w:r w:rsidR="00F126A2" w:rsidRPr="00F126A2">
          <w:delText>t</w:delText>
        </w:r>
        <w:r w:rsidR="00FE35B2">
          <w:delText>hree</w:delText>
        </w:r>
      </w:del>
      <w:ins w:id="556" w:author="Richard Haynes" w:date="2020-10-26T13:05:00Z">
        <w:r w:rsidR="00C33BC1">
          <w:t>four</w:t>
        </w:r>
      </w:ins>
      <w:r w:rsidR="00C33BC1" w:rsidRPr="00F126A2">
        <w:t xml:space="preserve"> </w:t>
      </w:r>
      <w:r w:rsidR="00F126A2" w:rsidRPr="00F126A2">
        <w:t>study treatments</w:t>
      </w:r>
      <w:r w:rsidR="002A3F37">
        <w:t xml:space="preserve"> (</w:t>
      </w:r>
      <w:r w:rsidR="007218C7">
        <w:t>one</w:t>
      </w:r>
      <w:r w:rsidR="002A3F37">
        <w:t xml:space="preserve"> each from Main randomisation parts A</w:t>
      </w:r>
      <w:ins w:id="557" w:author="Richard Haynes" w:date="2020-10-26T13:05:00Z">
        <w:r w:rsidR="00C33BC1">
          <w:t>, B</w:t>
        </w:r>
      </w:ins>
      <w:r w:rsidR="002A3F37">
        <w:t xml:space="preserve"> and</w:t>
      </w:r>
      <w:r w:rsidR="00F31D86">
        <w:t xml:space="preserve"> </w:t>
      </w:r>
      <w:del w:id="558" w:author="Richard Haynes" w:date="2020-10-26T13:05:00Z">
        <w:r w:rsidR="00F31D86">
          <w:delText>B</w:delText>
        </w:r>
      </w:del>
      <w:ins w:id="559" w:author="Richard Haynes" w:date="2020-10-26T13:05:00Z">
        <w:r w:rsidR="00C33BC1">
          <w:t>C</w:t>
        </w:r>
      </w:ins>
      <w:r w:rsidR="00F31D86">
        <w:t>, plus one from the second</w:t>
      </w:r>
      <w:r w:rsidR="002A3F37">
        <w:t xml:space="preserve"> randomisation)</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r w:rsidR="004055EB">
        <w:t xml:space="preserve"> </w:t>
      </w:r>
    </w:p>
    <w:p w14:paraId="1B386B46" w14:textId="77777777" w:rsidR="008B3E94" w:rsidRDefault="008B3E94" w:rsidP="008B3E94">
      <w:pPr>
        <w:pStyle w:val="Default"/>
        <w:ind w:left="180"/>
        <w:contextualSpacing/>
        <w:jc w:val="both"/>
      </w:pPr>
    </w:p>
    <w:p w14:paraId="5E7827F5" w14:textId="77777777" w:rsidR="00D20B52" w:rsidRDefault="00D20B52" w:rsidP="008B3E94">
      <w:pPr>
        <w:pStyle w:val="Default"/>
        <w:ind w:left="180"/>
        <w:contextualSpacing/>
        <w:jc w:val="both"/>
      </w:pPr>
      <w:r w:rsidRPr="0079455F">
        <w:t>The</w:t>
      </w:r>
      <w:r>
        <w:t xml:space="preserve"> following information will be recorded (on the web-based form) by the attending clinician or delegate:</w:t>
      </w:r>
    </w:p>
    <w:p w14:paraId="42A1BF71" w14:textId="77777777" w:rsidR="00E55907" w:rsidRDefault="00E55907" w:rsidP="00D20B52"/>
    <w:p w14:paraId="523A18EF" w14:textId="77777777" w:rsidR="00D20B52" w:rsidRPr="001B0EEE" w:rsidRDefault="00D20B52" w:rsidP="00D20B52">
      <w:pPr>
        <w:pStyle w:val="ListParagraph"/>
        <w:numPr>
          <w:ilvl w:val="0"/>
          <w:numId w:val="16"/>
        </w:numPr>
      </w:pPr>
      <w:r>
        <w:t xml:space="preserve">Patient </w:t>
      </w:r>
      <w:r w:rsidRPr="001B0EEE">
        <w:t>details (e.g. name</w:t>
      </w:r>
      <w:r w:rsidR="0024171E">
        <w:t xml:space="preserve"> or initials</w:t>
      </w:r>
      <w:r w:rsidRPr="001B0EEE">
        <w:t>, NHS</w:t>
      </w:r>
      <w:r w:rsidR="0024171E">
        <w:t>/CHI</w:t>
      </w:r>
      <w:r w:rsidRPr="001B0EEE">
        <w:t xml:space="preserve"> number</w:t>
      </w:r>
      <w:r w:rsidR="0024171E">
        <w:t xml:space="preserve"> [UK only]</w:t>
      </w:r>
      <w:r w:rsidR="00DC2416">
        <w:t xml:space="preserve"> or medical records number</w:t>
      </w:r>
      <w:r w:rsidRPr="001B0EEE">
        <w:t>, date of birth, sex)</w:t>
      </w:r>
    </w:p>
    <w:p w14:paraId="19DB5C39" w14:textId="77777777" w:rsidR="00D20B52" w:rsidRPr="001B0EEE" w:rsidRDefault="00D20B52" w:rsidP="00D20B52">
      <w:pPr>
        <w:pStyle w:val="ListParagraph"/>
        <w:numPr>
          <w:ilvl w:val="0"/>
          <w:numId w:val="16"/>
        </w:numPr>
      </w:pPr>
      <w:r w:rsidRPr="001B0EEE">
        <w:t>Clinician details (e.g. name)</w:t>
      </w:r>
    </w:p>
    <w:p w14:paraId="0F6DB08E" w14:textId="77777777" w:rsidR="00D20B52" w:rsidRPr="000F1A65" w:rsidRDefault="00D20B52" w:rsidP="00F86D49">
      <w:pPr>
        <w:pStyle w:val="ListParagraph"/>
        <w:numPr>
          <w:ilvl w:val="0"/>
          <w:numId w:val="18"/>
        </w:numPr>
      </w:pPr>
      <w:r w:rsidRPr="001B0EEE">
        <w:t>COVID-19 severity as assessed by need for supplemental oxygen or ventilation</w:t>
      </w:r>
      <w:r>
        <w:t>/</w:t>
      </w:r>
      <w:r w:rsidR="00814A7F">
        <w:t>ECMO</w:t>
      </w:r>
    </w:p>
    <w:p w14:paraId="7E1AF3C0" w14:textId="77777777" w:rsidR="00D20B52" w:rsidRPr="00B21C29" w:rsidRDefault="00D20B52" w:rsidP="00F86D49">
      <w:pPr>
        <w:pStyle w:val="ListParagraph"/>
        <w:numPr>
          <w:ilvl w:val="0"/>
          <w:numId w:val="18"/>
        </w:numPr>
      </w:pPr>
      <w:r>
        <w:t>Markers of progressive COVID-19 (</w:t>
      </w:r>
      <w:r w:rsidR="00DB6908">
        <w:t xml:space="preserve">including </w:t>
      </w:r>
      <w:r>
        <w:t>oxygen saturation, C-reactive protein)</w:t>
      </w:r>
    </w:p>
    <w:p w14:paraId="6B06077B" w14:textId="77777777" w:rsidR="00D20B52" w:rsidRPr="003A76BF" w:rsidRDefault="00D20B52" w:rsidP="00D20B52">
      <w:pPr>
        <w:pStyle w:val="ListParagraph"/>
        <w:numPr>
          <w:ilvl w:val="0"/>
          <w:numId w:val="16"/>
        </w:numPr>
      </w:pPr>
      <w:r w:rsidRPr="003A76BF">
        <w:t xml:space="preserve">Contraindication to the study drug </w:t>
      </w:r>
      <w:r w:rsidR="006B3C3D">
        <w:t>treatment</w:t>
      </w:r>
      <w:r w:rsidRPr="003A76BF">
        <w:t>s (in the opinion of the attending clinician)</w:t>
      </w:r>
    </w:p>
    <w:p w14:paraId="6159E7E7" w14:textId="77777777" w:rsidR="00D20B52" w:rsidRDefault="00D20B52" w:rsidP="00D20B52">
      <w:pPr>
        <w:pStyle w:val="ListParagraph"/>
        <w:numPr>
          <w:ilvl w:val="0"/>
          <w:numId w:val="16"/>
        </w:numPr>
      </w:pPr>
      <w:r w:rsidRPr="003A76BF">
        <w:t>Name of person completing the form</w:t>
      </w:r>
    </w:p>
    <w:p w14:paraId="51226A40" w14:textId="77777777" w:rsidR="00D20B52" w:rsidRDefault="00D20B52" w:rsidP="00D20B52"/>
    <w:p w14:paraId="3052F138" w14:textId="77777777"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78FCAE42" w14:textId="77777777" w:rsidR="00D20B52" w:rsidRDefault="00D20B52" w:rsidP="00D20B52">
      <w:pPr>
        <w:pStyle w:val="Default"/>
        <w:contextualSpacing/>
        <w:jc w:val="both"/>
      </w:pPr>
    </w:p>
    <w:p w14:paraId="10B60DAB" w14:textId="77777777" w:rsidR="00D20B52" w:rsidRDefault="00D20B52" w:rsidP="00D20B52">
      <w:pPr>
        <w:pStyle w:val="Default"/>
        <w:contextualSpacing/>
        <w:jc w:val="both"/>
      </w:pPr>
      <w:r>
        <w:t xml:space="preserve">Eligible participants may be randomised between the following treatment arms: </w:t>
      </w:r>
    </w:p>
    <w:p w14:paraId="33371DFB" w14:textId="77777777" w:rsidR="00D20B52" w:rsidRDefault="00D20B52" w:rsidP="00D20B52">
      <w:pPr>
        <w:pStyle w:val="Default"/>
        <w:contextualSpacing/>
        <w:jc w:val="both"/>
      </w:pPr>
    </w:p>
    <w:p w14:paraId="6485FD40" w14:textId="77777777" w:rsidR="00D20B52" w:rsidRPr="009B4E83" w:rsidRDefault="00D20B52" w:rsidP="00F86D49">
      <w:pPr>
        <w:pStyle w:val="Default"/>
        <w:numPr>
          <w:ilvl w:val="0"/>
          <w:numId w:val="22"/>
        </w:numPr>
        <w:ind w:left="360"/>
        <w:contextualSpacing/>
        <w:jc w:val="both"/>
        <w:rPr>
          <w:bCs/>
        </w:rPr>
      </w:pPr>
      <w:r w:rsidRPr="009B4E83">
        <w:rPr>
          <w:b/>
          <w:bCs/>
        </w:rPr>
        <w:lastRenderedPageBreak/>
        <w:t>No additional treatment</w:t>
      </w:r>
    </w:p>
    <w:p w14:paraId="03515CA4" w14:textId="77777777" w:rsidR="00D20B52" w:rsidRDefault="00D20B52" w:rsidP="00D20B52">
      <w:pPr>
        <w:pStyle w:val="Default"/>
        <w:contextualSpacing/>
        <w:jc w:val="both"/>
      </w:pPr>
    </w:p>
    <w:p w14:paraId="635BB1A1" w14:textId="77777777" w:rsidR="006B3C3D" w:rsidRPr="00984467" w:rsidRDefault="00D20B52" w:rsidP="00F86D49">
      <w:pPr>
        <w:pStyle w:val="Default"/>
        <w:numPr>
          <w:ilvl w:val="0"/>
          <w:numId w:val="22"/>
        </w:numPr>
        <w:ind w:left="360"/>
        <w:contextualSpacing/>
        <w:jc w:val="both"/>
        <w:rPr>
          <w:bCs/>
        </w:rPr>
      </w:pPr>
      <w:r w:rsidRPr="008F69C6">
        <w:rPr>
          <w:b/>
        </w:rPr>
        <w:t>Tocilizumab</w:t>
      </w:r>
      <w:r>
        <w:t xml:space="preserve"> </w:t>
      </w:r>
      <w:r w:rsidR="008F69C6">
        <w:t xml:space="preserve">by </w:t>
      </w:r>
      <w:r w:rsidR="00984467">
        <w:t>intravenous infusion with the dose determined by body weight:</w:t>
      </w:r>
    </w:p>
    <w:p w14:paraId="4FBA5437" w14:textId="77777777" w:rsidR="00984467" w:rsidRDefault="00984467" w:rsidP="00984467">
      <w:pPr>
        <w:pStyle w:val="Default"/>
        <w:contextualSpacing/>
        <w:jc w:val="both"/>
      </w:pPr>
    </w:p>
    <w:tbl>
      <w:tblPr>
        <w:tblStyle w:val="TableGrid"/>
        <w:tblW w:w="0" w:type="auto"/>
        <w:tblInd w:w="817" w:type="dxa"/>
        <w:tblLook w:val="04A0" w:firstRow="1" w:lastRow="0" w:firstColumn="1" w:lastColumn="0" w:noHBand="0" w:noVBand="1"/>
      </w:tblPr>
      <w:tblGrid>
        <w:gridCol w:w="3285"/>
        <w:gridCol w:w="3285"/>
      </w:tblGrid>
      <w:tr w:rsidR="006C4189" w14:paraId="1C7D1F8D" w14:textId="77777777" w:rsidTr="006C4189">
        <w:tc>
          <w:tcPr>
            <w:tcW w:w="3285" w:type="dxa"/>
          </w:tcPr>
          <w:p w14:paraId="3A3DB3F2" w14:textId="77777777" w:rsidR="006C4189" w:rsidRDefault="006C4189" w:rsidP="006C4189">
            <w:pPr>
              <w:pStyle w:val="Default"/>
              <w:contextualSpacing/>
              <w:jc w:val="center"/>
              <w:rPr>
                <w:bCs/>
              </w:rPr>
            </w:pPr>
            <w:r>
              <w:rPr>
                <w:bCs/>
              </w:rPr>
              <w:t>Weight*</w:t>
            </w:r>
          </w:p>
        </w:tc>
        <w:tc>
          <w:tcPr>
            <w:tcW w:w="3285" w:type="dxa"/>
          </w:tcPr>
          <w:p w14:paraId="6C2D2F51" w14:textId="77777777" w:rsidR="006C4189" w:rsidRDefault="006C4189" w:rsidP="006C4189">
            <w:pPr>
              <w:pStyle w:val="Default"/>
              <w:contextualSpacing/>
              <w:jc w:val="center"/>
              <w:rPr>
                <w:bCs/>
              </w:rPr>
            </w:pPr>
            <w:r>
              <w:rPr>
                <w:bCs/>
              </w:rPr>
              <w:t>Dose</w:t>
            </w:r>
          </w:p>
        </w:tc>
      </w:tr>
      <w:tr w:rsidR="006C4189" w14:paraId="4076002F" w14:textId="77777777" w:rsidTr="006C4189">
        <w:tc>
          <w:tcPr>
            <w:tcW w:w="3285" w:type="dxa"/>
          </w:tcPr>
          <w:p w14:paraId="07303812" w14:textId="77777777" w:rsidR="006C4189" w:rsidRDefault="0005695E" w:rsidP="006C4189">
            <w:pPr>
              <w:pStyle w:val="Default"/>
              <w:contextualSpacing/>
              <w:jc w:val="center"/>
              <w:rPr>
                <w:bCs/>
              </w:rPr>
            </w:pPr>
            <w:r>
              <w:rPr>
                <w:bCs/>
              </w:rPr>
              <w:t>&gt;40</w:t>
            </w:r>
            <w:r w:rsidR="006C4189">
              <w:rPr>
                <w:bCs/>
              </w:rPr>
              <w:t xml:space="preserve"> </w:t>
            </w:r>
            <w:r w:rsidR="00CA5601">
              <w:rPr>
                <w:bCs/>
              </w:rPr>
              <w:t xml:space="preserve">and </w:t>
            </w:r>
            <w:r w:rsidR="006C4189">
              <w:rPr>
                <w:bCs/>
              </w:rPr>
              <w:t>≤65 kg</w:t>
            </w:r>
          </w:p>
        </w:tc>
        <w:tc>
          <w:tcPr>
            <w:tcW w:w="3285" w:type="dxa"/>
          </w:tcPr>
          <w:p w14:paraId="5FE3C7D4" w14:textId="77777777" w:rsidR="006C4189" w:rsidRDefault="006C4189" w:rsidP="0005695E">
            <w:pPr>
              <w:pStyle w:val="Default"/>
              <w:contextualSpacing/>
              <w:jc w:val="center"/>
              <w:rPr>
                <w:bCs/>
              </w:rPr>
            </w:pPr>
            <w:r>
              <w:rPr>
                <w:bCs/>
              </w:rPr>
              <w:t>4</w:t>
            </w:r>
            <w:r w:rsidR="0005695E">
              <w:rPr>
                <w:bCs/>
              </w:rPr>
              <w:t>0</w:t>
            </w:r>
            <w:r>
              <w:rPr>
                <w:bCs/>
              </w:rPr>
              <w:t>0 mg</w:t>
            </w:r>
          </w:p>
        </w:tc>
      </w:tr>
      <w:tr w:rsidR="006C4189" w14:paraId="1184414E" w14:textId="77777777" w:rsidTr="006C4189">
        <w:tc>
          <w:tcPr>
            <w:tcW w:w="3285" w:type="dxa"/>
          </w:tcPr>
          <w:p w14:paraId="09F1E1B2" w14:textId="77777777" w:rsidR="006C4189" w:rsidRDefault="0005695E" w:rsidP="006C4189">
            <w:pPr>
              <w:pStyle w:val="Default"/>
              <w:contextualSpacing/>
              <w:jc w:val="center"/>
              <w:rPr>
                <w:bCs/>
              </w:rPr>
            </w:pPr>
            <w:r>
              <w:rPr>
                <w:bCs/>
              </w:rPr>
              <w:t>&gt;65</w:t>
            </w:r>
            <w:r w:rsidR="00CA5601">
              <w:rPr>
                <w:bCs/>
              </w:rPr>
              <w:t xml:space="preserve"> and</w:t>
            </w:r>
            <w:r>
              <w:rPr>
                <w:bCs/>
              </w:rPr>
              <w:t xml:space="preserve"> ≤90</w:t>
            </w:r>
            <w:r w:rsidR="006C4189">
              <w:rPr>
                <w:bCs/>
              </w:rPr>
              <w:t xml:space="preserve"> kg</w:t>
            </w:r>
          </w:p>
        </w:tc>
        <w:tc>
          <w:tcPr>
            <w:tcW w:w="3285" w:type="dxa"/>
          </w:tcPr>
          <w:p w14:paraId="1F6C1C3E" w14:textId="77777777" w:rsidR="006C4189" w:rsidRDefault="006C4189" w:rsidP="006C4189">
            <w:pPr>
              <w:pStyle w:val="Default"/>
              <w:contextualSpacing/>
              <w:jc w:val="center"/>
              <w:rPr>
                <w:bCs/>
              </w:rPr>
            </w:pPr>
            <w:r>
              <w:rPr>
                <w:bCs/>
              </w:rPr>
              <w:t>600 mg</w:t>
            </w:r>
          </w:p>
        </w:tc>
      </w:tr>
      <w:tr w:rsidR="006C4189" w14:paraId="0E477CAA" w14:textId="77777777" w:rsidTr="006C4189">
        <w:tc>
          <w:tcPr>
            <w:tcW w:w="3285" w:type="dxa"/>
          </w:tcPr>
          <w:p w14:paraId="19CA0B74" w14:textId="77777777" w:rsidR="006C4189" w:rsidRDefault="006C4189" w:rsidP="006C4189">
            <w:pPr>
              <w:pStyle w:val="Default"/>
              <w:contextualSpacing/>
              <w:rPr>
                <w:bCs/>
              </w:rPr>
            </w:pPr>
            <w:r>
              <w:rPr>
                <w:bCs/>
              </w:rPr>
              <w:tab/>
              <w:t xml:space="preserve">   </w:t>
            </w:r>
            <w:r w:rsidR="0005695E">
              <w:rPr>
                <w:bCs/>
              </w:rPr>
              <w:t>&gt;90</w:t>
            </w:r>
            <w:r>
              <w:rPr>
                <w:bCs/>
              </w:rPr>
              <w:t xml:space="preserve"> kg</w:t>
            </w:r>
          </w:p>
        </w:tc>
        <w:tc>
          <w:tcPr>
            <w:tcW w:w="3285" w:type="dxa"/>
          </w:tcPr>
          <w:p w14:paraId="77262ADE" w14:textId="77777777" w:rsidR="006C4189" w:rsidRDefault="006C4189" w:rsidP="006C4189">
            <w:pPr>
              <w:pStyle w:val="Default"/>
              <w:contextualSpacing/>
              <w:jc w:val="center"/>
              <w:rPr>
                <w:bCs/>
              </w:rPr>
            </w:pPr>
            <w:r>
              <w:rPr>
                <w:bCs/>
              </w:rPr>
              <w:t>800 mg</w:t>
            </w:r>
          </w:p>
        </w:tc>
      </w:tr>
    </w:tbl>
    <w:p w14:paraId="67863C87" w14:textId="77777777" w:rsidR="00481F91" w:rsidRDefault="00481F91" w:rsidP="002A3F37">
      <w:pPr>
        <w:pStyle w:val="Default"/>
        <w:ind w:left="709"/>
        <w:contextualSpacing/>
        <w:jc w:val="both"/>
      </w:pPr>
      <w:r>
        <w:t>* for lower weights, dosing should be 8 mg/kg</w:t>
      </w:r>
      <w:r w:rsidR="00DB6908">
        <w:t xml:space="preserve"> (see Appendix 3 for paediatric dosing)</w:t>
      </w:r>
    </w:p>
    <w:p w14:paraId="23CCFEC8" w14:textId="77777777" w:rsidR="00D20B52" w:rsidRDefault="006B3C3D" w:rsidP="006C4189">
      <w:pPr>
        <w:pStyle w:val="Default"/>
        <w:ind w:firstLine="720"/>
        <w:contextualSpacing/>
        <w:jc w:val="both"/>
        <w:rPr>
          <w:bCs/>
        </w:rPr>
      </w:pPr>
      <w:r>
        <w:t xml:space="preserve">(Note: </w:t>
      </w:r>
      <w:r w:rsidR="00473A43">
        <w:t xml:space="preserve">body </w:t>
      </w:r>
      <w:r>
        <w:t>weight may be estimated if it is impractical to weigh the patient)</w:t>
      </w:r>
    </w:p>
    <w:p w14:paraId="0A56FC2D" w14:textId="77777777" w:rsidR="00D20B52" w:rsidRDefault="00D20B52" w:rsidP="00F123A0"/>
    <w:p w14:paraId="461502B2" w14:textId="77777777" w:rsidR="006C4189" w:rsidRPr="00984467" w:rsidRDefault="006C4189" w:rsidP="006C4189">
      <w:pPr>
        <w:pStyle w:val="Default"/>
        <w:ind w:left="360"/>
        <w:contextualSpacing/>
        <w:jc w:val="both"/>
        <w:rPr>
          <w:bCs/>
        </w:rPr>
      </w:pPr>
      <w:r>
        <w:rPr>
          <w:bCs/>
        </w:rPr>
        <w:t>Tocilizumab should be given as a single intravenous infusion</w:t>
      </w:r>
      <w:r w:rsidR="00040D43">
        <w:rPr>
          <w:bCs/>
        </w:rPr>
        <w:t xml:space="preserve"> over 60 minutes in 100ml sodium chloride 0.9%</w:t>
      </w:r>
      <w:r>
        <w:rPr>
          <w:bCs/>
        </w:rPr>
        <w:t>. A second dose may be given ≥12 and &lt;24 hours later if, in the opinion of the attending clinician, the patient’s condition has not improved.</w:t>
      </w:r>
    </w:p>
    <w:p w14:paraId="2F1530EB" w14:textId="77777777" w:rsidR="006C4189" w:rsidRDefault="006C4189" w:rsidP="00F123A0"/>
    <w:p w14:paraId="5B02816F" w14:textId="2AC72539" w:rsidR="00AE40D7" w:rsidRDefault="00AE40D7" w:rsidP="00F123A0">
      <w:r w:rsidRPr="000F1A65">
        <w:t>The randomisation program will allocate pa</w:t>
      </w:r>
      <w:r>
        <w:t>tients in a ratio of 1</w:t>
      </w:r>
      <w:r w:rsidRPr="000F1A65">
        <w:t xml:space="preserve">:1 between </w:t>
      </w:r>
      <w:r w:rsidR="00CA5601">
        <w:t>the arms being evaluated in the second randomisation</w:t>
      </w:r>
      <w:r w:rsidRPr="000F1A65">
        <w:t>.</w:t>
      </w:r>
      <w:r w:rsidR="00DE34FB">
        <w:t xml:space="preserve"> Participants should receive standard management (including blood tests such as liver function tests and full blood count) according to their clinical need.</w:t>
      </w:r>
    </w:p>
    <w:p w14:paraId="238FBEB9" w14:textId="77777777" w:rsidR="00DB7AF6" w:rsidRDefault="00DB7AF6" w:rsidP="001B27CF">
      <w:pPr>
        <w:pStyle w:val="Heading2"/>
        <w:rPr>
          <w:moveTo w:id="560" w:author="Richard Haynes" w:date="2020-10-26T13:05:00Z"/>
        </w:rPr>
      </w:pPr>
      <w:moveToRangeStart w:id="561" w:author="Richard Haynes" w:date="2020-10-26T13:05:00Z" w:name="move54609958"/>
      <w:moveTo w:id="562" w:author="Richard Haynes" w:date="2020-10-26T13:05:00Z">
        <w:r>
          <w:t>Administration of allocated treatment</w:t>
        </w:r>
      </w:moveTo>
    </w:p>
    <w:p w14:paraId="5C9494D9" w14:textId="2A23940D" w:rsidR="00DB7AF6" w:rsidRDefault="00DB7AF6" w:rsidP="00DB7AF6">
      <w:pPr>
        <w:rPr>
          <w:moveTo w:id="563" w:author="Richard Haynes" w:date="2020-10-26T13:05:00Z"/>
        </w:rPr>
      </w:pPr>
      <w:moveTo w:id="564" w:author="Richard Haynes" w:date="2020-10-26T13:05:00Z">
        <w:r>
          <w:t>The details of the allocated study treatments will be displayed on the screen and can be printed or downloaded.</w:t>
        </w:r>
        <w:r w:rsidRPr="004F244C">
          <w:t xml:space="preserve"> </w:t>
        </w:r>
      </w:moveTo>
      <w:moveToRangeEnd w:id="561"/>
      <w:ins w:id="565" w:author="Richard Haynes" w:date="2020-10-26T13:05:00Z">
        <w:r>
          <w:t xml:space="preserve">The hospital clinicians are responsible for </w:t>
        </w:r>
        <w:r w:rsidR="00101BC5">
          <w:t xml:space="preserve">prescription and </w:t>
        </w:r>
        <w:r>
          <w:t>administration of the allocated treatments.</w:t>
        </w:r>
      </w:ins>
      <w:moveToRangeStart w:id="566" w:author="Richard Haynes" w:date="2020-10-26T13:05:00Z" w:name="move54609959"/>
      <w:moveTo w:id="567" w:author="Richard Haynes" w:date="2020-10-26T13:05:00Z">
        <w:r>
          <w:t xml:space="preserve"> The patient’s own doctors are free to modify or stop study treatments if they feel it is in the best interests of the patient without the need for the patient to withdraw from the study (see section </w:t>
        </w:r>
        <w:r>
          <w:fldChar w:fldCharType="begin"/>
        </w:r>
        <w:r>
          <w:instrText xml:space="preserve"> REF _Ref34936252 \r \h </w:instrText>
        </w:r>
        <w:r>
          <w:fldChar w:fldCharType="separate"/>
        </w:r>
        <w:r w:rsidR="001B27CF">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moveTo>
    </w:p>
    <w:p w14:paraId="17951EE3" w14:textId="77777777" w:rsidR="00EF739A" w:rsidRDefault="00EF739A" w:rsidP="00DB7AF6">
      <w:pPr>
        <w:rPr>
          <w:moveTo w:id="568" w:author="Richard Haynes" w:date="2020-10-26T13:05:00Z"/>
        </w:rPr>
      </w:pPr>
    </w:p>
    <w:p w14:paraId="692A6A10" w14:textId="733148FB" w:rsidR="00EF739A" w:rsidRPr="00734153" w:rsidRDefault="00EF739A" w:rsidP="00EF739A">
      <w:pPr>
        <w:rPr>
          <w:moveTo w:id="569" w:author="Richard Haynes" w:date="2020-10-26T13:05:00Z"/>
        </w:rPr>
      </w:pPr>
      <w:moveTo w:id="570" w:author="Richard Haynes" w:date="2020-10-26T13:05:00Z">
        <w:r>
          <w:t>Note:</w:t>
        </w:r>
        <w:r w:rsidR="00101BC5">
          <w:t xml:space="preserve"> </w:t>
        </w:r>
        <w:r w:rsidR="00A97692">
          <w:t>[UK only]</w:t>
        </w:r>
        <w:r>
          <w:t xml:space="preserve"> NHS guidelines require patients to have </w:t>
        </w:r>
        <w:r w:rsidRPr="00587178">
          <w:rPr>
            <w:b/>
          </w:rPr>
          <w:t>two</w:t>
        </w:r>
        <w:r>
          <w:t xml:space="preserve"> separate blood samples taken for Group and Screen prior to administration of blood products. Each sample is approximately 5 mL and both need to be taken at any time between admission to hospital and receipt of the first plasma transfusion (as the laboratory will not issue plasma without both samples), although if a valid historical sample exists this can be used for one of the samples. The participant’s blood group is identified to ensure that blood group-compatible plasma is given and this information would be available to the participant if they wish. Such tests may be required as part of the routine care of the participant if the managing team wish to consider using blood products and samples will be stored, retained and destroyed as per trust  standard procedures and protocols.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moveTo>
    </w:p>
    <w:p w14:paraId="34EBC3B7" w14:textId="77777777" w:rsidR="00DB7AF6" w:rsidRDefault="00DB7AF6" w:rsidP="00F123A0">
      <w:pPr>
        <w:rPr>
          <w:moveTo w:id="571" w:author="Richard Haynes" w:date="2020-10-26T13:05:00Z"/>
        </w:rPr>
      </w:pPr>
    </w:p>
    <w:p w14:paraId="0A2C65E8" w14:textId="77777777" w:rsidR="003803A9" w:rsidRDefault="00295817" w:rsidP="001B27CF">
      <w:pPr>
        <w:pStyle w:val="Heading2"/>
      </w:pPr>
      <w:bookmarkStart w:id="572" w:name="_Toc35622131"/>
      <w:bookmarkStart w:id="573" w:name="_Ref34937467"/>
      <w:bookmarkStart w:id="574" w:name="_Toc37107293"/>
      <w:bookmarkStart w:id="575" w:name="_Toc38099249"/>
      <w:bookmarkStart w:id="576" w:name="_Toc53502070"/>
      <w:bookmarkStart w:id="577" w:name="_Toc44674846"/>
      <w:bookmarkEnd w:id="572"/>
      <w:moveToRangeEnd w:id="566"/>
      <w:r>
        <w:t>Collecting f</w:t>
      </w:r>
      <w:r w:rsidR="003803A9">
        <w:t xml:space="preserve">ollow-up </w:t>
      </w:r>
      <w:r>
        <w:t>i</w:t>
      </w:r>
      <w:r w:rsidR="003803A9">
        <w:t>nformation</w:t>
      </w:r>
      <w:bookmarkEnd w:id="573"/>
      <w:bookmarkEnd w:id="574"/>
      <w:bookmarkEnd w:id="575"/>
      <w:bookmarkEnd w:id="576"/>
      <w:bookmarkEnd w:id="577"/>
    </w:p>
    <w:p w14:paraId="644E1BF1" w14:textId="77777777"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2392E244" w14:textId="77777777" w:rsidR="00A62D78" w:rsidRDefault="00A62D78" w:rsidP="00F123A0">
      <w:pPr>
        <w:pStyle w:val="ListParagraph"/>
        <w:numPr>
          <w:ilvl w:val="0"/>
          <w:numId w:val="17"/>
        </w:numPr>
      </w:pPr>
      <w:r>
        <w:lastRenderedPageBreak/>
        <w:t>Vital status (alive / dead, with date and presumed cause of death, if appropriate)</w:t>
      </w:r>
    </w:p>
    <w:p w14:paraId="54FF0BE4" w14:textId="77777777" w:rsidR="00A62D78" w:rsidRDefault="00A62D78" w:rsidP="00F123A0">
      <w:pPr>
        <w:pStyle w:val="ListParagraph"/>
        <w:numPr>
          <w:ilvl w:val="0"/>
          <w:numId w:val="17"/>
        </w:numPr>
      </w:pPr>
      <w:r>
        <w:t>Hospitalisation status (inpatient / discharged, with date of discharge, if appropriate)</w:t>
      </w:r>
    </w:p>
    <w:p w14:paraId="577804B7" w14:textId="77777777" w:rsidR="00602571" w:rsidRDefault="00602571" w:rsidP="00F123A0">
      <w:pPr>
        <w:pStyle w:val="ListParagraph"/>
        <w:numPr>
          <w:ilvl w:val="0"/>
          <w:numId w:val="17"/>
        </w:numPr>
      </w:pPr>
      <w:r>
        <w:t>SARS-CoV-2 test result</w:t>
      </w:r>
    </w:p>
    <w:p w14:paraId="3259C6FC" w14:textId="77777777" w:rsidR="00A62D78" w:rsidRDefault="00A62D78" w:rsidP="00F123A0">
      <w:pPr>
        <w:pStyle w:val="ListParagraph"/>
        <w:numPr>
          <w:ilvl w:val="0"/>
          <w:numId w:val="17"/>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933779B" w14:textId="77777777" w:rsidR="007F6901" w:rsidRDefault="007F6901" w:rsidP="00F123A0">
      <w:pPr>
        <w:pStyle w:val="ListParagraph"/>
        <w:numPr>
          <w:ilvl w:val="0"/>
          <w:numId w:val="17"/>
        </w:numPr>
      </w:pPr>
      <w:r w:rsidRPr="001B0EEE">
        <w:t>Use of renal dialysis or haemofiltration</w:t>
      </w:r>
    </w:p>
    <w:p w14:paraId="068048C8" w14:textId="19D05640" w:rsidR="00E43246" w:rsidRDefault="006035C5" w:rsidP="006035C5">
      <w:pPr>
        <w:pStyle w:val="ListParagraph"/>
        <w:numPr>
          <w:ilvl w:val="0"/>
          <w:numId w:val="17"/>
        </w:numPr>
      </w:pPr>
      <w:r>
        <w:t xml:space="preserve">Documented </w:t>
      </w:r>
      <w:r w:rsidR="008B753A">
        <w:t xml:space="preserve">new </w:t>
      </w:r>
      <w:r w:rsidR="00AC7482">
        <w:t xml:space="preserve">major </w:t>
      </w:r>
      <w:r>
        <w:t>cardia</w:t>
      </w:r>
      <w:r w:rsidR="005B0ED2">
        <w:t>c</w:t>
      </w:r>
      <w:r>
        <w:t xml:space="preserve"> arrhythmia (</w:t>
      </w:r>
      <w:r w:rsidR="00AC7482">
        <w:t>including atrial and ventricular arrhythmia</w:t>
      </w:r>
      <w:r w:rsidR="007218C7">
        <w:t>s</w:t>
      </w:r>
      <w:r>
        <w:t>)</w:t>
      </w:r>
    </w:p>
    <w:p w14:paraId="6889A652" w14:textId="68A9B5E7" w:rsidR="000D12E1" w:rsidRDefault="000D12E1" w:rsidP="006035C5">
      <w:pPr>
        <w:pStyle w:val="ListParagraph"/>
        <w:numPr>
          <w:ilvl w:val="0"/>
          <w:numId w:val="17"/>
        </w:numPr>
        <w:rPr>
          <w:ins w:id="578" w:author="Richard Haynes" w:date="2020-10-26T13:05:00Z"/>
        </w:rPr>
      </w:pPr>
      <w:ins w:id="579" w:author="Richard Haynes" w:date="2020-10-26T13:05:00Z">
        <w:r>
          <w:t xml:space="preserve">Major bleeding (defined as </w:t>
        </w:r>
        <w:r w:rsidR="00EE085D">
          <w:t xml:space="preserve">intracranial </w:t>
        </w:r>
        <w:r>
          <w:t xml:space="preserve">bleeding </w:t>
        </w:r>
        <w:r w:rsidR="00EE085D">
          <w:t xml:space="preserve">or bleeding </w:t>
        </w:r>
        <w:r>
          <w:t>requiring transfusion, endoscopy, surgery</w:t>
        </w:r>
        <w:r w:rsidR="00101BC5">
          <w:t>,</w:t>
        </w:r>
        <w:r>
          <w:t xml:space="preserve"> or vasoactive drugs)</w:t>
        </w:r>
      </w:ins>
    </w:p>
    <w:p w14:paraId="61A21F31" w14:textId="56992FAE" w:rsidR="00EE085D" w:rsidRPr="00FD2B41" w:rsidRDefault="00FD2B41" w:rsidP="00FD2B41">
      <w:pPr>
        <w:pStyle w:val="ListParagraph"/>
        <w:numPr>
          <w:ilvl w:val="0"/>
          <w:numId w:val="17"/>
        </w:numPr>
        <w:rPr>
          <w:ins w:id="580" w:author="Richard Haynes" w:date="2020-10-26T13:05:00Z"/>
          <w:color w:val="000000" w:themeColor="text1"/>
        </w:rPr>
      </w:pPr>
      <w:ins w:id="581" w:author="Richard Haynes" w:date="2020-10-26T13:05:00Z">
        <w:r w:rsidRPr="0009515F">
          <w:rPr>
            <w:color w:val="000000" w:themeColor="text1"/>
          </w:rPr>
          <w:t>Thrombotic event, defined as either (i) acute pulmonary embolism; (ii) deep</w:t>
        </w:r>
        <w:r w:rsidR="00101BC5">
          <w:rPr>
            <w:color w:val="000000" w:themeColor="text1"/>
          </w:rPr>
          <w:t xml:space="preserve"> </w:t>
        </w:r>
        <w:r w:rsidRPr="0009515F">
          <w:rPr>
            <w:color w:val="000000" w:themeColor="text1"/>
          </w:rPr>
          <w:t>vein thrombosis; (iii) ischaemic stroke; (iv) myocardial infarction;</w:t>
        </w:r>
        <w:r>
          <w:rPr>
            <w:color w:val="000000" w:themeColor="text1"/>
          </w:rPr>
          <w:t xml:space="preserve"> </w:t>
        </w:r>
        <w:r w:rsidRPr="0009515F">
          <w:rPr>
            <w:color w:val="000000" w:themeColor="text1"/>
          </w:rPr>
          <w:t>or (v) systemic arterial embolism.</w:t>
        </w:r>
      </w:ins>
    </w:p>
    <w:p w14:paraId="266A3E9D" w14:textId="10682766" w:rsidR="000D12E1" w:rsidRDefault="006C4189" w:rsidP="0024171E">
      <w:pPr>
        <w:pStyle w:val="ListParagraph"/>
        <w:numPr>
          <w:ilvl w:val="0"/>
          <w:numId w:val="17"/>
        </w:numPr>
      </w:pPr>
      <w:r>
        <w:t>Use of any medications included in the RECOVERY trial protocol (including drugs in the same class)</w:t>
      </w:r>
      <w:r w:rsidR="00AB73CE">
        <w:t xml:space="preserve"> or </w:t>
      </w:r>
      <w:r w:rsidR="00E43246">
        <w:t xml:space="preserve">other purported COVID-19 </w:t>
      </w:r>
      <w:r w:rsidR="00DC2416">
        <w:t>treatments</w:t>
      </w:r>
      <w:r w:rsidR="00E43246">
        <w:t xml:space="preserve"> (</w:t>
      </w:r>
      <w:r w:rsidR="00DC2416">
        <w:t xml:space="preserve">e.g. </w:t>
      </w:r>
      <w:r w:rsidR="00AB73CE">
        <w:t>remdesivir</w:t>
      </w:r>
      <w:r w:rsidR="00E43246">
        <w:t>, favipiravir</w:t>
      </w:r>
      <w:del w:id="582" w:author="Richard Haynes" w:date="2020-10-26T13:05:00Z">
        <w:r w:rsidR="00E43246">
          <w:delText>)</w:delText>
        </w:r>
        <w:r w:rsidR="00AB73CE">
          <w:delText>.</w:delText>
        </w:r>
      </w:del>
      <w:ins w:id="583" w:author="Richard Haynes" w:date="2020-10-26T13:05:00Z">
        <w:r w:rsidR="00E43246">
          <w:t>)</w:t>
        </w:r>
      </w:ins>
    </w:p>
    <w:p w14:paraId="0274E179" w14:textId="14EFDFDD" w:rsidR="0024171E" w:rsidRDefault="00EE085D" w:rsidP="0024171E">
      <w:pPr>
        <w:pStyle w:val="ListParagraph"/>
        <w:numPr>
          <w:ilvl w:val="0"/>
          <w:numId w:val="17"/>
        </w:numPr>
        <w:rPr>
          <w:ins w:id="584" w:author="Richard Haynes" w:date="2020-10-26T13:05:00Z"/>
        </w:rPr>
      </w:pPr>
      <w:ins w:id="585" w:author="Richard Haynes" w:date="2020-10-26T13:05:00Z">
        <w:r>
          <w:t>Participation in other randomised trials</w:t>
        </w:r>
        <w:r w:rsidR="00101BC5">
          <w:t xml:space="preserve"> of interventions (vaccines or treatments) for COVID-19</w:t>
        </w:r>
        <w:r w:rsidR="00AB73CE">
          <w:t>.</w:t>
        </w:r>
      </w:ins>
    </w:p>
    <w:p w14:paraId="58FA9701" w14:textId="77777777" w:rsidR="00E93EC5" w:rsidRDefault="00E93EC5" w:rsidP="00F123A0"/>
    <w:p w14:paraId="64024135" w14:textId="513BB307" w:rsidR="00726B78" w:rsidRDefault="00513ECE" w:rsidP="00726B78">
      <w:pPr>
        <w:pStyle w:val="ListParagraph"/>
        <w:numPr>
          <w:ilvl w:val="0"/>
          <w:numId w:val="17"/>
        </w:numPr>
        <w:rPr>
          <w:ins w:id="586" w:author="Richard Haynes" w:date="2020-10-26T13:05:00Z"/>
        </w:rPr>
      </w:pPr>
      <w:r>
        <w:t xml:space="preserve">Additional information including results of routine tests </w:t>
      </w:r>
      <w:r w:rsidR="00FA1D63">
        <w:t xml:space="preserve">(including full blood count, coagulation and inflammatory markers, cardiac biomarkers, electro- and echo-cardiograms) </w:t>
      </w:r>
      <w:r>
        <w:t>and other treatments given will be collected for children</w:t>
      </w:r>
      <w:r w:rsidR="0024171E">
        <w:t xml:space="preserve"> in the UK</w:t>
      </w:r>
      <w:r>
        <w:t xml:space="preserve">. </w:t>
      </w:r>
      <w:r w:rsidR="00A62D78">
        <w:t>This information will be obtained and entered into the web-based IT system by a member of the hospital clinical or research staff.</w:t>
      </w:r>
      <w:ins w:id="587" w:author="Richard Haynes" w:date="2020-10-26T13:05:00Z">
        <w:r w:rsidR="00726B78">
          <w:t xml:space="preserve"> At some locations, electrocardiograms done as part of routine care of adult participants will also be collected.</w:t>
        </w:r>
      </w:ins>
    </w:p>
    <w:p w14:paraId="207FD61D" w14:textId="17AE5514" w:rsidR="00A62D78" w:rsidRDefault="00A62D78" w:rsidP="00F123A0"/>
    <w:p w14:paraId="6345CB5C" w14:textId="77777777" w:rsidR="00A62D78" w:rsidRDefault="00A62D78" w:rsidP="00F123A0"/>
    <w:p w14:paraId="07976470" w14:textId="77777777" w:rsidR="009B2D72"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55F4D243" w14:textId="77777777" w:rsidR="003803A9" w:rsidRDefault="003803A9" w:rsidP="00F123A0"/>
    <w:p w14:paraId="2C33294F" w14:textId="77777777" w:rsidR="00E93EC5" w:rsidRDefault="00E93EC5" w:rsidP="00F123A0">
      <w:r>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77777777" w:rsidR="00E93EC5" w:rsidRDefault="00E93EC5" w:rsidP="00F123A0"/>
    <w:p w14:paraId="2D8CE219" w14:textId="77777777" w:rsidR="00C212FA" w:rsidRDefault="00FE2F14" w:rsidP="00C212FA">
      <w:pPr>
        <w:pStyle w:val="Heading3"/>
      </w:pPr>
      <w:bookmarkStart w:id="588" w:name="_Ref39669099"/>
      <w:bookmarkStart w:id="589" w:name="_Toc44674847"/>
      <w:r>
        <w:t>Additional</w:t>
      </w:r>
      <w:r w:rsidR="00C212FA">
        <w:t xml:space="preserve"> assessment of safety of </w:t>
      </w:r>
      <w:bookmarkEnd w:id="588"/>
      <w:bookmarkEnd w:id="589"/>
      <w:r w:rsidR="0068060E">
        <w:t>antibody-based therapy</w:t>
      </w:r>
      <w:r w:rsidR="00602571">
        <w:t xml:space="preserve"> [UK only]</w:t>
      </w:r>
    </w:p>
    <w:p w14:paraId="10CAB552" w14:textId="77777777" w:rsidR="00C212FA" w:rsidRPr="00C97BE3" w:rsidRDefault="00FE2F14" w:rsidP="00F123A0">
      <w:pPr>
        <w:rPr>
          <w:color w:val="000000" w:themeColor="text1"/>
        </w:rPr>
      </w:pPr>
      <w:r w:rsidRPr="3199C3A4">
        <w:rPr>
          <w:color w:val="000000" w:themeColor="text1"/>
        </w:rPr>
        <w:t xml:space="preserve">For </w:t>
      </w:r>
      <w:r w:rsidR="00E44479">
        <w:rPr>
          <w:color w:val="000000" w:themeColor="text1"/>
        </w:rPr>
        <w:t xml:space="preserve">at least </w:t>
      </w:r>
      <w:r w:rsidRPr="3199C3A4">
        <w:rPr>
          <w:color w:val="000000" w:themeColor="text1"/>
        </w:rPr>
        <w:t>the first 200 participants</w:t>
      </w:r>
      <w:r w:rsidR="00676CF2">
        <w:rPr>
          <w:color w:val="000000" w:themeColor="text1"/>
        </w:rPr>
        <w:t xml:space="preserve"> in each comparison</w:t>
      </w:r>
      <w:r w:rsidRPr="3199C3A4">
        <w:rPr>
          <w:color w:val="000000" w:themeColor="text1"/>
        </w:rPr>
        <w:t xml:space="preserve"> in Main Randomi</w:t>
      </w:r>
      <w:r w:rsidR="009B5D85" w:rsidRPr="3199C3A4">
        <w:rPr>
          <w:color w:val="000000" w:themeColor="text1"/>
        </w:rPr>
        <w:t>s</w:t>
      </w:r>
      <w:r w:rsidRPr="3199C3A4">
        <w:rPr>
          <w:color w:val="000000" w:themeColor="text1"/>
        </w:rPr>
        <w:t>ation part B (no additional treatment vs. convalescent plasma</w:t>
      </w:r>
      <w:r w:rsidR="00E44479">
        <w:rPr>
          <w:color w:val="000000" w:themeColor="text1"/>
        </w:rPr>
        <w:t xml:space="preserve"> </w:t>
      </w:r>
      <w:r w:rsidR="00676CF2">
        <w:rPr>
          <w:color w:val="000000" w:themeColor="text1"/>
        </w:rPr>
        <w:t xml:space="preserve">and no additional treatment </w:t>
      </w:r>
      <w:r w:rsidR="00E44479">
        <w:rPr>
          <w:color w:val="000000" w:themeColor="text1"/>
        </w:rPr>
        <w:t>vs.</w:t>
      </w:r>
      <w:r w:rsidR="00F87709">
        <w:rPr>
          <w:color w:val="000000" w:themeColor="text1"/>
        </w:rPr>
        <w:t xml:space="preserve"> synthetic neutralising antibody</w:t>
      </w:r>
      <w:r w:rsidRPr="3199C3A4">
        <w:rPr>
          <w:color w:val="000000" w:themeColor="text1"/>
        </w:rPr>
        <w:t xml:space="preserve">), </w:t>
      </w:r>
      <w:r w:rsidR="00112BDB" w:rsidRPr="3199C3A4">
        <w:rPr>
          <w:color w:val="000000" w:themeColor="text1"/>
        </w:rPr>
        <w:t>the following information will be collected</w:t>
      </w:r>
      <w:r w:rsidRPr="3199C3A4">
        <w:rPr>
          <w:color w:val="000000" w:themeColor="text1"/>
        </w:rPr>
        <w:t xml:space="preserve"> on the following events occurring within the first 72 hours after randomisation</w:t>
      </w:r>
      <w:r w:rsidR="00112BDB" w:rsidRPr="3199C3A4">
        <w:rPr>
          <w:color w:val="000000" w:themeColor="text1"/>
        </w:rPr>
        <w:t>:</w:t>
      </w:r>
    </w:p>
    <w:p w14:paraId="4B9AD544" w14:textId="77777777" w:rsidR="00FE2F14" w:rsidRPr="00C97BE3" w:rsidRDefault="00FE2F14" w:rsidP="00F86D49">
      <w:pPr>
        <w:pStyle w:val="ListParagraph"/>
        <w:numPr>
          <w:ilvl w:val="0"/>
          <w:numId w:val="29"/>
        </w:numPr>
        <w:rPr>
          <w:color w:val="000000" w:themeColor="text1"/>
        </w:rPr>
      </w:pPr>
      <w:r w:rsidRPr="00C97BE3">
        <w:rPr>
          <w:color w:val="000000" w:themeColor="text1"/>
        </w:rPr>
        <w:t>Sudden worsening in respiratory status</w:t>
      </w:r>
    </w:p>
    <w:p w14:paraId="0DF480AD" w14:textId="77777777" w:rsidR="00FE2F14" w:rsidRPr="00C97BE3" w:rsidRDefault="00FE2F14" w:rsidP="00F86D49">
      <w:pPr>
        <w:pStyle w:val="ListParagraph"/>
        <w:numPr>
          <w:ilvl w:val="0"/>
          <w:numId w:val="29"/>
        </w:numPr>
        <w:rPr>
          <w:color w:val="000000" w:themeColor="text1"/>
        </w:rPr>
      </w:pPr>
      <w:r w:rsidRPr="00C97BE3">
        <w:rPr>
          <w:color w:val="000000" w:themeColor="text1"/>
        </w:rPr>
        <w:t>Severe allergic reaction</w:t>
      </w:r>
      <w:r w:rsidR="00676CF2">
        <w:rPr>
          <w:color w:val="000000" w:themeColor="text1"/>
        </w:rPr>
        <w:t xml:space="preserve"> or other infusion reaction</w:t>
      </w:r>
    </w:p>
    <w:p w14:paraId="77F920B2" w14:textId="77777777" w:rsidR="00EC1FE7" w:rsidRPr="00C97BE3" w:rsidRDefault="00EC1FE7" w:rsidP="00F86D49">
      <w:pPr>
        <w:pStyle w:val="ListParagraph"/>
        <w:numPr>
          <w:ilvl w:val="0"/>
          <w:numId w:val="29"/>
        </w:numPr>
        <w:rPr>
          <w:color w:val="000000" w:themeColor="text1"/>
        </w:rPr>
      </w:pPr>
      <w:r w:rsidRPr="00C97BE3">
        <w:rPr>
          <w:color w:val="000000" w:themeColor="text1"/>
        </w:rPr>
        <w:t>Temperature &gt;39</w:t>
      </w:r>
      <w:r w:rsidRPr="00C97BE3">
        <w:rPr>
          <w:color w:val="000000" w:themeColor="text1"/>
          <w:vertAlign w:val="superscript"/>
        </w:rPr>
        <w:t>o</w:t>
      </w:r>
      <w:r w:rsidRPr="00C97BE3">
        <w:rPr>
          <w:color w:val="000000" w:themeColor="text1"/>
        </w:rPr>
        <w:t xml:space="preserve">C or </w:t>
      </w:r>
      <w:r w:rsidR="002627C5" w:rsidRPr="00C97BE3">
        <w:rPr>
          <w:color w:val="000000" w:themeColor="text1"/>
        </w:rPr>
        <w:t>≥</w:t>
      </w:r>
      <w:r w:rsidRPr="00C97BE3">
        <w:rPr>
          <w:color w:val="000000" w:themeColor="text1"/>
        </w:rPr>
        <w:t>2</w:t>
      </w:r>
      <w:r w:rsidRPr="00C97BE3">
        <w:rPr>
          <w:color w:val="000000" w:themeColor="text1"/>
          <w:vertAlign w:val="superscript"/>
        </w:rPr>
        <w:t>o</w:t>
      </w:r>
      <w:r w:rsidRPr="00C97BE3">
        <w:rPr>
          <w:color w:val="000000" w:themeColor="text1"/>
        </w:rPr>
        <w:t>C rise above baseline</w:t>
      </w:r>
    </w:p>
    <w:p w14:paraId="2B68412E" w14:textId="77777777" w:rsidR="002627C5" w:rsidRPr="00C97BE3" w:rsidRDefault="002627C5" w:rsidP="00F86D49">
      <w:pPr>
        <w:pStyle w:val="ListParagraph"/>
        <w:numPr>
          <w:ilvl w:val="0"/>
          <w:numId w:val="29"/>
        </w:numPr>
        <w:rPr>
          <w:color w:val="000000" w:themeColor="text1"/>
        </w:rPr>
      </w:pPr>
      <w:r w:rsidRPr="00C97BE3">
        <w:rPr>
          <w:color w:val="000000" w:themeColor="text1"/>
        </w:rPr>
        <w:t>Sudden hypotension, defined as either (i) sudden drop in systolic blood pressure of ≥30 mmHg with systolic blood pressure ≤80 mmHg; or (ii) requiring urgent medical attention</w:t>
      </w:r>
    </w:p>
    <w:p w14:paraId="59994692" w14:textId="77777777" w:rsidR="0009515F" w:rsidRDefault="00EC1FE7" w:rsidP="00F86D49">
      <w:pPr>
        <w:pStyle w:val="ListParagraph"/>
        <w:numPr>
          <w:ilvl w:val="0"/>
          <w:numId w:val="29"/>
        </w:numPr>
        <w:rPr>
          <w:color w:val="000000" w:themeColor="text1"/>
        </w:rPr>
      </w:pPr>
      <w:r w:rsidRPr="00C97BE3">
        <w:rPr>
          <w:color w:val="000000" w:themeColor="text1"/>
        </w:rPr>
        <w:lastRenderedPageBreak/>
        <w:t xml:space="preserve">Clinical haemolysis, defined as fall in haemoglobin plus one or </w:t>
      </w:r>
      <w:r w:rsidR="009D38ED" w:rsidRPr="00C97BE3">
        <w:rPr>
          <w:color w:val="000000" w:themeColor="text1"/>
        </w:rPr>
        <w:t xml:space="preserve">more of the following: rise in </w:t>
      </w:r>
      <w:r w:rsidR="002627C5" w:rsidRPr="00C97BE3">
        <w:rPr>
          <w:color w:val="000000" w:themeColor="text1"/>
        </w:rPr>
        <w:t>lactate dehydrogenase (LDH)</w:t>
      </w:r>
      <w:r w:rsidRPr="00C97BE3">
        <w:rPr>
          <w:color w:val="000000" w:themeColor="text1"/>
        </w:rPr>
        <w:t xml:space="preserve">, rise in bilirubin, positive </w:t>
      </w:r>
      <w:r w:rsidR="009D38ED" w:rsidRPr="00C97BE3">
        <w:rPr>
          <w:color w:val="000000" w:themeColor="text1"/>
        </w:rPr>
        <w:t>direct antiglobulin test (</w:t>
      </w:r>
      <w:r w:rsidRPr="00C97BE3">
        <w:rPr>
          <w:color w:val="000000" w:themeColor="text1"/>
        </w:rPr>
        <w:t>DAT</w:t>
      </w:r>
      <w:r w:rsidR="009D38ED" w:rsidRPr="00C97BE3">
        <w:rPr>
          <w:color w:val="000000" w:themeColor="text1"/>
        </w:rPr>
        <w:t>)</w:t>
      </w:r>
      <w:r w:rsidRPr="00C97BE3">
        <w:rPr>
          <w:color w:val="000000" w:themeColor="text1"/>
        </w:rPr>
        <w:t>,</w:t>
      </w:r>
      <w:r w:rsidR="002627C5" w:rsidRPr="00C97BE3">
        <w:rPr>
          <w:color w:val="000000" w:themeColor="text1"/>
        </w:rPr>
        <w:t xml:space="preserve"> or</w:t>
      </w:r>
      <w:r w:rsidRPr="00C97BE3">
        <w:rPr>
          <w:color w:val="000000" w:themeColor="text1"/>
        </w:rPr>
        <w:t xml:space="preserve"> positive crossmatch</w:t>
      </w:r>
    </w:p>
    <w:p w14:paraId="6835261B" w14:textId="77777777" w:rsidR="00EC1FE7" w:rsidRPr="0009515F" w:rsidRDefault="0009515F" w:rsidP="0009515F">
      <w:pPr>
        <w:pStyle w:val="ListParagraph"/>
        <w:numPr>
          <w:ilvl w:val="0"/>
          <w:numId w:val="29"/>
        </w:numPr>
        <w:rPr>
          <w:color w:val="000000" w:themeColor="text1"/>
        </w:rPr>
      </w:pPr>
      <w:r w:rsidRPr="0009515F">
        <w:rPr>
          <w:color w:val="000000" w:themeColor="text1"/>
        </w:rPr>
        <w:t xml:space="preserve">Thrombotic event, </w:t>
      </w:r>
      <w:r w:rsidR="003B2D1A" w:rsidRPr="0009515F">
        <w:rPr>
          <w:color w:val="000000" w:themeColor="text1"/>
        </w:rPr>
        <w:t xml:space="preserve">defined </w:t>
      </w:r>
      <w:r w:rsidRPr="0009515F">
        <w:rPr>
          <w:color w:val="000000" w:themeColor="text1"/>
        </w:rPr>
        <w:t>as either (i) acute pulmonary embolism; or (ii) deep-vein thrombosis; or (iii) ischaemic stroke; or (iv) myocardial infarction;</w:t>
      </w:r>
      <w:r>
        <w:rPr>
          <w:color w:val="000000" w:themeColor="text1"/>
        </w:rPr>
        <w:t xml:space="preserve"> </w:t>
      </w:r>
      <w:r w:rsidRPr="0009515F">
        <w:rPr>
          <w:color w:val="000000" w:themeColor="text1"/>
        </w:rPr>
        <w:t>or (v) systemic arterial embolism</w:t>
      </w:r>
      <w:r w:rsidR="002627C5" w:rsidRPr="0009515F">
        <w:rPr>
          <w:color w:val="000000" w:themeColor="text1"/>
        </w:rPr>
        <w:t>.</w:t>
      </w:r>
    </w:p>
    <w:p w14:paraId="5A03B632" w14:textId="77777777" w:rsidR="00FE2F14" w:rsidRPr="00C97BE3" w:rsidRDefault="00FE2F14" w:rsidP="00FE2F14">
      <w:pPr>
        <w:rPr>
          <w:color w:val="000000" w:themeColor="text1"/>
        </w:rPr>
      </w:pPr>
    </w:p>
    <w:p w14:paraId="5B717494" w14:textId="77777777" w:rsidR="00FE2F14" w:rsidRPr="00C97BE3" w:rsidRDefault="00FE2F14" w:rsidP="00FE2F14">
      <w:pPr>
        <w:rPr>
          <w:color w:val="000000" w:themeColor="text1"/>
        </w:rPr>
      </w:pPr>
      <w:r w:rsidRPr="00C97BE3">
        <w:rPr>
          <w:color w:val="000000" w:themeColor="text1"/>
        </w:rPr>
        <w:t xml:space="preserve">The Data Monitoring Committee will review unblinded information on these outcomes and advise if, in their view, the collection </w:t>
      </w:r>
      <w:r w:rsidR="000214A6" w:rsidRPr="00C97BE3">
        <w:rPr>
          <w:color w:val="000000" w:themeColor="text1"/>
        </w:rPr>
        <w:t xml:space="preserve">of </w:t>
      </w:r>
      <w:r w:rsidRPr="00C97BE3">
        <w:rPr>
          <w:color w:val="000000" w:themeColor="text1"/>
        </w:rPr>
        <w:t>such information should be extended</w:t>
      </w:r>
      <w:r w:rsidR="000214A6" w:rsidRPr="00C97BE3">
        <w:rPr>
          <w:color w:val="000000" w:themeColor="text1"/>
        </w:rPr>
        <w:t xml:space="preserve"> to more participants</w:t>
      </w:r>
      <w:r w:rsidRPr="00C97BE3">
        <w:rPr>
          <w:color w:val="000000" w:themeColor="text1"/>
        </w:rPr>
        <w:t>.</w:t>
      </w:r>
    </w:p>
    <w:p w14:paraId="2A92387E" w14:textId="77777777" w:rsidR="00FE2F14" w:rsidRPr="00C97BE3" w:rsidRDefault="00FE2F14" w:rsidP="00FE2F14">
      <w:pPr>
        <w:rPr>
          <w:color w:val="000000" w:themeColor="text1"/>
        </w:rPr>
      </w:pPr>
    </w:p>
    <w:p w14:paraId="468E14BC" w14:textId="77777777" w:rsidR="00FE2F14" w:rsidRPr="00C97BE3" w:rsidRDefault="00FE2F14" w:rsidP="00FE2F14">
      <w:pPr>
        <w:rPr>
          <w:color w:val="000000" w:themeColor="text1"/>
        </w:rPr>
      </w:pPr>
      <w:r w:rsidRPr="00C97BE3">
        <w:rPr>
          <w:color w:val="000000" w:themeColor="text1"/>
        </w:rPr>
        <w:t>In addition</w:t>
      </w:r>
      <w:r w:rsidR="008B753A" w:rsidRPr="00C97BE3">
        <w:rPr>
          <w:color w:val="000000" w:themeColor="text1"/>
        </w:rPr>
        <w:t>,</w:t>
      </w:r>
      <w:r w:rsidRPr="00C97BE3">
        <w:rPr>
          <w:color w:val="000000" w:themeColor="text1"/>
        </w:rPr>
        <w:t xml:space="preserve"> Serious Hazards Of Transfusion (SHOT) reporting </w:t>
      </w:r>
      <w:r w:rsidR="008B753A" w:rsidRPr="00C97BE3">
        <w:rPr>
          <w:color w:val="000000" w:themeColor="text1"/>
        </w:rPr>
        <w:t xml:space="preserve">will be conducted for all patients receiving convalescent plasma for the </w:t>
      </w:r>
      <w:r w:rsidR="00F31D86" w:rsidRPr="00C97BE3">
        <w:rPr>
          <w:color w:val="000000" w:themeColor="text1"/>
        </w:rPr>
        <w:t xml:space="preserve">full </w:t>
      </w:r>
      <w:r w:rsidR="008B753A" w:rsidRPr="00C97BE3">
        <w:rPr>
          <w:color w:val="000000" w:themeColor="text1"/>
        </w:rPr>
        <w:t xml:space="preserve">duration of the study </w:t>
      </w:r>
      <w:r w:rsidRPr="00C97BE3">
        <w:rPr>
          <w:color w:val="000000" w:themeColor="text1"/>
        </w:rPr>
        <w:t xml:space="preserve">(see section </w:t>
      </w:r>
      <w:r w:rsidRPr="00C97BE3">
        <w:rPr>
          <w:color w:val="000000" w:themeColor="text1"/>
        </w:rPr>
        <w:fldChar w:fldCharType="begin"/>
      </w:r>
      <w:r w:rsidRPr="00C97BE3">
        <w:rPr>
          <w:color w:val="000000" w:themeColor="text1"/>
        </w:rPr>
        <w:instrText xml:space="preserve"> REF _Ref34892690 \r \h </w:instrText>
      </w:r>
      <w:r w:rsidRPr="00C97BE3">
        <w:rPr>
          <w:color w:val="000000" w:themeColor="text1"/>
        </w:rPr>
      </w:r>
      <w:r w:rsidRPr="00C97BE3">
        <w:rPr>
          <w:color w:val="000000" w:themeColor="text1"/>
        </w:rPr>
        <w:fldChar w:fldCharType="separate"/>
      </w:r>
      <w:r w:rsidR="001B27CF">
        <w:rPr>
          <w:color w:val="000000" w:themeColor="text1"/>
        </w:rPr>
        <w:t>4.1</w:t>
      </w:r>
      <w:r w:rsidRPr="00C97BE3">
        <w:rPr>
          <w:color w:val="000000" w:themeColor="text1"/>
        </w:rPr>
        <w:fldChar w:fldCharType="end"/>
      </w:r>
      <w:r w:rsidRPr="00C97BE3">
        <w:rPr>
          <w:color w:val="000000" w:themeColor="text1"/>
        </w:rPr>
        <w:t>)</w:t>
      </w:r>
      <w:r w:rsidR="00646C04" w:rsidRPr="00C97BE3">
        <w:rPr>
          <w:color w:val="000000" w:themeColor="text1"/>
        </w:rPr>
        <w:t>.</w:t>
      </w:r>
    </w:p>
    <w:p w14:paraId="53BE5DC4" w14:textId="77777777" w:rsidR="004F244C" w:rsidRPr="00347F62" w:rsidRDefault="004F244C" w:rsidP="001B27CF">
      <w:pPr>
        <w:pStyle w:val="Heading2"/>
      </w:pPr>
      <w:bookmarkStart w:id="590" w:name="_Ref34937519"/>
      <w:bookmarkStart w:id="591" w:name="_Toc37107294"/>
      <w:bookmarkStart w:id="592" w:name="_Toc38099250"/>
      <w:bookmarkStart w:id="593" w:name="_Toc53502071"/>
      <w:bookmarkStart w:id="594" w:name="_Toc44674848"/>
      <w:r>
        <w:t>Duration of follow-up</w:t>
      </w:r>
      <w:bookmarkEnd w:id="590"/>
      <w:bookmarkEnd w:id="591"/>
      <w:bookmarkEnd w:id="592"/>
      <w:bookmarkEnd w:id="593"/>
      <w:bookmarkEnd w:id="594"/>
    </w:p>
    <w:p w14:paraId="49201081" w14:textId="06BC3C97" w:rsidR="004F244C" w:rsidRDefault="004F244C" w:rsidP="00F123A0">
      <w:pPr>
        <w:rPr>
          <w:lang w:val="en-US"/>
        </w:rPr>
      </w:pPr>
      <w:r w:rsidRPr="05808D82">
        <w:rPr>
          <w:lang w:val="en-US"/>
        </w:rPr>
        <w:t xml:space="preserve">All </w:t>
      </w:r>
      <w:r w:rsidR="00BB0B51" w:rsidRPr="05808D82">
        <w:rPr>
          <w:lang w:val="en-US"/>
        </w:rPr>
        <w:t xml:space="preserve">randomised </w:t>
      </w:r>
      <w:r w:rsidRPr="05808D82">
        <w:rPr>
          <w:lang w:val="en-US"/>
        </w:rPr>
        <w:t xml:space="preserve">participants are to be followed up until death, discharge from hospital or 28 days </w:t>
      </w:r>
      <w:r w:rsidR="00F47C60" w:rsidRPr="05808D82">
        <w:rPr>
          <w:lang w:val="en-US"/>
        </w:rPr>
        <w:t xml:space="preserve">after </w:t>
      </w:r>
      <w:del w:id="595" w:author="Richard Haynes" w:date="2020-10-26T13:05:00Z">
        <w:r w:rsidR="00866BCB" w:rsidRPr="05808D82">
          <w:rPr>
            <w:lang w:val="en-US"/>
          </w:rPr>
          <w:delText xml:space="preserve">first </w:delText>
        </w:r>
      </w:del>
      <w:r w:rsidR="00BB0B51" w:rsidRPr="05808D82">
        <w:rPr>
          <w:lang w:val="en-US"/>
        </w:rPr>
        <w:t>randomisation</w:t>
      </w:r>
      <w:r w:rsidR="001B0EEE" w:rsidRPr="05808D82">
        <w:rPr>
          <w:lang w:val="en-US"/>
        </w:rPr>
        <w:t xml:space="preserve"> (whichever is sooner)</w:t>
      </w:r>
      <w:r w:rsidRPr="05808D82">
        <w:rPr>
          <w:lang w:val="en-US"/>
        </w:rPr>
        <w:t xml:space="preserve">. It is </w:t>
      </w:r>
      <w:r w:rsidR="00BB0B51" w:rsidRPr="05808D82">
        <w:rPr>
          <w:lang w:val="en-US"/>
        </w:rPr>
        <w:t xml:space="preserve">recognised </w:t>
      </w:r>
      <w:r w:rsidRPr="05808D82">
        <w:rPr>
          <w:lang w:val="en-US"/>
        </w:rPr>
        <w:t xml:space="preserve">that in the setting of this trial, there may be some variability in exactly how many days </w:t>
      </w:r>
      <w:r w:rsidR="00F47C60" w:rsidRPr="05808D82">
        <w:rPr>
          <w:lang w:val="en-US"/>
        </w:rPr>
        <w:t xml:space="preserve">after </w:t>
      </w:r>
      <w:r w:rsidR="00BB0B51" w:rsidRPr="05808D82">
        <w:rPr>
          <w:lang w:val="en-US"/>
        </w:rPr>
        <w:t>randomisation</w:t>
      </w:r>
      <w:r w:rsidRPr="05808D82">
        <w:rPr>
          <w:lang w:val="en-US"/>
        </w:rPr>
        <w:t>, information on disease status is collected. This is acceptable and will be taken account of in the analyses and interpretation of results, the principle being that some information about post-</w:t>
      </w:r>
      <w:r w:rsidR="00BB0B51" w:rsidRPr="05808D82">
        <w:rPr>
          <w:lang w:val="en-US"/>
        </w:rPr>
        <w:t xml:space="preserve">randomisation </w:t>
      </w:r>
      <w:r w:rsidRPr="05808D82">
        <w:rPr>
          <w:lang w:val="en-US"/>
        </w:rPr>
        <w:t>disease status is better than none.</w:t>
      </w:r>
    </w:p>
    <w:p w14:paraId="6E25F8B5" w14:textId="77777777" w:rsidR="004F244C" w:rsidRDefault="004F244C" w:rsidP="00F123A0">
      <w:pPr>
        <w:rPr>
          <w:lang w:val="en-US"/>
        </w:rPr>
      </w:pPr>
    </w:p>
    <w:p w14:paraId="41C31B69" w14:textId="77777777" w:rsidR="003803A9" w:rsidRDefault="0024171E" w:rsidP="00F123A0">
      <w:r>
        <w:rPr>
          <w:lang w:val="en-US"/>
        </w:rPr>
        <w:t>In the UK, l</w:t>
      </w:r>
      <w:r w:rsidR="004F244C">
        <w:rPr>
          <w:lang w:val="en-US"/>
        </w:rPr>
        <w:t>onger</w:t>
      </w:r>
      <w:r w:rsidR="00DB4029">
        <w:rPr>
          <w:lang w:val="en-US"/>
        </w:rPr>
        <w:t xml:space="preserve"> </w:t>
      </w:r>
      <w:r w:rsidR="00BB0B51">
        <w:rPr>
          <w:lang w:val="en-US"/>
        </w:rPr>
        <w:t xml:space="preserve">term </w:t>
      </w:r>
      <w:r w:rsidR="007D18B7">
        <w:rPr>
          <w:lang w:val="en-US"/>
        </w:rPr>
        <w:t xml:space="preserve">(up to 10 years) </w:t>
      </w:r>
      <w:r w:rsidR="004F244C">
        <w:rPr>
          <w:lang w:val="en-US"/>
        </w:rPr>
        <w:t>follow-up will be sought</w:t>
      </w:r>
      <w:r w:rsidR="00086BC6">
        <w:rPr>
          <w:lang w:val="en-US"/>
        </w:rPr>
        <w:t xml:space="preserve"> </w:t>
      </w:r>
      <w:r w:rsidR="004F244C">
        <w:rPr>
          <w:lang w:val="en-US"/>
        </w:rPr>
        <w:t>through linkage to electronic healthcare</w:t>
      </w:r>
      <w:r w:rsidR="00086BC6">
        <w:rPr>
          <w:lang w:val="en-US"/>
        </w:rPr>
        <w:t xml:space="preserve"> </w:t>
      </w:r>
      <w:r w:rsidR="004F244C">
        <w:rPr>
          <w:lang w:val="en-US"/>
        </w:rPr>
        <w:t xml:space="preserve">records and </w:t>
      </w:r>
      <w:r w:rsidR="004F244C">
        <w:t>medical databases including those held by NHS Digital</w:t>
      </w:r>
      <w:r w:rsidR="003B6701">
        <w:t>, Public Health England</w:t>
      </w:r>
      <w:r w:rsidR="004F244C">
        <w:t xml:space="preserve"> and equivalent </w:t>
      </w:r>
      <w:r w:rsidR="004F244C" w:rsidRPr="002A5944">
        <w:t>bodies</w:t>
      </w:r>
      <w:r w:rsidR="003B6701" w:rsidRPr="002A5944">
        <w:t>, and to relevant research databases (e.g. UK Biobank, Genomics England)</w:t>
      </w:r>
      <w:r w:rsidR="004F244C" w:rsidRPr="002A5944">
        <w:t>.</w:t>
      </w:r>
      <w:r w:rsidR="004F244C">
        <w:t xml:space="preserve"> </w:t>
      </w:r>
    </w:p>
    <w:p w14:paraId="74FF5519" w14:textId="77777777" w:rsidR="00655943" w:rsidRPr="00D22701" w:rsidRDefault="00655943" w:rsidP="00F123A0"/>
    <w:p w14:paraId="027084A4" w14:textId="77777777" w:rsidR="004F244C" w:rsidRPr="00734153" w:rsidRDefault="004F244C" w:rsidP="001B27CF">
      <w:pPr>
        <w:pStyle w:val="Heading2"/>
      </w:pPr>
      <w:bookmarkStart w:id="596" w:name="_Toc34778082"/>
      <w:bookmarkStart w:id="597" w:name="_Toc34778137"/>
      <w:bookmarkStart w:id="598" w:name="_Toc34778286"/>
      <w:bookmarkStart w:id="599" w:name="_Toc34778340"/>
      <w:bookmarkStart w:id="600" w:name="_Toc34778393"/>
      <w:bookmarkStart w:id="601" w:name="_Toc34778473"/>
      <w:bookmarkStart w:id="602" w:name="_Toc34778528"/>
      <w:bookmarkStart w:id="603" w:name="_Toc34778584"/>
      <w:bookmarkStart w:id="604" w:name="_Toc34780062"/>
      <w:bookmarkStart w:id="605" w:name="_Toc34780326"/>
      <w:bookmarkStart w:id="606" w:name="_Toc34780456"/>
      <w:bookmarkStart w:id="607" w:name="_Toc34778083"/>
      <w:bookmarkStart w:id="608" w:name="_Toc34778138"/>
      <w:bookmarkStart w:id="609" w:name="_Toc34778287"/>
      <w:bookmarkStart w:id="610" w:name="_Toc34778341"/>
      <w:bookmarkStart w:id="611" w:name="_Toc34778394"/>
      <w:bookmarkStart w:id="612" w:name="_Toc34778474"/>
      <w:bookmarkStart w:id="613" w:name="_Toc34778529"/>
      <w:bookmarkStart w:id="614" w:name="_Toc34778585"/>
      <w:bookmarkStart w:id="615" w:name="_Toc34780063"/>
      <w:bookmarkStart w:id="616" w:name="_Toc34780327"/>
      <w:bookmarkStart w:id="617" w:name="_Toc34780457"/>
      <w:bookmarkStart w:id="618" w:name="_Toc34778084"/>
      <w:bookmarkStart w:id="619" w:name="_Toc34778139"/>
      <w:bookmarkStart w:id="620" w:name="_Toc34778288"/>
      <w:bookmarkStart w:id="621" w:name="_Toc34778342"/>
      <w:bookmarkStart w:id="622" w:name="_Toc34778395"/>
      <w:bookmarkStart w:id="623" w:name="_Toc34778475"/>
      <w:bookmarkStart w:id="624" w:name="_Toc34778530"/>
      <w:bookmarkStart w:id="625" w:name="_Toc34778586"/>
      <w:bookmarkStart w:id="626" w:name="_Toc34780064"/>
      <w:bookmarkStart w:id="627" w:name="_Toc34780328"/>
      <w:bookmarkStart w:id="628" w:name="_Toc34780458"/>
      <w:bookmarkStart w:id="629" w:name="_Ref34936252"/>
      <w:bookmarkStart w:id="630" w:name="_Toc37107295"/>
      <w:bookmarkStart w:id="631" w:name="_Toc38099251"/>
      <w:bookmarkStart w:id="632" w:name="_Toc53502072"/>
      <w:bookmarkStart w:id="633" w:name="_Toc44674849"/>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rsidRPr="00734153">
        <w:t>Withdrawal of consent</w:t>
      </w:r>
      <w:bookmarkEnd w:id="629"/>
      <w:bookmarkEnd w:id="630"/>
      <w:bookmarkEnd w:id="631"/>
      <w:bookmarkEnd w:id="632"/>
      <w:bookmarkEnd w:id="633"/>
    </w:p>
    <w:p w14:paraId="319D3210" w14:textId="77777777" w:rsidR="004F244C" w:rsidRDefault="004F244C" w:rsidP="00F123A0">
      <w:r w:rsidRPr="00734153">
        <w:t xml:space="preserve">A decision by a participant </w:t>
      </w:r>
      <w:r w:rsidR="00E523F7">
        <w:t xml:space="preserve">(or their parent/guardian) </w:t>
      </w:r>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r w:rsidR="00E523F7">
        <w:t xml:space="preserve">(or their parent/guardian) </w:t>
      </w:r>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76966947" w14:textId="77777777" w:rsidR="0088383F" w:rsidRDefault="0088383F" w:rsidP="00F123A0"/>
    <w:p w14:paraId="0351B4FE" w14:textId="77777777"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709932D6" w14:textId="77777777" w:rsidR="00C7102C" w:rsidRDefault="00C7102C">
      <w:pPr>
        <w:autoSpaceDE/>
        <w:autoSpaceDN/>
        <w:adjustRightInd/>
        <w:contextualSpacing w:val="0"/>
        <w:jc w:val="left"/>
        <w:rPr>
          <w:lang w:val="en-US"/>
        </w:rPr>
      </w:pPr>
    </w:p>
    <w:p w14:paraId="40402F49" w14:textId="77777777" w:rsidR="004B65DD" w:rsidRPr="00734153" w:rsidRDefault="004B65DD" w:rsidP="00F123A0">
      <w:pPr>
        <w:pStyle w:val="StyleHeading1Linespacingsingle"/>
        <w:numPr>
          <w:ilvl w:val="0"/>
          <w:numId w:val="2"/>
        </w:numPr>
      </w:pPr>
      <w:bookmarkStart w:id="634" w:name="_Toc34778086"/>
      <w:bookmarkStart w:id="635" w:name="_Toc34778141"/>
      <w:bookmarkStart w:id="636" w:name="_Toc34778290"/>
      <w:bookmarkStart w:id="637" w:name="_Toc34778344"/>
      <w:bookmarkStart w:id="638" w:name="_Toc34778397"/>
      <w:bookmarkStart w:id="639" w:name="_Toc34778477"/>
      <w:bookmarkStart w:id="640" w:name="_Toc34778532"/>
      <w:bookmarkStart w:id="641" w:name="_Toc34778588"/>
      <w:bookmarkStart w:id="642" w:name="_Toc34780066"/>
      <w:bookmarkStart w:id="643" w:name="_Toc34780330"/>
      <w:bookmarkStart w:id="644" w:name="_Toc34780460"/>
      <w:bookmarkStart w:id="645" w:name="_Toc34778088"/>
      <w:bookmarkStart w:id="646" w:name="_Toc34778143"/>
      <w:bookmarkStart w:id="647" w:name="_Toc34778292"/>
      <w:bookmarkStart w:id="648" w:name="_Toc34778346"/>
      <w:bookmarkStart w:id="649" w:name="_Toc34778399"/>
      <w:bookmarkStart w:id="650" w:name="_Toc34778479"/>
      <w:bookmarkStart w:id="651" w:name="_Toc34778534"/>
      <w:bookmarkStart w:id="652" w:name="_Toc34778590"/>
      <w:bookmarkStart w:id="653" w:name="_Toc34780068"/>
      <w:bookmarkStart w:id="654" w:name="_Toc34780332"/>
      <w:bookmarkStart w:id="655" w:name="_Toc34780462"/>
      <w:bookmarkStart w:id="656" w:name="_Toc34778089"/>
      <w:bookmarkStart w:id="657" w:name="_Toc34778144"/>
      <w:bookmarkStart w:id="658" w:name="_Toc34778293"/>
      <w:bookmarkStart w:id="659" w:name="_Toc34778347"/>
      <w:bookmarkStart w:id="660" w:name="_Toc34778400"/>
      <w:bookmarkStart w:id="661" w:name="_Toc34778480"/>
      <w:bookmarkStart w:id="662" w:name="_Toc34778535"/>
      <w:bookmarkStart w:id="663" w:name="_Toc34778591"/>
      <w:bookmarkStart w:id="664" w:name="_Toc34780069"/>
      <w:bookmarkStart w:id="665" w:name="_Toc34780333"/>
      <w:bookmarkStart w:id="666" w:name="_Toc34780463"/>
      <w:bookmarkStart w:id="667" w:name="_Toc34778090"/>
      <w:bookmarkStart w:id="668" w:name="_Toc34778145"/>
      <w:bookmarkStart w:id="669" w:name="_Toc34778294"/>
      <w:bookmarkStart w:id="670" w:name="_Toc34778348"/>
      <w:bookmarkStart w:id="671" w:name="_Toc34778401"/>
      <w:bookmarkStart w:id="672" w:name="_Toc34778481"/>
      <w:bookmarkStart w:id="673" w:name="_Toc34778536"/>
      <w:bookmarkStart w:id="674" w:name="_Toc34778592"/>
      <w:bookmarkStart w:id="675" w:name="_Toc34780070"/>
      <w:bookmarkStart w:id="676" w:name="_Toc34780334"/>
      <w:bookmarkStart w:id="677" w:name="_Toc34780464"/>
      <w:bookmarkStart w:id="678" w:name="_Ref419466990"/>
      <w:bookmarkStart w:id="679" w:name="_Toc37107296"/>
      <w:bookmarkStart w:id="680" w:name="_Toc38099252"/>
      <w:bookmarkStart w:id="681" w:name="_Toc53502073"/>
      <w:bookmarkStart w:id="682" w:name="_Toc44674850"/>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Pr="00734153">
        <w:t>Statistical analysis</w:t>
      </w:r>
      <w:bookmarkEnd w:id="678"/>
      <w:bookmarkEnd w:id="679"/>
      <w:bookmarkEnd w:id="680"/>
      <w:bookmarkEnd w:id="681"/>
      <w:bookmarkEnd w:id="682"/>
    </w:p>
    <w:p w14:paraId="7962D184" w14:textId="77777777" w:rsidR="00EB55A5" w:rsidRDefault="00EB55A5" w:rsidP="00D1558B">
      <w:pPr>
        <w:pStyle w:val="Default"/>
        <w:rPr>
          <w:sz w:val="22"/>
          <w:szCs w:val="22"/>
        </w:rPr>
      </w:pPr>
      <w:bookmarkStart w:id="683" w:name="_Ref242758982"/>
    </w:p>
    <w:p w14:paraId="5F0CB887" w14:textId="77777777"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060FEB63" w14:textId="77777777" w:rsidR="00D1558B" w:rsidRDefault="00D1558B" w:rsidP="001B27CF">
      <w:pPr>
        <w:pStyle w:val="Heading2"/>
      </w:pPr>
      <w:bookmarkStart w:id="684" w:name="_Toc37107297"/>
      <w:bookmarkStart w:id="685" w:name="_Toc38099253"/>
      <w:bookmarkStart w:id="686" w:name="_Toc53502074"/>
      <w:bookmarkStart w:id="687" w:name="_Toc44674851"/>
      <w:r>
        <w:lastRenderedPageBreak/>
        <w:t>Outcomes</w:t>
      </w:r>
      <w:bookmarkEnd w:id="684"/>
      <w:bookmarkEnd w:id="685"/>
      <w:bookmarkEnd w:id="686"/>
      <w:bookmarkEnd w:id="687"/>
    </w:p>
    <w:p w14:paraId="2BC5EE5D" w14:textId="7E6D19BC"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w:t>
      </w:r>
      <w:del w:id="688" w:author="Richard Haynes" w:date="2020-10-26T13:05:00Z">
        <w:r w:rsidR="00866BCB">
          <w:rPr>
            <w:lang w:val="en-US"/>
          </w:rPr>
          <w:delText>first</w:delText>
        </w:r>
        <w:r w:rsidR="00717229">
          <w:rPr>
            <w:lang w:val="en-US"/>
          </w:rPr>
          <w:delText xml:space="preserve"> </w:delText>
        </w:r>
      </w:del>
      <w:r w:rsidR="008A3080">
        <w:rPr>
          <w:lang w:val="en-US"/>
        </w:rPr>
        <w:t>randomis</w:t>
      </w:r>
      <w:r w:rsidR="00717229">
        <w:rPr>
          <w:lang w:val="en-US"/>
        </w:rPr>
        <w:t xml:space="preserve">ation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death at various timepoints following discharge</w:t>
      </w:r>
      <w:r w:rsidR="00D1558B">
        <w:rPr>
          <w:lang w:val="en-US"/>
        </w:rPr>
        <w:t>)</w:t>
      </w:r>
      <w:r w:rsidR="00BB0B51">
        <w:rPr>
          <w:lang w:val="en-US"/>
        </w:rPr>
        <w:t>.</w:t>
      </w:r>
    </w:p>
    <w:p w14:paraId="63561E81" w14:textId="77777777" w:rsidR="00D1558B" w:rsidRDefault="00D1558B" w:rsidP="00F123A0">
      <w:pPr>
        <w:rPr>
          <w:lang w:val="en-US"/>
        </w:rPr>
      </w:pPr>
    </w:p>
    <w:p w14:paraId="79DD27F5" w14:textId="77777777"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646C04">
        <w:rPr>
          <w:lang w:val="en-US"/>
        </w:rPr>
        <w:t>and</w:t>
      </w:r>
      <w:r w:rsidR="00804477">
        <w:rPr>
          <w:lang w:val="en-US"/>
        </w:rPr>
        <w:t>,</w:t>
      </w:r>
      <w:r w:rsidR="00814A7F">
        <w:rPr>
          <w:lang w:val="en-US"/>
        </w:rPr>
        <w:t xml:space="preserve"> among patients not on </w:t>
      </w:r>
      <w:r w:rsidR="00E93EC5">
        <w:rPr>
          <w:lang w:val="en-US"/>
        </w:rPr>
        <w:t xml:space="preserve">invasive </w:t>
      </w:r>
      <w:r w:rsidR="00CA210A">
        <w:rPr>
          <w:lang w:val="en-US"/>
        </w:rPr>
        <w:t xml:space="preserve">mechanical </w:t>
      </w:r>
      <w:r w:rsidR="00814A7F">
        <w:rPr>
          <w:lang w:val="en-US"/>
        </w:rPr>
        <w:t>ventilation at baseline</w:t>
      </w:r>
      <w:r w:rsidR="00804477">
        <w:rPr>
          <w:lang w:val="en-US"/>
        </w:rPr>
        <w:t>,</w:t>
      </w:r>
      <w:r w:rsidR="00814A7F">
        <w:rPr>
          <w:lang w:val="en-US"/>
        </w:rPr>
        <w:t xml:space="preserve"> the composite endpoint of death or need for </w:t>
      </w:r>
      <w:r w:rsidR="00E93EC5">
        <w:rPr>
          <w:lang w:val="en-US"/>
        </w:rPr>
        <w:t xml:space="preserve">invasive </w:t>
      </w:r>
      <w:r w:rsidR="00814A7F">
        <w:rPr>
          <w:lang w:val="en-US"/>
        </w:rPr>
        <w:t>mechanical ventilation or ECMO.</w:t>
      </w:r>
    </w:p>
    <w:p w14:paraId="3452CDD4" w14:textId="77777777" w:rsidR="0031390B" w:rsidRDefault="0031390B" w:rsidP="00F123A0">
      <w:pPr>
        <w:rPr>
          <w:lang w:val="en-US"/>
        </w:rPr>
      </w:pPr>
    </w:p>
    <w:p w14:paraId="67AF002D" w14:textId="77777777" w:rsidR="0031390B" w:rsidRDefault="0031390B" w:rsidP="00F123A0">
      <w:pPr>
        <w:rPr>
          <w:lang w:val="en-US"/>
        </w:rPr>
      </w:pPr>
      <w:r>
        <w:rPr>
          <w:lang w:val="en-US"/>
        </w:rPr>
        <w:t xml:space="preserve">Other objectives include the assessment of the effects of study treatments on the need for </w:t>
      </w:r>
      <w:r w:rsidR="00B4591A">
        <w:rPr>
          <w:lang w:val="en-US"/>
        </w:rPr>
        <w:t xml:space="preserve">any ventilation (and duration), </w:t>
      </w:r>
      <w:r>
        <w:rPr>
          <w:lang w:val="en-US"/>
        </w:rPr>
        <w:t xml:space="preserve">renal replacement therapy and </w:t>
      </w:r>
      <w:r w:rsidR="009B5D85">
        <w:rPr>
          <w:lang w:val="en-US"/>
        </w:rPr>
        <w:t xml:space="preserve">new </w:t>
      </w:r>
      <w:r>
        <w:rPr>
          <w:lang w:val="en-US"/>
        </w:rPr>
        <w:t>major cardiac arrhythmias.</w:t>
      </w:r>
    </w:p>
    <w:p w14:paraId="3FA6A719" w14:textId="77777777" w:rsidR="00A0616D" w:rsidRDefault="00A0616D" w:rsidP="00F123A0">
      <w:pPr>
        <w:rPr>
          <w:lang w:val="en-US"/>
        </w:rPr>
      </w:pPr>
    </w:p>
    <w:p w14:paraId="7765415F" w14:textId="3A8139EF" w:rsidR="00A0616D" w:rsidRDefault="00036E0F" w:rsidP="00A0616D">
      <w:pPr>
        <w:rPr>
          <w:lang w:val="en-US"/>
        </w:rPr>
      </w:pPr>
      <w:r>
        <w:rPr>
          <w:lang w:val="en-US"/>
        </w:rPr>
        <w:t>S</w:t>
      </w:r>
      <w:r w:rsidR="0056140B">
        <w:rPr>
          <w:lang w:val="en-US"/>
        </w:rPr>
        <w:t>tudy o</w:t>
      </w:r>
      <w:r w:rsidR="00A0616D">
        <w:rPr>
          <w:lang w:val="en-US"/>
        </w:rPr>
        <w:t>utcome</w:t>
      </w:r>
      <w:r w:rsidR="0056140B">
        <w:rPr>
          <w:lang w:val="en-US"/>
        </w:rPr>
        <w:t xml:space="preserve">s </w:t>
      </w:r>
      <w:r w:rsidR="00A0616D">
        <w:rPr>
          <w:lang w:val="en-US"/>
        </w:rPr>
        <w:t xml:space="preserve">will </w:t>
      </w:r>
      <w:r>
        <w:rPr>
          <w:lang w:val="en-US"/>
        </w:rPr>
        <w:t xml:space="preserve">be assessed based on data recorded up to </w:t>
      </w:r>
      <w:r w:rsidR="0056140B">
        <w:rPr>
          <w:lang w:val="en-US"/>
        </w:rPr>
        <w:t xml:space="preserve">28 days </w:t>
      </w:r>
      <w:r>
        <w:rPr>
          <w:lang w:val="en-US"/>
        </w:rPr>
        <w:t xml:space="preserve">and up to 6 months </w:t>
      </w:r>
      <w:r w:rsidR="0056140B">
        <w:rPr>
          <w:lang w:val="en-US"/>
        </w:rPr>
        <w:t xml:space="preserve">after </w:t>
      </w:r>
      <w:del w:id="689" w:author="Richard Haynes" w:date="2020-10-26T13:05:00Z">
        <w:r w:rsidR="0056140B">
          <w:rPr>
            <w:lang w:val="en-US"/>
          </w:rPr>
          <w:delText xml:space="preserve">the main </w:delText>
        </w:r>
      </w:del>
      <w:r w:rsidR="0056140B">
        <w:rPr>
          <w:lang w:val="en-US"/>
        </w:rPr>
        <w:t>randomi</w:t>
      </w:r>
      <w:r w:rsidR="009B5D85">
        <w:rPr>
          <w:lang w:val="en-US"/>
        </w:rPr>
        <w:t>s</w:t>
      </w:r>
      <w:r w:rsidR="0056140B">
        <w:rPr>
          <w:lang w:val="en-US"/>
        </w:rPr>
        <w:t>ation.</w:t>
      </w:r>
    </w:p>
    <w:p w14:paraId="0289CACF" w14:textId="77777777" w:rsidR="00A0616D" w:rsidRDefault="00A0616D" w:rsidP="00F123A0">
      <w:pPr>
        <w:rPr>
          <w:lang w:val="en-US"/>
        </w:rPr>
      </w:pPr>
    </w:p>
    <w:p w14:paraId="7B360CE3" w14:textId="0A984A63" w:rsidR="00D1558B" w:rsidRDefault="00D1558B" w:rsidP="00F123A0">
      <w:pPr>
        <w:rPr>
          <w:lang w:val="en-US"/>
        </w:rPr>
      </w:pPr>
      <w:del w:id="690" w:author="Richard Haynes" w:date="2020-10-26T13:05:00Z">
        <w:r w:rsidRPr="3199C3A4">
          <w:rPr>
            <w:lang w:val="en-US"/>
          </w:rPr>
          <w:delText>Data</w:delText>
        </w:r>
      </w:del>
      <w:ins w:id="691" w:author="Richard Haynes" w:date="2020-10-26T13:05:00Z">
        <w:r w:rsidR="00026B1E">
          <w:t xml:space="preserve">Where available, </w:t>
        </w:r>
        <w:r w:rsidR="00026B1E">
          <w:rPr>
            <w:lang w:val="en-US"/>
          </w:rPr>
          <w:t>d</w:t>
        </w:r>
        <w:r w:rsidRPr="3199C3A4">
          <w:rPr>
            <w:lang w:val="en-US"/>
          </w:rPr>
          <w:t>ata</w:t>
        </w:r>
      </w:ins>
      <w:r w:rsidRPr="3199C3A4">
        <w:rPr>
          <w:lang w:val="en-US"/>
        </w:rPr>
        <w:t xml:space="preserve"> from routine healthcare records (including linkage to medical databases held by organi</w:t>
      </w:r>
      <w:r w:rsidR="00BB0B51" w:rsidRPr="3199C3A4">
        <w:rPr>
          <w:lang w:val="en-US"/>
        </w:rPr>
        <w:t>s</w:t>
      </w:r>
      <w:r w:rsidRPr="3199C3A4">
        <w:rPr>
          <w:lang w:val="en-US"/>
        </w:rPr>
        <w:t>ations such as NHS Digital</w:t>
      </w:r>
      <w:ins w:id="692" w:author="Richard Haynes" w:date="2020-10-26T13:05:00Z">
        <w:r w:rsidR="00026B1E">
          <w:rPr>
            <w:lang w:val="en-US"/>
          </w:rPr>
          <w:t xml:space="preserve"> in the UK</w:t>
        </w:r>
      </w:ins>
      <w:r w:rsidRPr="3199C3A4">
        <w:rPr>
          <w:lang w:val="en-US"/>
        </w:rPr>
        <w:t>)</w:t>
      </w:r>
      <w:r w:rsidR="00E703DF" w:rsidRPr="3199C3A4">
        <w:rPr>
          <w:lang w:val="en-US"/>
        </w:rPr>
        <w:t xml:space="preserve"> and from relevant research studies (such as UK Biobank</w:t>
      </w:r>
      <w:r w:rsidR="00602571" w:rsidRPr="3199C3A4">
        <w:rPr>
          <w:lang w:val="en-US"/>
        </w:rPr>
        <w:t>,</w:t>
      </w:r>
      <w:r w:rsidR="00E703DF" w:rsidRPr="3199C3A4">
        <w:rPr>
          <w:lang w:val="en-US"/>
        </w:rPr>
        <w:t xml:space="preserve"> Genomics England</w:t>
      </w:r>
      <w:r w:rsidR="00602571" w:rsidRPr="3199C3A4">
        <w:rPr>
          <w:lang w:val="en-US"/>
        </w:rPr>
        <w:t>, ISARIC-4C and PHOSP-COVID</w:t>
      </w:r>
      <w:r w:rsidR="00E703DF" w:rsidRPr="3199C3A4">
        <w:rPr>
          <w:lang w:val="en-US"/>
        </w:rPr>
        <w:t>)</w:t>
      </w:r>
      <w:r w:rsidRPr="3199C3A4">
        <w:rPr>
          <w:lang w:val="en-US"/>
        </w:rPr>
        <w:t xml:space="preserve"> will allow subsidiary analyses of the effect of the study treatments on particular non-fatal events (e.g. ascertained through linkage to Hospital Episode Statistics)</w:t>
      </w:r>
      <w:r w:rsidR="00D22701" w:rsidRPr="3199C3A4">
        <w:rPr>
          <w:lang w:val="en-US"/>
        </w:rPr>
        <w:t xml:space="preserve">, </w:t>
      </w:r>
      <w:r w:rsidR="00D22701">
        <w:t>the influence of pre-existing major co-morbidity (e.g. diabetes, heart disease, lung disease, hepatic insufficiency, severe depression, severe kidney impairment, immunosuppression),</w:t>
      </w:r>
      <w:r w:rsidRPr="3199C3A4">
        <w:rPr>
          <w:lang w:val="en-US"/>
        </w:rPr>
        <w:t xml:space="preserve"> and longer</w:t>
      </w:r>
      <w:r w:rsidR="00086BC6" w:rsidRPr="3199C3A4">
        <w:rPr>
          <w:lang w:val="en-US"/>
        </w:rPr>
        <w:t>-</w:t>
      </w:r>
      <w:r w:rsidRPr="3199C3A4">
        <w:rPr>
          <w:lang w:val="en-US"/>
        </w:rPr>
        <w:t xml:space="preserve">term outcomes </w:t>
      </w:r>
      <w:r w:rsidR="00E703DF" w:rsidRPr="3199C3A4">
        <w:rPr>
          <w:lang w:val="en-US"/>
        </w:rPr>
        <w:t>as well as in particular sub-categories of patient (e.g. by genotype</w:t>
      </w:r>
      <w:r w:rsidR="00336A40" w:rsidRPr="3199C3A4">
        <w:rPr>
          <w:lang w:val="en-US"/>
        </w:rPr>
        <w:t>, pregnancy</w:t>
      </w:r>
      <w:r w:rsidR="00E703DF" w:rsidRPr="3199C3A4">
        <w:rPr>
          <w:lang w:val="en-US"/>
        </w:rPr>
        <w:t>).</w:t>
      </w:r>
    </w:p>
    <w:p w14:paraId="63994851" w14:textId="77777777" w:rsidR="00D1558B" w:rsidRDefault="00D1558B" w:rsidP="00F123A0"/>
    <w:p w14:paraId="0A7832E8" w14:textId="77777777" w:rsidR="00D1558B" w:rsidRDefault="00D1558B" w:rsidP="001B27CF">
      <w:pPr>
        <w:pStyle w:val="Heading2"/>
      </w:pPr>
      <w:bookmarkStart w:id="693" w:name="_Toc37107298"/>
      <w:bookmarkStart w:id="694" w:name="_Toc38099254"/>
      <w:bookmarkStart w:id="695" w:name="_Toc53502075"/>
      <w:bookmarkStart w:id="696" w:name="_Toc44674852"/>
      <w:r>
        <w:t>Methods of analysis</w:t>
      </w:r>
      <w:bookmarkEnd w:id="693"/>
      <w:bookmarkEnd w:id="694"/>
      <w:bookmarkEnd w:id="695"/>
      <w:bookmarkEnd w:id="696"/>
    </w:p>
    <w:p w14:paraId="40459BD7" w14:textId="77777777" w:rsidR="00336A40" w:rsidRDefault="0056140B" w:rsidP="00336A40">
      <w:r>
        <w:t>For all outcomes, c</w:t>
      </w:r>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49784B5D" w14:textId="77777777" w:rsidR="00E25844" w:rsidRDefault="00E25844" w:rsidP="00336A40"/>
    <w:p w14:paraId="26F01AD5" w14:textId="0F6A7329" w:rsidR="00A0616D"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56140B">
        <w:t xml:space="preserve">risk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death within 28 days of</w:t>
      </w:r>
      <w:del w:id="697" w:author="Richard Haynes" w:date="2020-10-26T13:05:00Z">
        <w:r w:rsidR="00336A40">
          <w:delText xml:space="preserve"> </w:delText>
        </w:r>
        <w:r w:rsidR="00866BCB">
          <w:delText>first</w:delText>
        </w:r>
      </w:del>
      <w:r w:rsidR="00336A40">
        <w:t xml:space="preserve"> randomisation</w:t>
      </w:r>
      <w:r w:rsidR="008F69C6">
        <w:t>)</w:t>
      </w:r>
      <w:r w:rsidR="00336A40">
        <w:t>, discharge alive before 28 days will assume safety from the event (</w:t>
      </w:r>
      <w:r w:rsidR="0056140B">
        <w:t xml:space="preserve">unless there is </w:t>
      </w:r>
      <w:r w:rsidR="00336A40">
        <w:t>additional data confirming otherwise).</w:t>
      </w:r>
    </w:p>
    <w:p w14:paraId="6442345E" w14:textId="77777777" w:rsidR="00336A40" w:rsidRDefault="00336A40" w:rsidP="00336A40"/>
    <w:p w14:paraId="5ADFF5EE" w14:textId="3E58F056" w:rsidR="00626E73" w:rsidRDefault="00336A40" w:rsidP="001F3C6B">
      <w:r w:rsidRPr="00CD0535">
        <w:t xml:space="preserve">Pairwise comparisons </w:t>
      </w:r>
      <w:r w:rsidR="00C72A57">
        <w:t xml:space="preserve">within each randomisation </w:t>
      </w:r>
      <w:r w:rsidRPr="00CD0535">
        <w:t xml:space="preserve">will be made between each treatment arm and the </w:t>
      </w:r>
      <w:r>
        <w:t xml:space="preserve">no additional treatment </w:t>
      </w:r>
      <w:r w:rsidRPr="00CD0535">
        <w:t>arm</w:t>
      </w:r>
      <w:r>
        <w:t xml:space="preserve"> (reference group)</w:t>
      </w:r>
      <w:r w:rsidR="001536DD">
        <w:t xml:space="preserve"> in that particular randomisation</w:t>
      </w:r>
      <w:r w:rsidR="00C72A57">
        <w:t xml:space="preserve"> (main randomisation </w:t>
      </w:r>
      <w:del w:id="698" w:author="Richard Haynes" w:date="2020-10-26T13:05:00Z">
        <w:r w:rsidR="00C72A57">
          <w:delText>phase</w:delText>
        </w:r>
      </w:del>
      <w:ins w:id="699" w:author="Richard Haynes" w:date="2020-10-26T13:05:00Z">
        <w:r w:rsidR="00C33BC1">
          <w:t>part</w:t>
        </w:r>
      </w:ins>
      <w:r w:rsidR="00C33BC1">
        <w:t xml:space="preserve"> </w:t>
      </w:r>
      <w:r w:rsidR="00C72A57">
        <w:t xml:space="preserve">A, </w:t>
      </w:r>
      <w:del w:id="700" w:author="Richard Haynes" w:date="2020-10-26T13:05:00Z">
        <w:r w:rsidR="00C72A57">
          <w:delText xml:space="preserve">main randomisation phase </w:delText>
        </w:r>
      </w:del>
      <w:r w:rsidR="00F57A22">
        <w:t>B</w:t>
      </w:r>
      <w:ins w:id="701" w:author="Richard Haynes" w:date="2020-10-26T13:05:00Z">
        <w:r w:rsidR="00F57A22">
          <w:t xml:space="preserve"> or C</w:t>
        </w:r>
      </w:ins>
      <w:r w:rsidR="00F57A22">
        <w:t xml:space="preserve">, </w:t>
      </w:r>
      <w:r w:rsidR="00C72A57">
        <w:t xml:space="preserve">and </w:t>
      </w:r>
      <w:r w:rsidR="00F31D86">
        <w:t>second</w:t>
      </w:r>
      <w:r w:rsidR="00C72A57">
        <w:t xml:space="preserve"> randomisation)</w:t>
      </w:r>
      <w:r>
        <w:t>.</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w:t>
      </w:r>
      <w:r w:rsidRPr="00CD0535">
        <w:lastRenderedPageBreak/>
        <w:t>of interest</w:t>
      </w:r>
      <w:r>
        <w:t xml:space="preserve">. </w:t>
      </w:r>
      <w:r w:rsidR="00B4591A">
        <w:t xml:space="preserve">Allowance </w:t>
      </w:r>
      <w:r w:rsidR="00626E73">
        <w:t xml:space="preserve">for multiple treatment </w:t>
      </w:r>
      <w:r w:rsidR="003B2D1A">
        <w:t>comparisons</w:t>
      </w:r>
      <w:r w:rsidR="00626E73">
        <w:t xml:space="preserve"> due to the multi-arm design will be made. </w:t>
      </w:r>
      <w:r w:rsidR="00C84CA6">
        <w:t>All p-values will be 2-sided.</w:t>
      </w:r>
    </w:p>
    <w:p w14:paraId="5CEA87FF" w14:textId="77777777" w:rsidR="001F3C6B" w:rsidRDefault="001F3C6B" w:rsidP="001F3C6B"/>
    <w:p w14:paraId="2C7027FE" w14:textId="262DCC5B" w:rsidR="00336A40" w:rsidRPr="00734153" w:rsidRDefault="00336A40" w:rsidP="00336A40">
      <w:r>
        <w:t xml:space="preserve">Pre-specified subgroup analysis </w:t>
      </w:r>
      <w:r w:rsidR="00AF2CD4">
        <w:t xml:space="preserve">(e.g., </w:t>
      </w:r>
      <w:r w:rsidR="004C5ED5">
        <w:t xml:space="preserve">level of respiratory support, </w:t>
      </w:r>
      <w:del w:id="702" w:author="Richard Haynes" w:date="2020-10-26T13:05:00Z">
        <w:r w:rsidR="00AF2CD4">
          <w:delText xml:space="preserve">disease severity; </w:delText>
        </w:r>
      </w:del>
      <w:r w:rsidR="00AF2CD4">
        <w:t>time since onset of symptoms; sex; age group</w:t>
      </w:r>
      <w:del w:id="703" w:author="Richard Haynes" w:date="2020-10-26T13:05:00Z">
        <w:r w:rsidR="004C5ED5">
          <w:delText>,</w:delText>
        </w:r>
      </w:del>
      <w:ins w:id="704" w:author="Richard Haynes" w:date="2020-10-26T13:05:00Z">
        <w:r w:rsidR="00F57A22">
          <w:t>;</w:t>
        </w:r>
      </w:ins>
      <w:r w:rsidR="00F57A22">
        <w:t xml:space="preserve"> </w:t>
      </w:r>
      <w:r w:rsidR="004C5ED5">
        <w:t>ethnicity</w:t>
      </w:r>
      <w:ins w:id="705" w:author="Richard Haynes" w:date="2020-10-26T13:05:00Z">
        <w:r w:rsidR="00F57479">
          <w:t>; use of corticosteroids</w:t>
        </w:r>
      </w:ins>
      <w:r w:rsidR="00AF2CD4">
        <w:t xml:space="preserve">) </w:t>
      </w:r>
      <w:r>
        <w:t>will be conducted for the primary outcome using the statistical test for interaction (or test for trend where appropriate</w:t>
      </w:r>
      <w:del w:id="706" w:author="Richard Haynes" w:date="2020-10-26T13:05:00Z">
        <w:r>
          <w:delText>)</w:delText>
        </w:r>
        <w:r w:rsidR="00AF2CD4">
          <w:delText>,</w:delText>
        </w:r>
      </w:del>
      <w:ins w:id="707" w:author="Richard Haynes" w:date="2020-10-26T13:05:00Z">
        <w:r>
          <w:t>)</w:t>
        </w:r>
        <w:r w:rsidR="00F57479">
          <w:t>. Sensitivity analyses will be conducted among those patients with laboratory confirmed SARS-CoV-2.</w:t>
        </w:r>
      </w:ins>
    </w:p>
    <w:p w14:paraId="65BAF365" w14:textId="77777777" w:rsidR="003C4421" w:rsidRPr="00734153" w:rsidRDefault="003C4421" w:rsidP="00F123A0"/>
    <w:p w14:paraId="50184567" w14:textId="77777777" w:rsidR="00CA5601" w:rsidRDefault="00626E73" w:rsidP="00626E73">
      <w:r>
        <w:t>Further details will be fully described in the Statistical Analysis Plan.</w:t>
      </w:r>
    </w:p>
    <w:p w14:paraId="46058292" w14:textId="77777777" w:rsidR="002D475E" w:rsidRDefault="002D475E">
      <w:pPr>
        <w:autoSpaceDE/>
        <w:autoSpaceDN/>
        <w:adjustRightInd/>
        <w:contextualSpacing w:val="0"/>
        <w:jc w:val="left"/>
        <w:rPr>
          <w:del w:id="708" w:author="Richard Haynes" w:date="2020-10-26T13:05:00Z"/>
        </w:rPr>
      </w:pPr>
    </w:p>
    <w:p w14:paraId="4E2B66D8" w14:textId="5C6EE7C4" w:rsidR="002D475E" w:rsidRDefault="00676CF2">
      <w:pPr>
        <w:autoSpaceDE/>
        <w:autoSpaceDN/>
        <w:adjustRightInd/>
        <w:contextualSpacing w:val="0"/>
        <w:jc w:val="left"/>
        <w:rPr>
          <w:rPrChange w:id="709" w:author="Richard Haynes" w:date="2020-10-26T13:05:00Z">
            <w:rPr>
              <w:b/>
              <w:caps/>
              <w:kern w:val="32"/>
              <w:sz w:val="28"/>
            </w:rPr>
          </w:rPrChange>
        </w:rPr>
      </w:pPr>
      <w:del w:id="710" w:author="Richard Haynes" w:date="2020-10-26T13:05:00Z">
        <w:r>
          <w:br w:type="page"/>
        </w:r>
      </w:del>
    </w:p>
    <w:p w14:paraId="36F4A254" w14:textId="77777777" w:rsidR="007F4D0E" w:rsidRDefault="00C71205" w:rsidP="00F123A0">
      <w:pPr>
        <w:pStyle w:val="StyleHeading1Linespacingsingle"/>
        <w:numPr>
          <w:ilvl w:val="0"/>
          <w:numId w:val="2"/>
        </w:numPr>
      </w:pPr>
      <w:bookmarkStart w:id="711" w:name="_Toc37770919"/>
      <w:bookmarkStart w:id="712" w:name="_Toc37771575"/>
      <w:bookmarkStart w:id="713" w:name="_Toc37107299"/>
      <w:bookmarkStart w:id="714" w:name="_Toc38099255"/>
      <w:bookmarkStart w:id="715" w:name="_Toc44674853"/>
      <w:bookmarkStart w:id="716" w:name="_Toc53502076"/>
      <w:bookmarkEnd w:id="711"/>
      <w:bookmarkEnd w:id="712"/>
      <w:r>
        <w:lastRenderedPageBreak/>
        <w:t>DATA and saFETy Monitoring</w:t>
      </w:r>
      <w:bookmarkEnd w:id="713"/>
      <w:bookmarkEnd w:id="714"/>
      <w:bookmarkEnd w:id="715"/>
      <w:bookmarkEnd w:id="716"/>
    </w:p>
    <w:p w14:paraId="62043107" w14:textId="43DFD65D" w:rsidR="00295817" w:rsidRDefault="00295817" w:rsidP="001B27CF">
      <w:pPr>
        <w:pStyle w:val="Heading2"/>
      </w:pPr>
      <w:bookmarkStart w:id="717" w:name="_Ref34892690"/>
      <w:bookmarkStart w:id="718" w:name="_Toc37107300"/>
      <w:bookmarkStart w:id="719" w:name="_Toc38099256"/>
      <w:bookmarkStart w:id="720" w:name="_Toc44674854"/>
      <w:bookmarkStart w:id="721" w:name="_Toc53502077"/>
      <w:r>
        <w:t>Recording Suspected Serious Adverse Reactions</w:t>
      </w:r>
      <w:bookmarkEnd w:id="717"/>
      <w:bookmarkEnd w:id="718"/>
      <w:bookmarkEnd w:id="719"/>
      <w:bookmarkEnd w:id="720"/>
      <w:bookmarkEnd w:id="721"/>
    </w:p>
    <w:p w14:paraId="55D9C271" w14:textId="77777777"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1E054E48" w14:textId="77777777" w:rsidR="007F4D0E" w:rsidRPr="007F4D0E" w:rsidRDefault="007F4D0E" w:rsidP="00F123A0">
      <w:pPr>
        <w:rPr>
          <w:lang w:val="en-US"/>
        </w:rPr>
      </w:pPr>
    </w:p>
    <w:p w14:paraId="4C98E2D8" w14:textId="77777777"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7"/>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rsidR="002627C5">
        <w:t xml:space="preserve"> (SSAR)</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20434546" w14:textId="77777777" w:rsidR="007F4D0E" w:rsidRDefault="007F4D0E" w:rsidP="00F123A0"/>
    <w:p w14:paraId="4FC548E0" w14:textId="0162477D" w:rsidR="00053FC5" w:rsidRDefault="007F4D0E" w:rsidP="00F123A0">
      <w:r>
        <w:t xml:space="preserve">All </w:t>
      </w:r>
      <w:r w:rsidR="002627C5">
        <w:t xml:space="preserve">SSARs </w:t>
      </w:r>
      <w:r w:rsidRPr="00935BA5">
        <w:t xml:space="preserve">should be reported </w:t>
      </w:r>
      <w:r>
        <w:t>by telephone to the Central Coordinating Office and recorded on the study IT system immediately</w:t>
      </w:r>
      <w:r w:rsidRPr="00935BA5">
        <w:t>.</w:t>
      </w:r>
    </w:p>
    <w:p w14:paraId="5E8986ED" w14:textId="77777777" w:rsidR="008D19B8" w:rsidRDefault="008D19B8" w:rsidP="00F123A0"/>
    <w:p w14:paraId="5D0A0BDC" w14:textId="77777777" w:rsidR="00F31D86" w:rsidRDefault="0065693F" w:rsidP="00F31D86">
      <w:bookmarkStart w:id="725" w:name="_Toc34778488"/>
      <w:bookmarkStart w:id="726" w:name="_Toc34778543"/>
      <w:bookmarkStart w:id="727" w:name="_Toc34778599"/>
      <w:bookmarkStart w:id="728" w:name="_Toc34780077"/>
      <w:bookmarkStart w:id="729" w:name="_Toc34778097"/>
      <w:bookmarkStart w:id="730" w:name="_Toc34778152"/>
      <w:bookmarkStart w:id="731" w:name="_Toc34778301"/>
      <w:bookmarkStart w:id="732" w:name="_Toc34778355"/>
      <w:bookmarkStart w:id="733" w:name="_Toc34778408"/>
      <w:bookmarkStart w:id="734" w:name="_Toc34778489"/>
      <w:bookmarkStart w:id="735" w:name="_Toc34778544"/>
      <w:bookmarkStart w:id="736" w:name="_Toc34778600"/>
      <w:bookmarkStart w:id="737" w:name="_Toc34780078"/>
      <w:bookmarkStart w:id="738" w:name="_Toc34778490"/>
      <w:bookmarkStart w:id="739" w:name="_Toc34778545"/>
      <w:bookmarkStart w:id="740" w:name="_Toc34778601"/>
      <w:bookmarkStart w:id="741" w:name="_Toc34780079"/>
      <w:bookmarkStart w:id="742" w:name="_Toc135020171"/>
      <w:bookmarkEnd w:id="683"/>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ins w:id="743" w:author="Richard Haynes" w:date="2020-10-26T13:05:00Z">
        <w:r>
          <w:t xml:space="preserve">[UK only] </w:t>
        </w:r>
      </w:ins>
      <w:r w:rsidR="00F31D86">
        <w:t>S</w:t>
      </w:r>
      <w:r w:rsidR="002627C5">
        <w:t>uspected s</w:t>
      </w:r>
      <w:r w:rsidR="00F31D86">
        <w:t xml:space="preserve">erious transfusion reactions in patients who receive convalescent plasma should </w:t>
      </w:r>
      <w:r w:rsidR="00F31D86" w:rsidRPr="009510A2">
        <w:t xml:space="preserve">additionally </w:t>
      </w:r>
      <w:r w:rsidR="00F31D86">
        <w:t xml:space="preserve">be </w:t>
      </w:r>
      <w:r w:rsidR="002627C5">
        <w:t xml:space="preserve">reported to </w:t>
      </w:r>
      <w:r w:rsidR="00F31D86">
        <w:t>Serious Hazards of Transfusions (SHOT) and through the MHRA Serious Adverse Blood Reactions and Events (SABRE) system.</w:t>
      </w:r>
      <w:r w:rsidR="00F31D86">
        <w:rPr>
          <w:rStyle w:val="FootnoteReference"/>
        </w:rPr>
        <w:footnoteReference w:id="8"/>
      </w:r>
    </w:p>
    <w:p w14:paraId="4C61A397" w14:textId="77777777" w:rsidR="0037681A" w:rsidRDefault="0037681A" w:rsidP="00F31D86">
      <w:pPr>
        <w:rPr>
          <w:ins w:id="747" w:author="Richard Haynes" w:date="2020-10-26T13:05:00Z"/>
        </w:rPr>
      </w:pPr>
    </w:p>
    <w:p w14:paraId="6575E7FD" w14:textId="77777777" w:rsidR="004C5ED5" w:rsidRDefault="004C5ED5" w:rsidP="00F123A0"/>
    <w:p w14:paraId="7751B26B" w14:textId="77777777" w:rsidR="00E86E55" w:rsidRDefault="00E86E55" w:rsidP="001B27CF">
      <w:pPr>
        <w:pStyle w:val="Heading2"/>
      </w:pPr>
      <w:bookmarkStart w:id="748" w:name="_Toc37107301"/>
      <w:bookmarkStart w:id="749" w:name="_Toc38099257"/>
      <w:bookmarkStart w:id="750" w:name="_Toc53502078"/>
      <w:bookmarkStart w:id="751" w:name="_Toc44674855"/>
      <w:r>
        <w:t>Central assessment and onward reporting of SUSARs</w:t>
      </w:r>
      <w:bookmarkEnd w:id="748"/>
      <w:bookmarkEnd w:id="749"/>
      <w:bookmarkEnd w:id="750"/>
      <w:bookmarkEnd w:id="751"/>
    </w:p>
    <w:p w14:paraId="1436A716" w14:textId="77777777" w:rsidR="001A4D9F" w:rsidRDefault="001A4D9F" w:rsidP="00F123A0">
      <w:pPr>
        <w:rPr>
          <w:lang w:val="en-US"/>
        </w:rPr>
      </w:pPr>
    </w:p>
    <w:p w14:paraId="0FB4C658" w14:textId="77777777"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2A5944" w:rsidRDefault="00121D5D" w:rsidP="00F123A0">
      <w:pPr>
        <w:rPr>
          <w:lang w:val="en-US"/>
        </w:rPr>
      </w:pPr>
    </w:p>
    <w:p w14:paraId="5262DC6B" w14:textId="25BE240B" w:rsidR="00121D5D" w:rsidRPr="002A5944" w:rsidRDefault="00121D5D" w:rsidP="00F123A0">
      <w:r w:rsidRPr="002A5944">
        <w:t xml:space="preserve">The focus of </w:t>
      </w:r>
      <w:del w:id="752" w:author="Richard Haynes" w:date="2020-10-26T13:05:00Z">
        <w:r w:rsidRPr="002A5944">
          <w:delText>SUSAR</w:delText>
        </w:r>
      </w:del>
      <w:ins w:id="753" w:author="Richard Haynes" w:date="2020-10-26T13:05:00Z">
        <w:r w:rsidR="0065693F" w:rsidRPr="002A5944">
          <w:t xml:space="preserve">Suspected Unexpected Serious Adverse Reaction </w:t>
        </w:r>
        <w:r w:rsidR="0065693F">
          <w:t>(</w:t>
        </w:r>
        <w:r w:rsidRPr="002A5944">
          <w:t>SUSAR</w:t>
        </w:r>
        <w:r w:rsidR="0065693F">
          <w:t>)</w:t>
        </w:r>
      </w:ins>
      <w:r w:rsidRPr="002A5944">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2A5944" w:rsidRDefault="00121D5D" w:rsidP="00F123A0"/>
    <w:p w14:paraId="1022B7F0" w14:textId="77777777" w:rsidR="00121D5D" w:rsidRPr="002A5944" w:rsidRDefault="00121D5D" w:rsidP="00F123A0">
      <w:pPr>
        <w:pStyle w:val="ListParagraph"/>
        <w:numPr>
          <w:ilvl w:val="0"/>
          <w:numId w:val="13"/>
        </w:numPr>
      </w:pPr>
      <w:r w:rsidRPr="002A5944">
        <w:t>Events which are the consequence of COVID-19; and</w:t>
      </w:r>
    </w:p>
    <w:p w14:paraId="1EF71F4C" w14:textId="77777777" w:rsidR="00121D5D" w:rsidRPr="002A5944" w:rsidRDefault="00121D5D" w:rsidP="00F123A0">
      <w:pPr>
        <w:pStyle w:val="ListParagraph"/>
        <w:numPr>
          <w:ilvl w:val="0"/>
          <w:numId w:val="13"/>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0978676D" w14:textId="77777777" w:rsidR="00121D5D" w:rsidRPr="002A5944" w:rsidRDefault="00121D5D" w:rsidP="00F123A0"/>
    <w:p w14:paraId="6B2478A4" w14:textId="77777777" w:rsidR="00121D5D" w:rsidRPr="002A5944" w:rsidRDefault="00121D5D" w:rsidP="00F123A0">
      <w:r w:rsidRPr="002A5944">
        <w:t xml:space="preserve">Any SSARs that are not exempt will be reviewed by a Central Coordinating Office clinician and an assessment made of whether the event is “expected” or not (assessed against the relevant Summary of Product Characteristics or Investigator Brochure). Any SSARs that are </w:t>
      </w:r>
      <w:r w:rsidRPr="002A5944">
        <w:lastRenderedPageBreak/>
        <w:t>not expected would be considered a Suspected Unexpected Serious Adverse Reaction (SUSAR).</w:t>
      </w:r>
    </w:p>
    <w:p w14:paraId="713526AF" w14:textId="77777777" w:rsidR="00121D5D" w:rsidRPr="002A5944" w:rsidRDefault="00121D5D" w:rsidP="00F123A0"/>
    <w:p w14:paraId="1F19F233" w14:textId="77777777" w:rsidR="00121D5D" w:rsidRPr="00734153" w:rsidRDefault="00121D5D" w:rsidP="00F123A0">
      <w:r w:rsidRPr="002A5944">
        <w:t>All confirmed SUSARs will be reported to the Chair of the DMC and to relevant regulatory authorities, ethics committees, and investigators in an expedited manner in accordance with regulatory requirements.</w:t>
      </w:r>
    </w:p>
    <w:p w14:paraId="416D5449" w14:textId="77777777" w:rsidR="00AE7268" w:rsidRDefault="00AE7268" w:rsidP="00F123A0">
      <w:pPr>
        <w:rPr>
          <w:lang w:val="en-US"/>
        </w:rPr>
      </w:pPr>
    </w:p>
    <w:p w14:paraId="1A47527B" w14:textId="77777777" w:rsidR="00E95A88" w:rsidDel="008F7F24" w:rsidRDefault="00E95A88" w:rsidP="001B27CF">
      <w:pPr>
        <w:pStyle w:val="Heading2"/>
      </w:pPr>
      <w:bookmarkStart w:id="754" w:name="_Toc37107302"/>
      <w:bookmarkStart w:id="755" w:name="_Toc38099258"/>
      <w:bookmarkStart w:id="756" w:name="_Toc53502079"/>
      <w:bookmarkStart w:id="757" w:name="_Toc44674856"/>
      <w:r>
        <w:t>Recording other Adverse Events</w:t>
      </w:r>
      <w:bookmarkEnd w:id="754"/>
      <w:bookmarkEnd w:id="755"/>
      <w:bookmarkEnd w:id="756"/>
      <w:bookmarkEnd w:id="757"/>
    </w:p>
    <w:p w14:paraId="3D3409FB" w14:textId="73EFF882"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1B27CF">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w:t>
      </w:r>
      <w:del w:id="758" w:author="Richard Haynes" w:date="2020-10-26T13:05:00Z">
        <w:r w:rsidR="00E95A88" w:rsidDel="008F7F24">
          <w:delText>.</w:delText>
        </w:r>
      </w:del>
      <w:ins w:id="759" w:author="Richard Haynes" w:date="2020-10-26T13:05:00Z">
        <w:r w:rsidR="00F57479">
          <w:t xml:space="preserve"> unless specified in section </w:t>
        </w:r>
        <w:r w:rsidR="00F57479">
          <w:fldChar w:fldCharType="begin"/>
        </w:r>
        <w:r w:rsidR="00F57479">
          <w:instrText xml:space="preserve"> REF _Ref34937467 \r \h </w:instrText>
        </w:r>
        <w:r w:rsidR="00F57479">
          <w:fldChar w:fldCharType="separate"/>
        </w:r>
        <w:r w:rsidR="00F57479">
          <w:t>2.7</w:t>
        </w:r>
        <w:r w:rsidR="00F57479">
          <w:fldChar w:fldCharType="end"/>
        </w:r>
        <w:r w:rsidR="00E95A88" w:rsidDel="008F7F24">
          <w:t>.</w:t>
        </w:r>
      </w:ins>
      <w:r w:rsidR="00E95A88" w:rsidDel="008F7F24">
        <w:t xml:space="preserve"> It is anticipated that for some </w:t>
      </w:r>
      <w:del w:id="760" w:author="Richard Haynes" w:date="2020-10-26T13:05:00Z">
        <w:r w:rsidR="00E95A88" w:rsidDel="008F7F24">
          <w:delText>sub-studies</w:delText>
        </w:r>
      </w:del>
      <w:ins w:id="761" w:author="Richard Haynes" w:date="2020-10-26T13:05:00Z">
        <w:r w:rsidR="00E95A88" w:rsidDel="008F7F24">
          <w:t>substudies</w:t>
        </w:r>
      </w:ins>
      <w:r w:rsidR="00E95A88" w:rsidDel="008F7F24">
        <w:t>,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734153" w:rsidRDefault="004B65DD" w:rsidP="00F123A0">
      <w:bookmarkStart w:id="762" w:name="_Toc514709855"/>
      <w:bookmarkStart w:id="763" w:name="_Toc514756016"/>
      <w:bookmarkStart w:id="764" w:name="_Toc514773832"/>
      <w:bookmarkStart w:id="765" w:name="_Toc514776538"/>
      <w:bookmarkStart w:id="766" w:name="_Toc514939412"/>
      <w:bookmarkStart w:id="767" w:name="_Toc514947223"/>
      <w:bookmarkStart w:id="768" w:name="_Toc515001195"/>
      <w:bookmarkStart w:id="769" w:name="_Toc34303402"/>
      <w:bookmarkStart w:id="770" w:name="_Toc514709856"/>
      <w:bookmarkStart w:id="771" w:name="_Toc514756017"/>
      <w:bookmarkStart w:id="772" w:name="_Toc514773833"/>
      <w:bookmarkStart w:id="773" w:name="_Toc514776539"/>
      <w:bookmarkStart w:id="774" w:name="_Toc514939413"/>
      <w:bookmarkStart w:id="775" w:name="_Toc514947224"/>
      <w:bookmarkStart w:id="776" w:name="_Toc515001196"/>
      <w:bookmarkStart w:id="777" w:name="_Toc34303403"/>
      <w:bookmarkStart w:id="778" w:name="_Toc502695956"/>
      <w:bookmarkStart w:id="779" w:name="_Toc502696245"/>
      <w:bookmarkStart w:id="780" w:name="_Toc503430774"/>
      <w:bookmarkEnd w:id="742"/>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14:paraId="2A02DE8D" w14:textId="77777777" w:rsidR="004B65DD" w:rsidRPr="00734153" w:rsidRDefault="00123202" w:rsidP="001B27CF">
      <w:pPr>
        <w:pStyle w:val="Heading2"/>
      </w:pPr>
      <w:bookmarkStart w:id="781" w:name="_Toc247076032"/>
      <w:bookmarkStart w:id="782" w:name="_Toc247076034"/>
      <w:bookmarkStart w:id="783" w:name="_Toc247076037"/>
      <w:bookmarkStart w:id="784" w:name="_Toc247076039"/>
      <w:bookmarkStart w:id="785" w:name="_Toc135020176"/>
      <w:bookmarkStart w:id="786" w:name="_Ref247430832"/>
      <w:bookmarkStart w:id="787" w:name="_Ref490814834"/>
      <w:bookmarkStart w:id="788" w:name="_Ref491115124"/>
      <w:bookmarkStart w:id="789" w:name="_Toc37107303"/>
      <w:bookmarkStart w:id="790" w:name="_Toc38099259"/>
      <w:bookmarkStart w:id="791" w:name="_Toc53502080"/>
      <w:bookmarkStart w:id="792" w:name="_Toc44674857"/>
      <w:bookmarkEnd w:id="781"/>
      <w:bookmarkEnd w:id="782"/>
      <w:bookmarkEnd w:id="783"/>
      <w:bookmarkEnd w:id="784"/>
      <w:r>
        <w:t>R</w:t>
      </w:r>
      <w:r w:rsidR="004B65DD" w:rsidRPr="00734153">
        <w:t xml:space="preserve">ole of the </w:t>
      </w:r>
      <w:bookmarkEnd w:id="785"/>
      <w:bookmarkEnd w:id="786"/>
      <w:bookmarkEnd w:id="787"/>
      <w:bookmarkEnd w:id="788"/>
      <w:r w:rsidR="00E55C01">
        <w:t>D</w:t>
      </w:r>
      <w:r w:rsidR="00E86E55">
        <w:t>ata Monitoring Committee (DM</w:t>
      </w:r>
      <w:r w:rsidR="00E55C01">
        <w:t>C</w:t>
      </w:r>
      <w:r w:rsidR="00E86E55">
        <w:t>)</w:t>
      </w:r>
      <w:bookmarkEnd w:id="789"/>
      <w:bookmarkEnd w:id="790"/>
      <w:bookmarkEnd w:id="791"/>
      <w:bookmarkEnd w:id="792"/>
    </w:p>
    <w:p w14:paraId="4B20911A"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Default="00834413" w:rsidP="00F123A0"/>
    <w:p w14:paraId="23B5B7BA" w14:textId="52FF05ED" w:rsidR="00834413"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Unless this happens, the</w:t>
      </w:r>
      <w:ins w:id="793" w:author="Richard Haynes" w:date="2020-10-26T13:05:00Z">
        <w:r w:rsidR="00834413" w:rsidRPr="003D4AC6">
          <w:t xml:space="preserve"> </w:t>
        </w:r>
        <w:r w:rsidR="00C747E5">
          <w:t>Trial</w:t>
        </w:r>
      </w:ins>
      <w:r w:rsidR="00C747E5">
        <w:t xml:space="preserve"> </w:t>
      </w:r>
      <w:r w:rsidR="00834413" w:rsidRPr="003D4AC6">
        <w:t xml:space="preserve">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0D5625BA" w14:textId="77777777" w:rsidR="00FE2F14" w:rsidRDefault="00FE2F14" w:rsidP="00F123A0"/>
    <w:p w14:paraId="3CF20B2A" w14:textId="7FF028AD" w:rsidR="00FE2F14" w:rsidRPr="003D4AC6" w:rsidRDefault="00292E9B" w:rsidP="00F123A0">
      <w:r>
        <w:t xml:space="preserve">The DMC will review the safety and efficacy analyses among children (age &lt;18 years) both separately and combined with the adult data. </w:t>
      </w:r>
      <w:r w:rsidR="00FE2F14">
        <w:t xml:space="preserve">As described in section </w:t>
      </w:r>
      <w:r w:rsidR="00FE2F14">
        <w:fldChar w:fldCharType="begin"/>
      </w:r>
      <w:r w:rsidR="00FE2F14">
        <w:instrText xml:space="preserve"> REF _Ref39669099 \r \h </w:instrText>
      </w:r>
      <w:r w:rsidR="00FE2F14">
        <w:fldChar w:fldCharType="separate"/>
      </w:r>
      <w:r w:rsidR="001B27CF">
        <w:t>2.7.1</w:t>
      </w:r>
      <w:r w:rsidR="00FE2F14">
        <w:fldChar w:fldCharType="end"/>
      </w:r>
      <w:r w:rsidR="00FE2F14">
        <w:t xml:space="preserve">, the DMC will advise if collection of information relating to the safety of convalescent plasma should be extended beyond the first 200 patients enrolled to </w:t>
      </w:r>
      <w:ins w:id="794" w:author="Richard Haynes" w:date="2020-10-26T13:05:00Z">
        <w:r w:rsidR="00F57479">
          <w:t xml:space="preserve">each comparison in </w:t>
        </w:r>
      </w:ins>
      <w:r w:rsidR="00FE2F14">
        <w:t xml:space="preserve">Main Randomisation </w:t>
      </w:r>
      <w:del w:id="795" w:author="Richard Haynes" w:date="2020-10-26T13:05:00Z">
        <w:r w:rsidR="00FE2F14">
          <w:delText>phase</w:delText>
        </w:r>
      </w:del>
      <w:ins w:id="796" w:author="Richard Haynes" w:date="2020-10-26T13:05:00Z">
        <w:r w:rsidR="00F57479">
          <w:t>part</w:t>
        </w:r>
      </w:ins>
      <w:r w:rsidR="00F57479">
        <w:t xml:space="preserve"> </w:t>
      </w:r>
      <w:r w:rsidR="00FE2F14">
        <w:t>B</w:t>
      </w:r>
      <w:del w:id="797" w:author="Richard Haynes" w:date="2020-10-26T13:05:00Z">
        <w:r w:rsidR="00FE2F14">
          <w:delText xml:space="preserve"> (no additional </w:delText>
        </w:r>
        <w:r w:rsidR="00D05270">
          <w:delText xml:space="preserve">treatment </w:delText>
        </w:r>
        <w:r w:rsidR="00FE2F14" w:rsidRPr="00FE2F14">
          <w:rPr>
            <w:i/>
          </w:rPr>
          <w:delText>vs.</w:delText>
        </w:r>
        <w:r w:rsidR="00FE2F14">
          <w:delText xml:space="preserve"> convalescent plasma).</w:delText>
        </w:r>
      </w:del>
      <w:ins w:id="798" w:author="Richard Haynes" w:date="2020-10-26T13:05:00Z">
        <w:r w:rsidR="00FE2F14">
          <w:t>.</w:t>
        </w:r>
      </w:ins>
    </w:p>
    <w:p w14:paraId="2CA325BF" w14:textId="77777777" w:rsidR="00DC2E51" w:rsidRDefault="00DC2E51" w:rsidP="00F123A0"/>
    <w:p w14:paraId="09EBE1EA" w14:textId="77777777" w:rsidR="00DC2E51" w:rsidRDefault="00DC2E51" w:rsidP="001B27CF">
      <w:pPr>
        <w:pStyle w:val="Heading2"/>
      </w:pPr>
      <w:bookmarkStart w:id="799" w:name="_Toc37107304"/>
      <w:bookmarkStart w:id="800" w:name="_Toc38099260"/>
      <w:bookmarkStart w:id="801" w:name="_Toc53502081"/>
      <w:bookmarkStart w:id="802" w:name="_Toc44674858"/>
      <w:r>
        <w:t>Blinding</w:t>
      </w:r>
      <w:bookmarkEnd w:id="799"/>
      <w:bookmarkEnd w:id="800"/>
      <w:bookmarkEnd w:id="801"/>
      <w:bookmarkEnd w:id="802"/>
    </w:p>
    <w:p w14:paraId="39467319" w14:textId="77777777"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 xml:space="preserve">or members of the </w:t>
      </w:r>
      <w:ins w:id="803" w:author="Richard Haynes" w:date="2020-10-26T13:05:00Z">
        <w:r w:rsidR="003B063A">
          <w:t xml:space="preserve">Trial </w:t>
        </w:r>
      </w:ins>
      <w:r>
        <w:t>Steering Committee (unless the DMC advises otherwise).</w:t>
      </w:r>
      <w:r w:rsidR="00DB5F0B" w:rsidRPr="00734153" w:rsidDel="00DB5F0B">
        <w:t xml:space="preserve"> </w:t>
      </w:r>
    </w:p>
    <w:p w14:paraId="5EBA5C8C" w14:textId="77777777" w:rsidR="002D475E" w:rsidRDefault="002D475E" w:rsidP="00053FC5">
      <w:pPr>
        <w:autoSpaceDE/>
        <w:autoSpaceDN/>
        <w:adjustRightInd/>
        <w:contextualSpacing w:val="0"/>
        <w:jc w:val="left"/>
      </w:pPr>
    </w:p>
    <w:p w14:paraId="3B556730" w14:textId="77777777" w:rsidR="00674F0D" w:rsidRDefault="00674F0D" w:rsidP="00053FC5">
      <w:pPr>
        <w:autoSpaceDE/>
        <w:autoSpaceDN/>
        <w:adjustRightInd/>
        <w:contextualSpacing w:val="0"/>
        <w:jc w:val="left"/>
        <w:rPr>
          <w:del w:id="804" w:author="Richard Haynes" w:date="2020-10-26T13:05:00Z"/>
        </w:rPr>
      </w:pPr>
    </w:p>
    <w:p w14:paraId="2E7D583A" w14:textId="56647D78" w:rsidR="00674F0D" w:rsidRDefault="00676CF2" w:rsidP="00053FC5">
      <w:pPr>
        <w:autoSpaceDE/>
        <w:autoSpaceDN/>
        <w:adjustRightInd/>
        <w:contextualSpacing w:val="0"/>
        <w:jc w:val="left"/>
        <w:rPr>
          <w:rPrChange w:id="805" w:author="Richard Haynes" w:date="2020-10-26T13:05:00Z">
            <w:rPr>
              <w:b/>
              <w:caps/>
              <w:kern w:val="32"/>
              <w:sz w:val="28"/>
            </w:rPr>
          </w:rPrChange>
        </w:rPr>
      </w:pPr>
      <w:del w:id="806" w:author="Richard Haynes" w:date="2020-10-26T13:05:00Z">
        <w:r>
          <w:br w:type="page"/>
        </w:r>
      </w:del>
    </w:p>
    <w:p w14:paraId="55DB6216" w14:textId="77777777" w:rsidR="00295817" w:rsidRDefault="00295817" w:rsidP="00F123A0">
      <w:pPr>
        <w:pStyle w:val="StyleHeading1Linespacingsingle"/>
        <w:numPr>
          <w:ilvl w:val="0"/>
          <w:numId w:val="2"/>
        </w:numPr>
      </w:pPr>
      <w:bookmarkStart w:id="807" w:name="_Toc37770926"/>
      <w:bookmarkStart w:id="808" w:name="_Toc37771582"/>
      <w:bookmarkStart w:id="809" w:name="_Toc37770927"/>
      <w:bookmarkStart w:id="810" w:name="_Toc37771583"/>
      <w:bookmarkStart w:id="811" w:name="_Toc37107305"/>
      <w:bookmarkStart w:id="812" w:name="_Toc38099261"/>
      <w:bookmarkStart w:id="813" w:name="_Toc44674859"/>
      <w:bookmarkStart w:id="814" w:name="_Toc53502082"/>
      <w:bookmarkEnd w:id="807"/>
      <w:bookmarkEnd w:id="808"/>
      <w:bookmarkEnd w:id="809"/>
      <w:bookmarkEnd w:id="810"/>
      <w:r>
        <w:lastRenderedPageBreak/>
        <w:t>Quality Management</w:t>
      </w:r>
      <w:bookmarkEnd w:id="811"/>
      <w:bookmarkEnd w:id="812"/>
      <w:bookmarkEnd w:id="813"/>
      <w:bookmarkEnd w:id="814"/>
    </w:p>
    <w:p w14:paraId="5C4EB6C3" w14:textId="77777777" w:rsidR="00EB55A5" w:rsidRPr="00734153" w:rsidRDefault="00EB55A5" w:rsidP="001B27CF">
      <w:pPr>
        <w:pStyle w:val="Heading2"/>
      </w:pPr>
      <w:bookmarkStart w:id="815" w:name="_Toc37107306"/>
      <w:bookmarkStart w:id="816" w:name="_Toc38099262"/>
      <w:bookmarkStart w:id="817" w:name="_Toc53502083"/>
      <w:bookmarkStart w:id="818" w:name="_Toc44674860"/>
      <w:r>
        <w:t>Quality By Design Principles</w:t>
      </w:r>
      <w:bookmarkEnd w:id="815"/>
      <w:bookmarkEnd w:id="816"/>
      <w:bookmarkEnd w:id="817"/>
      <w:bookmarkEnd w:id="818"/>
    </w:p>
    <w:p w14:paraId="52C64FB3" w14:textId="77777777"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1CEC5F58" w14:textId="77777777" w:rsidR="00EB55A5" w:rsidRDefault="00EB55A5" w:rsidP="00F123A0"/>
    <w:p w14:paraId="33127A3A" w14:textId="77777777" w:rsidR="00EB55A5" w:rsidRDefault="00EB55A5" w:rsidP="00F123A0">
      <w:r>
        <w:t>The critical factors that influence the ability to deliver these quality objectives are:</w:t>
      </w:r>
    </w:p>
    <w:p w14:paraId="66E7D2F1" w14:textId="77777777" w:rsidR="00EB55A5" w:rsidRDefault="00EB55A5" w:rsidP="00F123A0">
      <w:pPr>
        <w:pStyle w:val="ListParagraph"/>
        <w:numPr>
          <w:ilvl w:val="0"/>
          <w:numId w:val="15"/>
        </w:numPr>
      </w:pPr>
      <w:r>
        <w:t>to minimise the burden on busy clinicians working in</w:t>
      </w:r>
      <w:r w:rsidR="00DB5F0B">
        <w:t xml:space="preserve"> an</w:t>
      </w:r>
      <w:r>
        <w:t xml:space="preserve"> overstretched hospital</w:t>
      </w:r>
      <w:r w:rsidR="00DB5F0B">
        <w:t xml:space="preserve"> </w:t>
      </w:r>
      <w:r>
        <w:t>during a major epidemic</w:t>
      </w:r>
    </w:p>
    <w:p w14:paraId="66945984" w14:textId="77777777" w:rsidR="00EB55A5" w:rsidRDefault="00EB55A5" w:rsidP="00F123A0">
      <w:pPr>
        <w:pStyle w:val="ListParagraph"/>
        <w:numPr>
          <w:ilvl w:val="0"/>
          <w:numId w:val="15"/>
        </w:numPr>
      </w:pPr>
      <w:r>
        <w:t>to ensure that suitable patients have access to the trial medication without impacting or delaying other aspects of their emergency care</w:t>
      </w:r>
    </w:p>
    <w:p w14:paraId="643B015B" w14:textId="77777777" w:rsidR="00EB55A5" w:rsidRDefault="00EB55A5" w:rsidP="00F123A0">
      <w:pPr>
        <w:pStyle w:val="ListParagraph"/>
        <w:numPr>
          <w:ilvl w:val="0"/>
          <w:numId w:val="15"/>
        </w:numPr>
      </w:pPr>
      <w:r>
        <w:t xml:space="preserve">to provide information on the study to patients and clinicians in a timely and readily digestible fashion but without impacting adversely on other aspects of the trial or the patient’s care </w:t>
      </w:r>
    </w:p>
    <w:p w14:paraId="46AFE92F" w14:textId="77777777" w:rsidR="00EB55A5" w:rsidRDefault="00EB55A5" w:rsidP="00F123A0">
      <w:pPr>
        <w:pStyle w:val="ListParagraph"/>
        <w:numPr>
          <w:ilvl w:val="0"/>
          <w:numId w:val="15"/>
        </w:numPr>
      </w:pPr>
      <w:r>
        <w:t>to allow individual clinicians to use their judgement about whether any of the treatment arms are not suitable for the patient</w:t>
      </w:r>
    </w:p>
    <w:p w14:paraId="659183D8" w14:textId="77777777" w:rsidR="00EB55A5" w:rsidRDefault="00EB55A5" w:rsidP="00F123A0">
      <w:pPr>
        <w:pStyle w:val="ListParagraph"/>
        <w:numPr>
          <w:ilvl w:val="0"/>
          <w:numId w:val="15"/>
        </w:numPr>
      </w:pPr>
      <w:r>
        <w:t>to collect comprehensive information on the mortality and disease status</w:t>
      </w:r>
    </w:p>
    <w:p w14:paraId="1A7BD228" w14:textId="77777777" w:rsidR="00EB55A5" w:rsidRDefault="00EB55A5" w:rsidP="00F123A0"/>
    <w:p w14:paraId="1B3A1676" w14:textId="77777777"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1E7C5CC0" w14:textId="77777777" w:rsidR="00EB55A5" w:rsidRDefault="00EB55A5" w:rsidP="00F123A0"/>
    <w:p w14:paraId="23FEE7DA" w14:textId="77777777" w:rsidR="004B65DD" w:rsidRDefault="004B65DD" w:rsidP="001B27CF">
      <w:pPr>
        <w:pStyle w:val="Heading2"/>
      </w:pPr>
      <w:bookmarkStart w:id="819" w:name="_Toc36902929"/>
      <w:bookmarkStart w:id="820" w:name="_Toc36902930"/>
      <w:bookmarkStart w:id="821" w:name="_Toc135020178"/>
      <w:bookmarkStart w:id="822" w:name="_Toc37107307"/>
      <w:bookmarkStart w:id="823" w:name="_Toc38099263"/>
      <w:bookmarkStart w:id="824" w:name="_Toc53502084"/>
      <w:bookmarkStart w:id="825" w:name="_Toc44674861"/>
      <w:bookmarkEnd w:id="819"/>
      <w:bookmarkEnd w:id="820"/>
      <w:r w:rsidRPr="00734153">
        <w:t>Training and monitoring</w:t>
      </w:r>
      <w:bookmarkEnd w:id="821"/>
      <w:bookmarkEnd w:id="822"/>
      <w:bookmarkEnd w:id="823"/>
      <w:bookmarkEnd w:id="824"/>
      <w:bookmarkEnd w:id="825"/>
    </w:p>
    <w:p w14:paraId="05114F38" w14:textId="77777777"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0418D397" w14:textId="77777777" w:rsidR="005619F4" w:rsidRPr="00734153" w:rsidRDefault="005619F4" w:rsidP="00F123A0"/>
    <w:p w14:paraId="4779FCD4" w14:textId="5EF60903"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ins w:id="826" w:author="Richard Haynes" w:date="2020-10-26T13:05:00Z">
        <w:r w:rsidR="00067AE7">
          <w:t>)</w:t>
        </w:r>
        <w:r w:rsidR="00AE7268">
          <w:t xml:space="preserve"> </w:t>
        </w:r>
        <w:r w:rsidR="009F4C5F">
          <w:t xml:space="preserve">or </w:t>
        </w:r>
        <w:r w:rsidR="00C747E5">
          <w:t>relevant Regional Coordinating Centre (RCC</w:t>
        </w:r>
      </w:ins>
      <w:r w:rsidR="00C747E5">
        <w:t>)</w:t>
      </w:r>
      <w:r w:rsidR="009F4C5F">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2DE53AF7" w14:textId="77777777" w:rsidR="009A1841" w:rsidRPr="00734153" w:rsidRDefault="009A1841" w:rsidP="00F123A0"/>
    <w:p w14:paraId="4E13E96D" w14:textId="4C1A0965" w:rsidR="009B0676"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he CCO</w:t>
      </w:r>
      <w:ins w:id="827" w:author="Richard Haynes" w:date="2020-10-26T13:05:00Z">
        <w:r w:rsidR="009F4C5F">
          <w:t xml:space="preserve"> or </w:t>
        </w:r>
        <w:r w:rsidR="00C747E5">
          <w:t>RCC</w:t>
        </w:r>
      </w:ins>
      <w:r w:rsidR="004B65DD" w:rsidRPr="00734153">
        <w:t xml:space="preserve">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w:t>
      </w:r>
      <w:r w:rsidR="004B65DD" w:rsidRPr="00734153">
        <w:lastRenderedPageBreak/>
        <w:t>statistic</w:t>
      </w:r>
      <w:r w:rsidR="006202FE" w:rsidRPr="00734153">
        <w:t>al monitoring of study data.</w:t>
      </w:r>
      <w:r w:rsidR="006202FE" w:rsidRPr="00734153">
        <w:fldChar w:fldCharType="begin">
          <w:fldData xml:space="preserve">PEVuZE5vdGU+PENpdGU+PEF1dGhvcj5WZW5ldDwvQXV0aG9yPjxZZWFyPjIwMTI8L1llYXI+PFJl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</w:fldData>
        </w:fldChar>
      </w:r>
      <w:r w:rsidR="008473B3">
        <w:instrText xml:space="preserve"> ADDIN EN.CITE </w:instrText>
      </w:r>
      <w:r w:rsidR="008473B3">
        <w:fldChar w:fldCharType="begin">
          <w:fldData xml:space="preserve">PEVuZE5vdGU+PENpdGU+PEF1dGhvcj5WZW5ldDwvQXV0aG9yPjxZZWFyPjIwMTI8L1llYXI+PFJl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</w:fldData>
        </w:fldChar>
      </w:r>
      <w:r w:rsidR="008473B3">
        <w:instrText xml:space="preserve"> ADDIN EN.CITE.DATA </w:instrText>
      </w:r>
      <w:r w:rsidR="008473B3">
        <w:fldChar w:fldCharType="end"/>
      </w:r>
      <w:r w:rsidR="006202FE" w:rsidRPr="00734153">
        <w:fldChar w:fldCharType="separate"/>
      </w:r>
      <w:hyperlink w:anchor="_ENREF_9" w:tooltip="Venet, 2012 #52373" w:history="1">
        <w:r w:rsidR="00A97692" w:rsidRPr="008473B3">
          <w:rPr>
            <w:noProof/>
            <w:vertAlign w:val="superscript"/>
          </w:rPr>
          <w:t>9</w:t>
        </w:r>
      </w:hyperlink>
      <w:r w:rsidR="008473B3" w:rsidRPr="008473B3">
        <w:rPr>
          <w:noProof/>
          <w:vertAlign w:val="superscript"/>
        </w:rPr>
        <w:t>,</w:t>
      </w:r>
      <w:hyperlink w:anchor="_ENREF_10" w:tooltip=", 2013 #52372" w:history="1">
        <w:r w:rsidR="00A97692" w:rsidRPr="008473B3">
          <w:rPr>
            <w:noProof/>
            <w:vertAlign w:val="superscript"/>
          </w:rPr>
          <w:t>10</w:t>
        </w:r>
      </w:hyperlink>
      <w:r w:rsidR="006202FE" w:rsidRPr="00734153">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6CEED050" w14:textId="77777777" w:rsidR="009B0676" w:rsidRDefault="009B0676" w:rsidP="00F123A0"/>
    <w:p w14:paraId="20BA8579" w14:textId="682E470C" w:rsidR="004B65DD" w:rsidRPr="00734153" w:rsidRDefault="009B0676" w:rsidP="00F123A0">
      <w:del w:id="828" w:author="Richard Haynes" w:date="2020-10-26T13:05:00Z">
        <w:r w:rsidRPr="007E4A91">
          <w:delText>Training</w:delText>
        </w:r>
      </w:del>
      <w:ins w:id="829" w:author="Richard Haynes" w:date="2020-10-26T13:05:00Z">
        <w:r w:rsidR="00026B1E">
          <w:t>In the UK, t</w:t>
        </w:r>
        <w:r w:rsidRPr="007E4A91">
          <w:t>raining</w:t>
        </w:r>
      </w:ins>
      <w:r w:rsidRPr="007E4A91">
        <w:t xml:space="preserve"> of laboratory and transfusion staff and initiation of convalescent plasma</w:t>
      </w:r>
      <w:r>
        <w:t xml:space="preserve"> delivery</w:t>
      </w:r>
      <w:r w:rsidRPr="007E4A91">
        <w:t xml:space="preserve"> will be performed by NHS</w:t>
      </w:r>
      <w:r>
        <w:t xml:space="preserve"> </w:t>
      </w:r>
      <w:r w:rsidRPr="007E4A91">
        <w:t>B</w:t>
      </w:r>
      <w:r>
        <w:t>lood and Transplant Clinical Trials Unit</w:t>
      </w:r>
      <w:r w:rsidRPr="007E4A91">
        <w:t xml:space="preserve">. </w:t>
      </w:r>
      <w:r w:rsidR="005539EF" w:rsidRPr="00734153">
        <w:t xml:space="preserve"> </w:t>
      </w:r>
      <w:bookmarkStart w:id="830" w:name="_Toc528139379"/>
    </w:p>
    <w:p w14:paraId="2E9F48E7" w14:textId="06584687" w:rsidR="007F6901" w:rsidRDefault="007F6901" w:rsidP="00F123A0"/>
    <w:p w14:paraId="2FBC8682" w14:textId="77777777" w:rsidR="009B64A3" w:rsidRDefault="009B64A3" w:rsidP="001B27CF">
      <w:pPr>
        <w:pStyle w:val="Heading2"/>
      </w:pPr>
      <w:bookmarkStart w:id="831" w:name="_Toc37107308"/>
      <w:bookmarkStart w:id="832" w:name="_Toc38099264"/>
      <w:bookmarkStart w:id="833" w:name="_Toc53502085"/>
      <w:bookmarkStart w:id="834" w:name="_Toc44674862"/>
      <w:r w:rsidRPr="00734153">
        <w:t>Data management</w:t>
      </w:r>
      <w:bookmarkEnd w:id="831"/>
      <w:bookmarkEnd w:id="832"/>
      <w:bookmarkEnd w:id="833"/>
      <w:bookmarkEnd w:id="834"/>
    </w:p>
    <w:p w14:paraId="6E80F2BB" w14:textId="52688B1F"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CCO staff will</w:t>
      </w:r>
      <w:del w:id="835" w:author="Richard Haynes" w:date="2020-10-26T13:05:00Z">
        <w:r w:rsidRPr="00734153">
          <w:delText xml:space="preserve"> use</w:delText>
        </w:r>
      </w:del>
      <w:r w:rsidRPr="00734153">
        <w:t xml:space="preserve"> </w:t>
      </w:r>
      <w:r>
        <w:t>be responsible for provision of the relevant web-based applications and for generation of data extracts for analyses</w:t>
      </w:r>
      <w:r w:rsidRPr="00734153">
        <w:t>.</w:t>
      </w:r>
    </w:p>
    <w:p w14:paraId="63ECD10A" w14:textId="77777777" w:rsidR="009B64A3" w:rsidRPr="00734153" w:rsidRDefault="009B64A3" w:rsidP="00F123A0"/>
    <w:p w14:paraId="0F1C560F" w14:textId="3481E9A5"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11" w:tooltip=", 2003 #52374" w:history="1">
        <w:r w:rsidR="00A97692" w:rsidRPr="00734153">
          <w:fldChar w:fldCharType="begin"/>
        </w:r>
        <w:r w:rsidR="00A97692">
          <w:instrText xml:space="preserve"> ADDIN EN.CITE &lt;EndNote&gt;&lt;Cite&gt;&lt;Year&gt;2003&lt;/Year&gt;&lt;RecNum&gt;52374&lt;/RecNum&gt;&lt;DisplayText&gt;&lt;style face="superscript"&gt;11&lt;/style&gt;&lt;/DisplayText&gt;&lt;record&gt;&lt;rec-number&gt;52374&lt;/rec-number&gt;&lt;foreign-keys&gt;&lt;key app="EN" db-id="dew0z2vzfvvxp0eppdzvrztesaxvs0x0p9wt" timestamp="1503057773"&gt;52374&lt;/key&gt;&lt;/foreign-keys&gt;&lt;ref-type name="Web Page"&gt;12&lt;/ref-type&gt;&lt;contributors&gt;&lt;/contributors&gt;&lt;titles&gt;&lt;title&gt;U.S. Department of Health and Human Services Food and Drug Administration. Guidance for Industry Part 11, Electronic Records; Electronic Signatures — Scope and Application&lt;/title&gt;&lt;/titles&gt;&lt;number&gt;18 August 2017&lt;/number&gt;&lt;dates&gt;&lt;year&gt;2003&lt;/year&gt;&lt;/dates&gt;&lt;urls&gt;&lt;related-urls&gt;&lt;url&gt;https://www.fda.gov/downloads/RegulatoryInformation/Guidances/ucm125125.pdf &lt;/url&gt;&lt;/related-urls&gt;&lt;/urls&gt;&lt;/record&gt;&lt;/Cite&gt;&lt;/EndNote&gt;</w:instrText>
        </w:r>
        <w:r w:rsidR="00A97692" w:rsidRPr="00734153">
          <w:fldChar w:fldCharType="separate"/>
        </w:r>
        <w:r w:rsidR="00A97692" w:rsidRPr="008473B3">
          <w:rPr>
            <w:noProof/>
            <w:vertAlign w:val="superscript"/>
          </w:rPr>
          <w:t>11</w:t>
        </w:r>
        <w:r w:rsidR="00A97692" w:rsidRPr="00734153">
          <w:fldChar w:fldCharType="end"/>
        </w:r>
      </w:hyperlink>
      <w:r w:rsidRPr="00734153">
        <w:t xml:space="preserve"> Staff will have access restricted to the functionality and data that are appropriate for their role in the study.</w:t>
      </w:r>
    </w:p>
    <w:p w14:paraId="4D1E46BB" w14:textId="77777777" w:rsidR="009B64A3" w:rsidRPr="00734153" w:rsidRDefault="009B64A3" w:rsidP="00F123A0">
      <w:pPr>
        <w:rPr>
          <w:lang w:val="en-US"/>
        </w:rPr>
      </w:pPr>
    </w:p>
    <w:p w14:paraId="1D8C4023" w14:textId="77777777" w:rsidR="009B64A3" w:rsidRDefault="009B64A3" w:rsidP="001B27CF">
      <w:pPr>
        <w:pStyle w:val="Heading2"/>
      </w:pPr>
      <w:bookmarkStart w:id="836" w:name="_Toc37107309"/>
      <w:bookmarkStart w:id="837" w:name="_Toc38099265"/>
      <w:bookmarkStart w:id="838" w:name="_Toc53502086"/>
      <w:bookmarkStart w:id="839" w:name="_Toc44674863"/>
      <w:r w:rsidRPr="00734153">
        <w:t>Source documents and archiving</w:t>
      </w:r>
      <w:bookmarkEnd w:id="836"/>
      <w:bookmarkEnd w:id="837"/>
      <w:bookmarkEnd w:id="838"/>
      <w:bookmarkEnd w:id="839"/>
    </w:p>
    <w:p w14:paraId="28854E24" w14:textId="77777777"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1B27CF">
        <w:t>2.8</w:t>
      </w:r>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1D13833D" w14:textId="77777777" w:rsidR="004010F4" w:rsidRPr="00734153" w:rsidRDefault="004010F4" w:rsidP="00F123A0"/>
    <w:p w14:paraId="109E6B91" w14:textId="77777777" w:rsidR="00C71205" w:rsidRDefault="00C71205" w:rsidP="00F123A0">
      <w:pPr>
        <w:pStyle w:val="StyleHeading1Linespacingsingle"/>
        <w:numPr>
          <w:ilvl w:val="0"/>
          <w:numId w:val="2"/>
        </w:numPr>
      </w:pPr>
      <w:bookmarkStart w:id="840" w:name="_Toc37107310"/>
      <w:bookmarkStart w:id="841" w:name="_Toc38099266"/>
      <w:bookmarkStart w:id="842" w:name="_Toc53502087"/>
      <w:bookmarkStart w:id="843" w:name="_Toc44674864"/>
      <w:r>
        <w:t>Operational and administrative details</w:t>
      </w:r>
      <w:bookmarkEnd w:id="840"/>
      <w:bookmarkEnd w:id="841"/>
      <w:bookmarkEnd w:id="842"/>
      <w:bookmarkEnd w:id="843"/>
    </w:p>
    <w:p w14:paraId="28915A31" w14:textId="77777777" w:rsidR="009B64A3" w:rsidRPr="00734153" w:rsidRDefault="009B64A3" w:rsidP="001B27CF">
      <w:pPr>
        <w:pStyle w:val="Heading2"/>
      </w:pPr>
      <w:bookmarkStart w:id="844" w:name="_Toc37107311"/>
      <w:bookmarkStart w:id="845" w:name="_Toc38099267"/>
      <w:bookmarkStart w:id="846" w:name="_Toc53502088"/>
      <w:bookmarkStart w:id="847" w:name="_Toc44674865"/>
      <w:r w:rsidRPr="00734153">
        <w:t xml:space="preserve">Sponsor and </w:t>
      </w:r>
      <w:r>
        <w:t>coordination</w:t>
      </w:r>
      <w:bookmarkEnd w:id="844"/>
      <w:bookmarkEnd w:id="845"/>
      <w:bookmarkEnd w:id="846"/>
      <w:bookmarkEnd w:id="847"/>
    </w:p>
    <w:p w14:paraId="6B3DCC56" w14:textId="394E78AA"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t>
      </w:r>
      <w:r w:rsidR="00A90F8D">
        <w:t xml:space="preserve">(CCO) </w:t>
      </w:r>
      <w:r w:rsidR="009B64A3" w:rsidRPr="009B64A3">
        <w:t xml:space="preserve">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w:t>
      </w:r>
      <w:r w:rsidR="00A90F8D" w:rsidRPr="00A90F8D">
        <w:t xml:space="preserve">The CCO will oversee </w:t>
      </w:r>
      <w:r w:rsidR="00A90F8D">
        <w:t xml:space="preserve">Regional Coordinating Centres </w:t>
      </w:r>
      <w:r w:rsidR="00A90F8D" w:rsidRPr="00A90F8D">
        <w:t>which will assist with selection of L</w:t>
      </w:r>
      <w:r w:rsidR="00A90F8D">
        <w:t xml:space="preserve">ocal </w:t>
      </w:r>
      <w:r w:rsidR="00A90F8D" w:rsidRPr="00A90F8D">
        <w:t>C</w:t>
      </w:r>
      <w:r w:rsidR="00A90F8D">
        <w:t xml:space="preserve">linical </w:t>
      </w:r>
      <w:r w:rsidR="00A90F8D" w:rsidRPr="00A90F8D">
        <w:t>C</w:t>
      </w:r>
      <w:r w:rsidR="00A90F8D">
        <w:t>entre</w:t>
      </w:r>
      <w:r w:rsidR="00A90F8D" w:rsidRPr="00A90F8D">
        <w:t>s</w:t>
      </w:r>
      <w:r w:rsidR="00A90F8D">
        <w:t xml:space="preserve"> (LCCs)</w:t>
      </w:r>
      <w:r w:rsidR="00A90F8D" w:rsidRPr="00A90F8D">
        <w:t xml:space="preserve"> within their region and for the administrative support and monitoring of those LCCs. </w:t>
      </w:r>
      <w:r w:rsidR="009B64A3" w:rsidRPr="009B64A3">
        <w:t xml:space="preserve">The data will be collected, analysed and published independently of the source of funding. </w:t>
      </w:r>
    </w:p>
    <w:p w14:paraId="3CD4E479" w14:textId="77777777" w:rsidR="000543BB" w:rsidRPr="00734153" w:rsidRDefault="000543BB" w:rsidP="001B27CF">
      <w:pPr>
        <w:pStyle w:val="Heading2"/>
      </w:pPr>
      <w:bookmarkStart w:id="848" w:name="_Toc37107312"/>
      <w:bookmarkStart w:id="849" w:name="_Toc38099268"/>
      <w:bookmarkStart w:id="850" w:name="_Toc53502089"/>
      <w:bookmarkStart w:id="851" w:name="_Toc44674866"/>
      <w:r>
        <w:lastRenderedPageBreak/>
        <w:t>Funding</w:t>
      </w:r>
      <w:bookmarkEnd w:id="848"/>
      <w:bookmarkEnd w:id="849"/>
      <w:bookmarkEnd w:id="850"/>
      <w:bookmarkEnd w:id="851"/>
    </w:p>
    <w:p w14:paraId="4E4DB8B8" w14:textId="1ACD3E54"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Wellcome Trust, the Bill and Melinda Gates Foundation, </w:t>
      </w:r>
      <w:r w:rsidR="00602571">
        <w:t xml:space="preserve">Department for International Development, </w:t>
      </w:r>
      <w:r w:rsidRPr="000543BB">
        <w:t xml:space="preserve">Health Data Research UK, </w:t>
      </w:r>
      <w:r w:rsidR="00602571" w:rsidRPr="00602571">
        <w:t xml:space="preserve">NIHR Health Protection Unit in Emerging and Zoonotic Infections </w:t>
      </w:r>
      <w:r w:rsidRPr="000543BB">
        <w:t>and the Medical Research Council Population Health Research Unit</w:t>
      </w:r>
      <w:r w:rsidR="003270BA">
        <w:t xml:space="preserve">, and NIHR </w:t>
      </w:r>
      <w:r w:rsidR="003270BA" w:rsidRPr="00364D7F">
        <w:t>Clinical Trials Unit Support Funding.</w:t>
      </w:r>
    </w:p>
    <w:p w14:paraId="16B43E9E" w14:textId="77777777" w:rsidR="000543BB" w:rsidRPr="00734153" w:rsidRDefault="000543BB" w:rsidP="001B27CF">
      <w:pPr>
        <w:pStyle w:val="Heading2"/>
      </w:pPr>
      <w:bookmarkStart w:id="852" w:name="_Toc37107313"/>
      <w:bookmarkStart w:id="853" w:name="_Toc38099269"/>
      <w:bookmarkStart w:id="854" w:name="_Toc53502090"/>
      <w:bookmarkStart w:id="855" w:name="_Toc44674867"/>
      <w:r w:rsidRPr="00734153">
        <w:t>Indemnity</w:t>
      </w:r>
      <w:bookmarkEnd w:id="852"/>
      <w:bookmarkEnd w:id="853"/>
      <w:bookmarkEnd w:id="854"/>
      <w:bookmarkEnd w:id="855"/>
    </w:p>
    <w:p w14:paraId="1BD2E9B9" w14:textId="77777777" w:rsidR="000543BB" w:rsidRDefault="000543BB" w:rsidP="00F123A0">
      <w:r>
        <w:t xml:space="preserve">The University has a specialist insurance policy in place which would operate in the event of any participant suffering harm as a result of their involvement in the research (Newline Underwriting Management Ltd, at Lloyd’s of London). </w:t>
      </w:r>
      <w:r w:rsidR="00C86C56">
        <w:t>In the UK,</w:t>
      </w:r>
      <w:r>
        <w:t> NHS indemnity operates in respect of the clinical treatment that is provided.</w:t>
      </w:r>
    </w:p>
    <w:p w14:paraId="055D2C23" w14:textId="77777777" w:rsidR="009B64A3" w:rsidRPr="00734153" w:rsidRDefault="009B64A3" w:rsidP="001B27CF">
      <w:pPr>
        <w:pStyle w:val="Heading2"/>
      </w:pPr>
      <w:bookmarkStart w:id="856" w:name="_Toc37107314"/>
      <w:bookmarkStart w:id="857" w:name="_Toc38099270"/>
      <w:bookmarkStart w:id="858" w:name="_Toc53502091"/>
      <w:bookmarkStart w:id="859" w:name="_Toc44674868"/>
      <w:r w:rsidRPr="00734153">
        <w:t>Local Clinical Centres</w:t>
      </w:r>
      <w:bookmarkEnd w:id="856"/>
      <w:bookmarkEnd w:id="857"/>
      <w:bookmarkEnd w:id="858"/>
      <w:bookmarkEnd w:id="859"/>
    </w:p>
    <w:p w14:paraId="6272EA98" w14:textId="1FD59219" w:rsidR="009B64A3" w:rsidRDefault="009B64A3" w:rsidP="00735DBF">
      <w:pPr>
        <w:contextualSpacing w:val="0"/>
      </w:pPr>
      <w:r w:rsidRPr="00734153">
        <w:t xml:space="preserve">The study will </w:t>
      </w:r>
      <w:r w:rsidR="00153660">
        <w:t xml:space="preserve">be </w:t>
      </w:r>
      <w:r>
        <w:t>conducted at multiple hospitals (</w:t>
      </w:r>
      <w:r w:rsidR="00A90F8D">
        <w:t>LCCs</w:t>
      </w:r>
      <w:r>
        <w:t xml:space="preserve">) within </w:t>
      </w:r>
      <w:r w:rsidR="00A90F8D">
        <w:t>each region</w:t>
      </w:r>
      <w:r>
        <w:t xml:space="preserve">.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D9EA5AE" w14:textId="77777777" w:rsidR="004B65DD" w:rsidRPr="00734153" w:rsidRDefault="004B65DD" w:rsidP="001B27CF">
      <w:pPr>
        <w:pStyle w:val="Heading2"/>
      </w:pPr>
      <w:bookmarkStart w:id="860" w:name="_Toc34778609"/>
      <w:bookmarkStart w:id="861" w:name="_Toc34780093"/>
      <w:bookmarkStart w:id="862" w:name="_Toc34780353"/>
      <w:bookmarkStart w:id="863" w:name="_Toc34780483"/>
      <w:bookmarkStart w:id="864" w:name="_Toc135020179"/>
      <w:bookmarkStart w:id="865" w:name="_Toc37107315"/>
      <w:bookmarkStart w:id="866" w:name="_Toc38099271"/>
      <w:bookmarkStart w:id="867" w:name="_Toc53502092"/>
      <w:bookmarkStart w:id="868" w:name="_Toc44674869"/>
      <w:bookmarkEnd w:id="860"/>
      <w:bookmarkEnd w:id="861"/>
      <w:bookmarkEnd w:id="862"/>
      <w:bookmarkEnd w:id="863"/>
      <w:r w:rsidRPr="00734153">
        <w:t xml:space="preserve">Supply of study </w:t>
      </w:r>
      <w:bookmarkEnd w:id="830"/>
      <w:bookmarkEnd w:id="864"/>
      <w:r w:rsidR="00C71205">
        <w:t>treatment</w:t>
      </w:r>
      <w:r w:rsidR="006A79C3">
        <w:t>s</w:t>
      </w:r>
      <w:bookmarkEnd w:id="865"/>
      <w:bookmarkEnd w:id="866"/>
      <w:bookmarkEnd w:id="867"/>
      <w:bookmarkEnd w:id="868"/>
    </w:p>
    <w:p w14:paraId="7A46E397" w14:textId="77777777" w:rsidR="006A79C3" w:rsidRDefault="006A79C3" w:rsidP="00735DBF">
      <w:pPr>
        <w:contextualSpacing w:val="0"/>
      </w:pPr>
      <w:r>
        <w:t>For l</w:t>
      </w:r>
      <w:r w:rsidRPr="006A79C3">
        <w:t xml:space="preserve">icensed treatments (e.g. </w:t>
      </w:r>
      <w:r w:rsidR="00AC7482">
        <w:t>l</w:t>
      </w:r>
      <w:r w:rsidRPr="006A79C3">
        <w:t>opinavir-</w:t>
      </w:r>
      <w:r w:rsidR="00AC7482">
        <w:t>r</w:t>
      </w:r>
      <w:r w:rsidRPr="006A79C3">
        <w:t xml:space="preserve">itonavir, </w:t>
      </w:r>
      <w:r w:rsidR="00F63146">
        <w:t>corticosteroids</w:t>
      </w:r>
      <w:r w:rsidR="006D5989">
        <w:t xml:space="preserve">, </w:t>
      </w:r>
      <w:r w:rsidR="00AC7482">
        <w:t>t</w:t>
      </w:r>
      <w:r w:rsidR="006D5989">
        <w:t>ocilizumab</w:t>
      </w:r>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r w:rsidR="00A90F8D" w:rsidRPr="00A90F8D">
        <w:t xml:space="preserve"> </w:t>
      </w:r>
      <w:r w:rsidR="00A90F8D">
        <w:t>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Default="00B03281" w:rsidP="00735DBF">
      <w:pPr>
        <w:contextualSpacing w:val="0"/>
        <w:rPr>
          <w:ins w:id="869" w:author="Richard Haynes" w:date="2020-10-26T13:05:00Z"/>
        </w:rPr>
      </w:pPr>
    </w:p>
    <w:p w14:paraId="0C9620E7" w14:textId="77777777" w:rsidR="006A79C3" w:rsidRDefault="006A79C3" w:rsidP="00735DBF">
      <w:pPr>
        <w:contextualSpacing w:val="0"/>
      </w:pPr>
      <w:r>
        <w:t>For unlicensed treatments</w:t>
      </w:r>
      <w:r w:rsidR="00655943">
        <w:t>,</w:t>
      </w:r>
      <w:r w:rsidR="00F63146">
        <w:t xml:space="preserve"> </w:t>
      </w:r>
      <w:r>
        <w:t>manufacture, packaging</w:t>
      </w:r>
      <w:r w:rsidR="00A90F8D">
        <w:t>, labelling</w:t>
      </w:r>
      <w:r>
        <w:t xml:space="preserve"> and delivery will be the responsibility of the pharmaceutical company</w:t>
      </w:r>
      <w:r w:rsidR="00655943">
        <w:t xml:space="preserve"> and</w:t>
      </w:r>
      <w:r w:rsidR="00C86C56">
        <w:t xml:space="preserve">, in the UK, the </w:t>
      </w:r>
      <w:r w:rsidR="00655943">
        <w:t>Department of Health and Social Care</w:t>
      </w:r>
      <w:r>
        <w:t xml:space="preserve">. </w:t>
      </w:r>
      <w:r w:rsidR="00A90F8D">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t xml:space="preserve">Treatment issue to </w:t>
      </w:r>
      <w:r w:rsidR="008A745F">
        <w:t xml:space="preserve">randomised </w:t>
      </w:r>
      <w:r>
        <w:t>participants will be in accordance with local practice (and may be in line with the processes required for routine prescriptions or compassionate use).</w:t>
      </w:r>
    </w:p>
    <w:p w14:paraId="7678F9EF" w14:textId="77777777" w:rsidR="001C595A" w:rsidRDefault="001C595A" w:rsidP="00735DBF">
      <w:pPr>
        <w:contextualSpacing w:val="0"/>
      </w:pPr>
    </w:p>
    <w:p w14:paraId="1A19329F" w14:textId="0FAE1675" w:rsidR="003B063A" w:rsidRDefault="009510A2" w:rsidP="00F123A0">
      <w:r>
        <w:t>For convalescent plasma</w:t>
      </w:r>
      <w:r w:rsidR="00A90F8D">
        <w:t xml:space="preserve"> in the UK</w:t>
      </w:r>
      <w:r>
        <w:t>, manufacture, packaging</w:t>
      </w:r>
      <w:r w:rsidR="002973A1">
        <w:t>,</w:t>
      </w:r>
      <w:r>
        <w:t xml:space="preserve"> and delivery will be the responsibility of the relevant UK Blood Service (NHS Blood and Transplant for England, Welsh Blood Service for Wales, Scottish National Blood Transfusion Service for Scotland, and the Northern Ireland Blood Transfusion Service for Northern Ireland). Convalescent plasma will be labelled in accordance with regulatory requirements and the unit will be issued to the ward for a named patient in a bag marked for clinical trial use only.</w:t>
      </w:r>
      <w:r w:rsidRPr="009510A2">
        <w:t xml:space="preserve"> </w:t>
      </w:r>
      <w:del w:id="870" w:author="Richard Haynes" w:date="2020-10-26T13:05:00Z">
        <w:r>
          <w:delText>Treatment issue to randomised participants will be by prescription.</w:delText>
        </w:r>
      </w:del>
    </w:p>
    <w:p w14:paraId="53B7CDB6" w14:textId="77777777" w:rsidR="003B063A" w:rsidRDefault="003B063A" w:rsidP="00F123A0">
      <w:pPr>
        <w:rPr>
          <w:ins w:id="871" w:author="Richard Haynes" w:date="2020-10-26T13:05:00Z"/>
        </w:rPr>
      </w:pPr>
    </w:p>
    <w:p w14:paraId="4D5B91B0" w14:textId="09CF98FB" w:rsidR="002073A3" w:rsidRPr="006A79C3" w:rsidRDefault="009510A2" w:rsidP="00F123A0">
      <w:pPr>
        <w:rPr>
          <w:ins w:id="872" w:author="Richard Haynes" w:date="2020-10-26T13:05:00Z"/>
        </w:rPr>
      </w:pPr>
      <w:ins w:id="873" w:author="Richard Haynes" w:date="2020-10-26T13:05:00Z">
        <w:r>
          <w:t xml:space="preserve">Treatment </w:t>
        </w:r>
        <w:r w:rsidR="00B03281">
          <w:t xml:space="preserve">will be </w:t>
        </w:r>
        <w:r>
          <w:t>issue</w:t>
        </w:r>
        <w:r w:rsidR="003B063A">
          <w:t>d</w:t>
        </w:r>
        <w:r>
          <w:t xml:space="preserve"> to randomised participants by prescription.</w:t>
        </w:r>
      </w:ins>
    </w:p>
    <w:p w14:paraId="4CF0ED38" w14:textId="77777777" w:rsidR="005344A9" w:rsidRPr="00734153" w:rsidRDefault="005344A9" w:rsidP="001B27CF">
      <w:pPr>
        <w:pStyle w:val="Heading2"/>
      </w:pPr>
      <w:bookmarkStart w:id="874" w:name="_Toc34780096"/>
      <w:bookmarkStart w:id="875" w:name="_Toc34780356"/>
      <w:bookmarkStart w:id="876" w:name="_Toc34780486"/>
      <w:bookmarkStart w:id="877" w:name="_Toc34780097"/>
      <w:bookmarkStart w:id="878" w:name="_Toc34780357"/>
      <w:bookmarkStart w:id="879" w:name="_Toc34780487"/>
      <w:bookmarkStart w:id="880" w:name="_Toc34780099"/>
      <w:bookmarkStart w:id="881" w:name="_Toc34780359"/>
      <w:bookmarkStart w:id="882" w:name="_Toc34780489"/>
      <w:bookmarkStart w:id="883" w:name="_Toc34780100"/>
      <w:bookmarkStart w:id="884" w:name="_Toc34780360"/>
      <w:bookmarkStart w:id="885" w:name="_Toc34780490"/>
      <w:bookmarkStart w:id="886" w:name="_Toc514776555"/>
      <w:bookmarkStart w:id="887" w:name="_Toc514939429"/>
      <w:bookmarkStart w:id="888" w:name="_Toc514947240"/>
      <w:bookmarkStart w:id="889" w:name="_Toc514776556"/>
      <w:bookmarkStart w:id="890" w:name="_Toc514939430"/>
      <w:bookmarkStart w:id="891" w:name="_Toc514947241"/>
      <w:bookmarkStart w:id="892" w:name="_Toc34780101"/>
      <w:bookmarkStart w:id="893" w:name="_Toc34780361"/>
      <w:bookmarkStart w:id="894" w:name="_Toc34780491"/>
      <w:bookmarkStart w:id="895" w:name="_Toc34780102"/>
      <w:bookmarkStart w:id="896" w:name="_Toc34780362"/>
      <w:bookmarkStart w:id="897" w:name="_Toc34780492"/>
      <w:bookmarkStart w:id="898" w:name="_Toc34780105"/>
      <w:bookmarkStart w:id="899" w:name="_Toc34780365"/>
      <w:bookmarkStart w:id="900" w:name="_Toc34780495"/>
      <w:bookmarkStart w:id="901" w:name="_Toc34780107"/>
      <w:bookmarkStart w:id="902" w:name="_Toc34780367"/>
      <w:bookmarkStart w:id="903" w:name="_Toc34780497"/>
      <w:bookmarkStart w:id="904" w:name="_Toc34780108"/>
      <w:bookmarkStart w:id="905" w:name="_Toc34780368"/>
      <w:bookmarkStart w:id="906" w:name="_Toc34780498"/>
      <w:bookmarkStart w:id="907" w:name="_Toc34780110"/>
      <w:bookmarkStart w:id="908" w:name="_Toc34780370"/>
      <w:bookmarkStart w:id="909" w:name="_Toc34780500"/>
      <w:bookmarkStart w:id="910" w:name="_Toc34780111"/>
      <w:bookmarkStart w:id="911" w:name="_Toc34780371"/>
      <w:bookmarkStart w:id="912" w:name="_Toc34780501"/>
      <w:bookmarkStart w:id="913" w:name="_Toc34780112"/>
      <w:bookmarkStart w:id="914" w:name="_Toc34780372"/>
      <w:bookmarkStart w:id="915" w:name="_Toc34780502"/>
      <w:bookmarkStart w:id="916" w:name="_Toc37107316"/>
      <w:bookmarkStart w:id="917" w:name="_Toc38099272"/>
      <w:bookmarkStart w:id="918" w:name="_Toc53502093"/>
      <w:bookmarkStart w:id="919" w:name="_Toc44674870"/>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r w:rsidRPr="00734153">
        <w:lastRenderedPageBreak/>
        <w:t>End of trial</w:t>
      </w:r>
      <w:bookmarkEnd w:id="916"/>
      <w:bookmarkEnd w:id="917"/>
      <w:bookmarkEnd w:id="918"/>
      <w:bookmarkEnd w:id="919"/>
    </w:p>
    <w:p w14:paraId="51C966D8" w14:textId="77777777"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367B3CB8" w14:textId="77777777" w:rsidR="004B65DD" w:rsidRPr="003328DE" w:rsidRDefault="004B65DD" w:rsidP="001B27CF">
      <w:pPr>
        <w:pStyle w:val="Heading2"/>
      </w:pPr>
      <w:bookmarkStart w:id="920" w:name="_Toc261531375"/>
      <w:bookmarkStart w:id="921" w:name="_Toc261531376"/>
      <w:bookmarkStart w:id="922" w:name="_Toc528139386"/>
      <w:bookmarkStart w:id="923" w:name="_Toc135020188"/>
      <w:bookmarkStart w:id="924" w:name="_Toc37107317"/>
      <w:bookmarkStart w:id="925" w:name="_Toc38099273"/>
      <w:bookmarkStart w:id="926" w:name="_Toc53502094"/>
      <w:bookmarkStart w:id="927" w:name="_Toc44674871"/>
      <w:bookmarkEnd w:id="920"/>
      <w:bookmarkEnd w:id="921"/>
      <w:r w:rsidRPr="003328DE">
        <w:t>Publications</w:t>
      </w:r>
      <w:r w:rsidR="0083053F" w:rsidRPr="003328DE">
        <w:t xml:space="preserve"> and</w:t>
      </w:r>
      <w:r w:rsidRPr="003328DE">
        <w:t xml:space="preserve"> reports</w:t>
      </w:r>
      <w:bookmarkEnd w:id="922"/>
      <w:bookmarkEnd w:id="923"/>
      <w:bookmarkEnd w:id="924"/>
      <w:bookmarkEnd w:id="925"/>
      <w:bookmarkEnd w:id="926"/>
      <w:bookmarkEnd w:id="927"/>
    </w:p>
    <w:p w14:paraId="30D526ED" w14:textId="50964EAC" w:rsidR="002A40E8" w:rsidRPr="00734153" w:rsidRDefault="004B65DD" w:rsidP="00F123A0">
      <w:r w:rsidRPr="003328DE">
        <w:t>The</w:t>
      </w:r>
      <w:ins w:id="928" w:author="Richard Haynes" w:date="2020-10-26T13:05:00Z">
        <w:r w:rsidRPr="003328DE">
          <w:t xml:space="preserve"> </w:t>
        </w:r>
        <w:r w:rsidR="00C747E5">
          <w:t>Trial</w:t>
        </w:r>
      </w:ins>
      <w:r w:rsidR="00C747E5">
        <w:t xml:space="preserve"> </w:t>
      </w:r>
      <w:r w:rsidRPr="003328DE">
        <w:t>Steering Committee will be responsible</w:t>
      </w:r>
      <w:r w:rsidRPr="00734153">
        <w:t xml:space="preserve"> for drafting the main reports from the study and for review of any other reports.</w:t>
      </w:r>
      <w:r w:rsidR="00785F4F" w:rsidRPr="00734153">
        <w:t xml:space="preserve"> </w:t>
      </w:r>
      <w:r w:rsidR="002A40E8" w:rsidRPr="00734153">
        <w:t xml:space="preserve">In general, papers initiated by the </w:t>
      </w:r>
      <w:ins w:id="929" w:author="Richard Haynes" w:date="2020-10-26T13:05:00Z">
        <w:r w:rsidR="00112A25">
          <w:t xml:space="preserve">Trial </w:t>
        </w:r>
      </w:ins>
      <w:r w:rsidR="002A40E8" w:rsidRPr="00734153">
        <w:t>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7C4321E5" w14:textId="77777777" w:rsidR="004B65DD" w:rsidRPr="00734153" w:rsidRDefault="004B65DD" w:rsidP="00F123A0"/>
    <w:p w14:paraId="36783931" w14:textId="23C27C98" w:rsidR="0083053F" w:rsidRPr="00734153" w:rsidRDefault="0083053F" w:rsidP="00735DBF">
      <w:pPr>
        <w:spacing w:after="240"/>
      </w:pPr>
      <w:r w:rsidRPr="00734153">
        <w:t>The</w:t>
      </w:r>
      <w:ins w:id="930" w:author="Richard Haynes" w:date="2020-10-26T13:05:00Z">
        <w:r w:rsidRPr="00734153">
          <w:t xml:space="preserve"> </w:t>
        </w:r>
        <w:r w:rsidR="00C747E5">
          <w:t>Trial</w:t>
        </w:r>
      </w:ins>
      <w:r w:rsidR="00C747E5">
        <w:t xml:space="preserve"> </w:t>
      </w:r>
      <w:r w:rsidRPr="00734153">
        <w:t xml:space="preserve">Steering Committee will also </w:t>
      </w:r>
      <w:r w:rsidR="005741F6" w:rsidRPr="00734153">
        <w:t xml:space="preserve">establish </w:t>
      </w:r>
      <w:r w:rsidRPr="00734153">
        <w:t xml:space="preserve">a process by which proposals for additional publications (including from independent external researchers) are considered by the </w:t>
      </w:r>
      <w:ins w:id="931" w:author="Richard Haynes" w:date="2020-10-26T13:05:00Z">
        <w:r w:rsidR="00C747E5">
          <w:t xml:space="preserve">Trial </w:t>
        </w:r>
      </w:ins>
      <w:r w:rsidRPr="00734153">
        <w:t>Steering Committee. The</w:t>
      </w:r>
      <w:ins w:id="932" w:author="Richard Haynes" w:date="2020-10-26T13:05:00Z">
        <w:r w:rsidRPr="00734153">
          <w:t xml:space="preserve"> </w:t>
        </w:r>
        <w:r w:rsidR="00C747E5">
          <w:t>Trial</w:t>
        </w:r>
      </w:ins>
      <w:r w:rsidR="00C747E5">
        <w:t xml:space="preserve"> </w:t>
      </w:r>
      <w:r w:rsidRPr="00734153">
        <w:t>Steering Committee will facilitate the use of the study data and approval will not be unreasonably withheld. However, the</w:t>
      </w:r>
      <w:ins w:id="933" w:author="Richard Haynes" w:date="2020-10-26T13:05:00Z">
        <w:r w:rsidRPr="00734153">
          <w:t xml:space="preserve"> </w:t>
        </w:r>
        <w:r w:rsidR="00C747E5">
          <w:t>Trial</w:t>
        </w:r>
      </w:ins>
      <w:r w:rsidR="00C747E5">
        <w:t xml:space="preserve"> </w:t>
      </w:r>
      <w:r w:rsidRPr="00734153">
        <w:t>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w:t>
      </w:r>
      <w:ins w:id="934" w:author="Richard Haynes" w:date="2020-10-26T13:05:00Z">
        <w:r w:rsidRPr="00734153">
          <w:t xml:space="preserve"> </w:t>
        </w:r>
        <w:r w:rsidR="00C747E5">
          <w:t>Trial</w:t>
        </w:r>
      </w:ins>
      <w:r w:rsidR="00C747E5">
        <w:t xml:space="preserve"> </w:t>
      </w:r>
      <w:r w:rsidRPr="00734153">
        <w:t>Steering Committee will have the right to review and comment on any draft manuscripts prior to publication.</w:t>
      </w:r>
    </w:p>
    <w:p w14:paraId="3D36CEF7" w14:textId="77777777" w:rsidR="0083053F" w:rsidRPr="00734153" w:rsidRDefault="0083053F" w:rsidP="001B27CF">
      <w:pPr>
        <w:pStyle w:val="Heading2"/>
      </w:pPr>
      <w:bookmarkStart w:id="935" w:name="_Toc37107318"/>
      <w:bookmarkStart w:id="936" w:name="_Toc38099274"/>
      <w:bookmarkStart w:id="937" w:name="_Toc53502095"/>
      <w:bookmarkStart w:id="938" w:name="_Toc44674872"/>
      <w:r w:rsidRPr="00734153">
        <w:t>Substudies</w:t>
      </w:r>
      <w:bookmarkEnd w:id="935"/>
      <w:bookmarkEnd w:id="936"/>
      <w:bookmarkEnd w:id="937"/>
      <w:bookmarkEnd w:id="938"/>
    </w:p>
    <w:p w14:paraId="7AAE9C1D" w14:textId="6F329A25" w:rsidR="00734CD3" w:rsidRDefault="004B65DD" w:rsidP="00F123A0">
      <w:r w:rsidRPr="00734153">
        <w:t xml:space="preserve">Proposals for substudies must be approved by the </w:t>
      </w:r>
      <w:ins w:id="939" w:author="Richard Haynes" w:date="2020-10-26T13:05:00Z">
        <w:r w:rsidR="00112A25">
          <w:t xml:space="preserve">Trial </w:t>
        </w:r>
      </w:ins>
      <w:r w:rsidRPr="00734153">
        <w:t xml:space="preserve">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w:t>
      </w:r>
      <w:ins w:id="940" w:author="Richard Haynes" w:date="2020-10-26T13:05:00Z">
        <w:r w:rsidR="00112A25">
          <w:t xml:space="preserve">Trial </w:t>
        </w:r>
      </w:ins>
      <w:r w:rsidRPr="00734153">
        <w:t xml:space="preserve">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17A80231" w14:textId="767A6CA9" w:rsidR="00E739DA" w:rsidRDefault="00E739DA">
      <w:pPr>
        <w:autoSpaceDE/>
        <w:autoSpaceDN/>
        <w:adjustRightInd/>
        <w:contextualSpacing w:val="0"/>
        <w:jc w:val="left"/>
        <w:rPr>
          <w:ins w:id="941" w:author="Richard Haynes" w:date="2020-10-26T13:05:00Z"/>
        </w:rPr>
      </w:pPr>
      <w:ins w:id="942" w:author="Richard Haynes" w:date="2020-10-26T13:05:00Z">
        <w:r>
          <w:br w:type="page"/>
        </w:r>
      </w:ins>
    </w:p>
    <w:p w14:paraId="51A791C5" w14:textId="77777777" w:rsidR="00734CD3" w:rsidRDefault="00734CD3" w:rsidP="00F123A0"/>
    <w:p w14:paraId="2368DCCE" w14:textId="77777777" w:rsidR="00734CD3" w:rsidRPr="00734153" w:rsidRDefault="00734CD3" w:rsidP="00734CD3">
      <w:pPr>
        <w:pStyle w:val="StyleHeading1Linespacingsingle"/>
        <w:numPr>
          <w:ilvl w:val="0"/>
          <w:numId w:val="2"/>
        </w:numPr>
      </w:pPr>
      <w:bookmarkStart w:id="943" w:name="_Toc53502096"/>
      <w:bookmarkStart w:id="944" w:name="_Toc44674873"/>
      <w:r>
        <w:t>VERSION HISTORY</w:t>
      </w:r>
      <w:bookmarkEnd w:id="943"/>
      <w:bookmarkEnd w:id="944"/>
    </w:p>
    <w:p w14:paraId="08EB9DDC" w14:textId="77777777" w:rsidR="00734CD3"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3C0B0B" w14:paraId="00EACC5D" w14:textId="77777777" w:rsidTr="0031390B">
        <w:tc>
          <w:tcPr>
            <w:tcW w:w="2156" w:type="dxa"/>
          </w:tcPr>
          <w:p w14:paraId="5213BE4A" w14:textId="77777777" w:rsidR="009A510F" w:rsidRPr="003C0B0B" w:rsidRDefault="009A510F" w:rsidP="00F123A0">
            <w:pPr>
              <w:rPr>
                <w:lang w:val="en-US"/>
              </w:rPr>
            </w:pPr>
            <w:bookmarkStart w:id="945" w:name="_Toc37771598"/>
            <w:bookmarkStart w:id="946" w:name="_Toc261531379"/>
            <w:bookmarkStart w:id="947" w:name="_Toc494539256"/>
            <w:bookmarkStart w:id="948" w:name="_Toc494539258"/>
            <w:bookmarkStart w:id="949" w:name="_Toc494539259"/>
            <w:bookmarkStart w:id="950" w:name="_Toc499039131"/>
            <w:bookmarkStart w:id="951" w:name="_Toc499041180"/>
            <w:bookmarkStart w:id="952" w:name="_Toc499141708"/>
            <w:bookmarkStart w:id="953" w:name="_Toc499141999"/>
            <w:bookmarkStart w:id="954" w:name="_Toc499144817"/>
            <w:bookmarkStart w:id="955" w:name="_Toc499039132"/>
            <w:bookmarkStart w:id="956" w:name="_Toc499041181"/>
            <w:bookmarkStart w:id="957" w:name="_Toc499141709"/>
            <w:bookmarkStart w:id="958" w:name="_Toc499142000"/>
            <w:bookmarkStart w:id="959" w:name="_Toc499144818"/>
            <w:bookmarkStart w:id="960" w:name="_Toc40209089"/>
            <w:bookmarkStart w:id="961" w:name="_Toc40209147"/>
            <w:bookmarkStart w:id="962" w:name="_Toc40209205"/>
            <w:bookmarkStart w:id="963" w:name="_Toc40209090"/>
            <w:bookmarkStart w:id="964" w:name="_Toc40209148"/>
            <w:bookmarkStart w:id="965" w:name="_Toc40209206"/>
            <w:bookmarkStart w:id="966" w:name="_Toc40209091"/>
            <w:bookmarkStart w:id="967" w:name="_Toc40209149"/>
            <w:bookmarkStart w:id="968" w:name="_Toc40209207"/>
            <w:bookmarkStart w:id="969" w:name="_Toc40209092"/>
            <w:bookmarkStart w:id="970" w:name="_Toc40209150"/>
            <w:bookmarkStart w:id="971" w:name="_Toc40209208"/>
            <w:bookmarkStart w:id="972" w:name="_Toc40209093"/>
            <w:bookmarkStart w:id="973" w:name="_Toc40209151"/>
            <w:bookmarkStart w:id="974" w:name="_Toc40209209"/>
            <w:bookmarkStart w:id="975" w:name="_Toc40209094"/>
            <w:bookmarkStart w:id="976" w:name="_Toc40209152"/>
            <w:bookmarkStart w:id="977" w:name="_Toc40209210"/>
            <w:bookmarkStart w:id="978" w:name="_Toc40209154"/>
            <w:bookmarkStart w:id="979" w:name="_Toc124158421"/>
            <w:bookmarkStart w:id="980" w:name="_Toc135020189"/>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r w:rsidRPr="003C0B0B">
              <w:rPr>
                <w:lang w:val="en-US"/>
              </w:rPr>
              <w:t>Version number</w:t>
            </w:r>
          </w:p>
        </w:tc>
        <w:tc>
          <w:tcPr>
            <w:tcW w:w="1740" w:type="dxa"/>
          </w:tcPr>
          <w:p w14:paraId="5A77EDA7" w14:textId="77777777" w:rsidR="009A510F" w:rsidRPr="003C0B0B" w:rsidRDefault="009A510F" w:rsidP="00F123A0">
            <w:pPr>
              <w:rPr>
                <w:lang w:val="en-US"/>
              </w:rPr>
            </w:pPr>
            <w:r w:rsidRPr="003C0B0B">
              <w:rPr>
                <w:lang w:val="en-US"/>
              </w:rPr>
              <w:t>Date</w:t>
            </w:r>
          </w:p>
        </w:tc>
        <w:tc>
          <w:tcPr>
            <w:tcW w:w="6244" w:type="dxa"/>
          </w:tcPr>
          <w:p w14:paraId="45E51887" w14:textId="77777777" w:rsidR="009A510F" w:rsidRPr="003C0B0B" w:rsidRDefault="009A510F" w:rsidP="00F123A0">
            <w:pPr>
              <w:rPr>
                <w:lang w:val="en-US"/>
              </w:rPr>
            </w:pPr>
            <w:r w:rsidRPr="003C0B0B">
              <w:rPr>
                <w:lang w:val="en-US"/>
              </w:rPr>
              <w:t>Brief Description of Changes</w:t>
            </w:r>
          </w:p>
        </w:tc>
      </w:tr>
      <w:tr w:rsidR="009A510F" w14:paraId="690669D5" w14:textId="77777777" w:rsidTr="0031390B">
        <w:tc>
          <w:tcPr>
            <w:tcW w:w="2156" w:type="dxa"/>
          </w:tcPr>
          <w:p w14:paraId="4AAEACAE" w14:textId="77777777" w:rsidR="009A510F" w:rsidRDefault="009A510F" w:rsidP="00F123A0">
            <w:pPr>
              <w:rPr>
                <w:lang w:val="en-US"/>
              </w:rPr>
            </w:pPr>
            <w:r>
              <w:rPr>
                <w:lang w:val="en-US"/>
              </w:rPr>
              <w:t>1.0</w:t>
            </w:r>
          </w:p>
        </w:tc>
        <w:tc>
          <w:tcPr>
            <w:tcW w:w="1740" w:type="dxa"/>
          </w:tcPr>
          <w:p w14:paraId="2A235F16" w14:textId="77777777" w:rsidR="009A510F" w:rsidRDefault="009A510F" w:rsidP="00F123A0">
            <w:pPr>
              <w:rPr>
                <w:lang w:val="en-US"/>
              </w:rPr>
            </w:pPr>
            <w:r>
              <w:rPr>
                <w:lang w:val="en-US"/>
              </w:rPr>
              <w:t>13-Mar-2020</w:t>
            </w:r>
          </w:p>
        </w:tc>
        <w:tc>
          <w:tcPr>
            <w:tcW w:w="6244" w:type="dxa"/>
          </w:tcPr>
          <w:p w14:paraId="2A03A60F" w14:textId="77777777" w:rsidR="009A510F" w:rsidRDefault="009A510F" w:rsidP="00F123A0">
            <w:pPr>
              <w:rPr>
                <w:lang w:val="en-US"/>
              </w:rPr>
            </w:pPr>
            <w:r>
              <w:rPr>
                <w:lang w:val="en-US"/>
              </w:rPr>
              <w:t>Initial version</w:t>
            </w:r>
          </w:p>
        </w:tc>
      </w:tr>
      <w:tr w:rsidR="009A510F" w14:paraId="51BA02A8" w14:textId="77777777" w:rsidTr="0031390B">
        <w:tc>
          <w:tcPr>
            <w:tcW w:w="2156" w:type="dxa"/>
          </w:tcPr>
          <w:p w14:paraId="36170F29" w14:textId="77777777" w:rsidR="009A510F" w:rsidRPr="00B2198A" w:rsidRDefault="009A510F" w:rsidP="00F123A0">
            <w:pPr>
              <w:rPr>
                <w:lang w:val="en-US"/>
              </w:rPr>
            </w:pPr>
            <w:r w:rsidRPr="00B2198A">
              <w:rPr>
                <w:lang w:val="en-US"/>
              </w:rPr>
              <w:t>2.0</w:t>
            </w:r>
          </w:p>
        </w:tc>
        <w:tc>
          <w:tcPr>
            <w:tcW w:w="1740" w:type="dxa"/>
          </w:tcPr>
          <w:p w14:paraId="2DAD5842" w14:textId="77777777" w:rsidR="009A510F" w:rsidRPr="00B2198A" w:rsidRDefault="00B2198A" w:rsidP="00F123A0">
            <w:pPr>
              <w:rPr>
                <w:lang w:val="en-US"/>
              </w:rPr>
            </w:pPr>
            <w:r>
              <w:rPr>
                <w:lang w:val="en-US"/>
              </w:rPr>
              <w:t>21</w:t>
            </w:r>
            <w:r w:rsidR="009A510F" w:rsidRPr="00B2198A">
              <w:rPr>
                <w:lang w:val="en-US"/>
              </w:rPr>
              <w:t>-Mar-2020</w:t>
            </w:r>
          </w:p>
        </w:tc>
        <w:tc>
          <w:tcPr>
            <w:tcW w:w="6244" w:type="dxa"/>
          </w:tcPr>
          <w:p w14:paraId="6E1FB6F0" w14:textId="77777777" w:rsidR="009A510F" w:rsidRDefault="009A510F" w:rsidP="00AC7482">
            <w:pPr>
              <w:rPr>
                <w:lang w:val="en-US"/>
              </w:rPr>
            </w:pPr>
            <w:r w:rsidRPr="00B2198A">
              <w:rPr>
                <w:lang w:val="en-US"/>
              </w:rPr>
              <w:t xml:space="preserve">Addition of </w:t>
            </w:r>
            <w:r w:rsidR="00AC7482">
              <w:rPr>
                <w:lang w:val="en-US"/>
              </w:rPr>
              <w:t>h</w:t>
            </w:r>
            <w:r w:rsidR="00473FD0" w:rsidRPr="00B2198A">
              <w:rPr>
                <w:lang w:val="en-US"/>
              </w:rPr>
              <w:t>ydroxychloroquine</w:t>
            </w:r>
            <w:r w:rsidRPr="00B2198A">
              <w:rPr>
                <w:lang w:val="en-US"/>
              </w:rPr>
              <w:t xml:space="preserve">. Administrative </w:t>
            </w:r>
            <w:r w:rsidR="00EB461B" w:rsidRPr="00B2198A">
              <w:rPr>
                <w:lang w:val="en-US"/>
              </w:rPr>
              <w:t xml:space="preserve">changes </w:t>
            </w:r>
            <w:r w:rsidRPr="00B2198A">
              <w:rPr>
                <w:lang w:val="en-US"/>
              </w:rPr>
              <w:t xml:space="preserve">and </w:t>
            </w:r>
            <w:r w:rsidR="00EB461B" w:rsidRPr="00B2198A">
              <w:rPr>
                <w:lang w:val="en-US"/>
              </w:rPr>
              <w:t>other clarifications.</w:t>
            </w:r>
          </w:p>
        </w:tc>
      </w:tr>
      <w:tr w:rsidR="009A510F" w14:paraId="5E93B786" w14:textId="77777777" w:rsidTr="0031390B">
        <w:tc>
          <w:tcPr>
            <w:tcW w:w="2156" w:type="dxa"/>
          </w:tcPr>
          <w:p w14:paraId="6804CF67" w14:textId="77777777" w:rsidR="009A510F" w:rsidRDefault="00717229" w:rsidP="00F123A0">
            <w:pPr>
              <w:rPr>
                <w:lang w:val="en-US"/>
              </w:rPr>
            </w:pPr>
            <w:r w:rsidRPr="00655943">
              <w:rPr>
                <w:lang w:val="en-US"/>
              </w:rPr>
              <w:t>3.0</w:t>
            </w:r>
          </w:p>
        </w:tc>
        <w:tc>
          <w:tcPr>
            <w:tcW w:w="1740" w:type="dxa"/>
          </w:tcPr>
          <w:p w14:paraId="1B95A399" w14:textId="77777777" w:rsidR="009A510F" w:rsidRDefault="00717229" w:rsidP="00E339AB">
            <w:pPr>
              <w:rPr>
                <w:lang w:val="en-US"/>
              </w:rPr>
            </w:pPr>
            <w:r>
              <w:rPr>
                <w:lang w:val="en-US"/>
              </w:rPr>
              <w:t>0</w:t>
            </w:r>
            <w:r w:rsidR="002465FC">
              <w:rPr>
                <w:lang w:val="en-US"/>
              </w:rPr>
              <w:t>7</w:t>
            </w:r>
            <w:r>
              <w:rPr>
                <w:lang w:val="en-US"/>
              </w:rPr>
              <w:t>-Apr-2020</w:t>
            </w:r>
          </w:p>
        </w:tc>
        <w:tc>
          <w:tcPr>
            <w:tcW w:w="6244" w:type="dxa"/>
          </w:tcPr>
          <w:p w14:paraId="56B1DDC0" w14:textId="77777777" w:rsidR="00336A40" w:rsidRDefault="00336A40" w:rsidP="00336A40">
            <w:pPr>
              <w:rPr>
                <w:lang w:val="en-US"/>
              </w:rPr>
            </w:pPr>
            <w:r>
              <w:rPr>
                <w:lang w:val="en-US"/>
              </w:rPr>
              <w:t>Extension of eligibility to those with suspected COVID-19</w:t>
            </w:r>
          </w:p>
          <w:p w14:paraId="0094FF4C" w14:textId="77777777" w:rsidR="00717229" w:rsidRDefault="00E15F0E" w:rsidP="00E25844">
            <w:pPr>
              <w:rPr>
                <w:lang w:val="en-US"/>
              </w:rPr>
            </w:pPr>
            <w:r>
              <w:rPr>
                <w:lang w:val="en-US"/>
              </w:rPr>
              <w:t xml:space="preserve">Addition of </w:t>
            </w:r>
            <w:r w:rsidR="00AC7482">
              <w:rPr>
                <w:lang w:val="en-US"/>
              </w:rPr>
              <w:t>a</w:t>
            </w:r>
            <w:r w:rsidR="00473FD0">
              <w:rPr>
                <w:lang w:val="en-US"/>
              </w:rPr>
              <w:t xml:space="preserve">zithromycin </w:t>
            </w:r>
            <w:r>
              <w:rPr>
                <w:lang w:val="en-US"/>
              </w:rPr>
              <w:t>arm</w:t>
            </w:r>
            <w:r w:rsidR="00E25844">
              <w:rPr>
                <w:lang w:val="en-US"/>
              </w:rPr>
              <w:t>.</w:t>
            </w:r>
          </w:p>
          <w:p w14:paraId="6F12B357" w14:textId="77777777" w:rsidR="0088383F" w:rsidRDefault="0088383F" w:rsidP="00E25844">
            <w:pPr>
              <w:rPr>
                <w:lang w:val="en-US"/>
              </w:rPr>
            </w:pPr>
            <w:r>
              <w:rPr>
                <w:lang w:val="en-US"/>
              </w:rPr>
              <w:t>Addition of inclusion of adults who lack permanently lack capacity.</w:t>
            </w:r>
          </w:p>
          <w:p w14:paraId="3B76FB4E" w14:textId="24A03317" w:rsidR="0088383F" w:rsidRDefault="0088383F" w:rsidP="00C33BC1">
            <w:pPr>
              <w:rPr>
                <w:lang w:val="en-US"/>
              </w:rPr>
            </w:pPr>
            <w:r>
              <w:rPr>
                <w:lang w:val="en-US"/>
              </w:rPr>
              <w:t xml:space="preserve">Change to primary outcome from in-hospital death to death within 28 days of </w:t>
            </w:r>
            <w:del w:id="981" w:author="Richard Haynes" w:date="2020-10-26T13:05:00Z">
              <w:r>
                <w:rPr>
                  <w:lang w:val="en-US"/>
                </w:rPr>
                <w:delText>randomization.</w:delText>
              </w:r>
            </w:del>
            <w:ins w:id="982" w:author="Richard Haynes" w:date="2020-10-26T13:05:00Z">
              <w:r w:rsidR="00C33BC1">
                <w:rPr>
                  <w:lang w:val="en-US"/>
                </w:rPr>
                <w:t>randomisation</w:t>
              </w:r>
              <w:r>
                <w:rPr>
                  <w:lang w:val="en-US"/>
                </w:rPr>
                <w:t>.</w:t>
              </w:r>
            </w:ins>
          </w:p>
        </w:tc>
      </w:tr>
      <w:tr w:rsidR="00327820" w14:paraId="28BD1552" w14:textId="77777777" w:rsidTr="0031390B">
        <w:tc>
          <w:tcPr>
            <w:tcW w:w="2156" w:type="dxa"/>
          </w:tcPr>
          <w:p w14:paraId="63F487DD" w14:textId="77777777" w:rsidR="00327820" w:rsidRPr="00655943" w:rsidRDefault="00327820" w:rsidP="00F123A0">
            <w:pPr>
              <w:rPr>
                <w:lang w:val="en-US"/>
              </w:rPr>
            </w:pPr>
            <w:r>
              <w:rPr>
                <w:lang w:val="en-US"/>
              </w:rPr>
              <w:t>4.0</w:t>
            </w:r>
          </w:p>
        </w:tc>
        <w:tc>
          <w:tcPr>
            <w:tcW w:w="1740" w:type="dxa"/>
          </w:tcPr>
          <w:p w14:paraId="370D109D" w14:textId="77777777" w:rsidR="00327820" w:rsidRDefault="00755E67" w:rsidP="005A20CF">
            <w:pPr>
              <w:rPr>
                <w:lang w:val="en-US"/>
              </w:rPr>
            </w:pPr>
            <w:r>
              <w:rPr>
                <w:lang w:val="en-US"/>
              </w:rPr>
              <w:t>1</w:t>
            </w:r>
            <w:r w:rsidR="005A20CF">
              <w:rPr>
                <w:lang w:val="en-US"/>
              </w:rPr>
              <w:t>4</w:t>
            </w:r>
            <w:r w:rsidR="00327820">
              <w:rPr>
                <w:lang w:val="en-US"/>
              </w:rPr>
              <w:t>-Apr-2020</w:t>
            </w:r>
          </w:p>
        </w:tc>
        <w:tc>
          <w:tcPr>
            <w:tcW w:w="6244" w:type="dxa"/>
          </w:tcPr>
          <w:p w14:paraId="0B431D06" w14:textId="77777777" w:rsidR="00327820" w:rsidRDefault="00327820" w:rsidP="00CA5601">
            <w:pPr>
              <w:rPr>
                <w:lang w:val="en-US"/>
              </w:rPr>
            </w:pPr>
            <w:r>
              <w:rPr>
                <w:lang w:val="en-US"/>
              </w:rPr>
              <w:t>Addition of second randomi</w:t>
            </w:r>
            <w:r w:rsidR="00CA5601">
              <w:rPr>
                <w:lang w:val="en-US"/>
              </w:rPr>
              <w:t>s</w:t>
            </w:r>
            <w:r w:rsidR="00473FD0">
              <w:rPr>
                <w:lang w:val="en-US"/>
              </w:rPr>
              <w:t>a</w:t>
            </w:r>
            <w:r>
              <w:rPr>
                <w:lang w:val="en-US"/>
              </w:rPr>
              <w:t xml:space="preserve">tion to </w:t>
            </w:r>
            <w:r w:rsidR="00AC7482">
              <w:rPr>
                <w:lang w:val="en-US"/>
              </w:rPr>
              <w:t>t</w:t>
            </w:r>
            <w:r>
              <w:rPr>
                <w:lang w:val="en-US"/>
              </w:rPr>
              <w:t>ocilizumab vs. standard of care among patients with progressive COVID-19.</w:t>
            </w:r>
          </w:p>
        </w:tc>
      </w:tr>
      <w:tr w:rsidR="00DB6908" w14:paraId="48DC521E" w14:textId="77777777" w:rsidTr="0031390B">
        <w:tc>
          <w:tcPr>
            <w:tcW w:w="2156" w:type="dxa"/>
          </w:tcPr>
          <w:p w14:paraId="78E7AFB8" w14:textId="77777777" w:rsidR="00DB6908" w:rsidRDefault="00DB6908" w:rsidP="00F123A0">
            <w:pPr>
              <w:rPr>
                <w:lang w:val="en-US"/>
              </w:rPr>
            </w:pPr>
            <w:r>
              <w:rPr>
                <w:lang w:val="en-US"/>
              </w:rPr>
              <w:t>5.0</w:t>
            </w:r>
          </w:p>
        </w:tc>
        <w:tc>
          <w:tcPr>
            <w:tcW w:w="1740" w:type="dxa"/>
          </w:tcPr>
          <w:p w14:paraId="6B4D2A3D" w14:textId="77777777" w:rsidR="00DB6908" w:rsidRDefault="000E6C36" w:rsidP="005A20CF">
            <w:pPr>
              <w:rPr>
                <w:lang w:val="en-US"/>
              </w:rPr>
            </w:pPr>
            <w:r>
              <w:rPr>
                <w:lang w:val="en-US"/>
              </w:rPr>
              <w:t>24-</w:t>
            </w:r>
            <w:r w:rsidR="00DB6908">
              <w:rPr>
                <w:lang w:val="en-US"/>
              </w:rPr>
              <w:t>Apr-2020</w:t>
            </w:r>
          </w:p>
        </w:tc>
        <w:tc>
          <w:tcPr>
            <w:tcW w:w="6244" w:type="dxa"/>
          </w:tcPr>
          <w:p w14:paraId="0A5A64DE" w14:textId="77777777" w:rsidR="00DB6908" w:rsidRDefault="00DB6908" w:rsidP="00CA5601">
            <w:pPr>
              <w:rPr>
                <w:lang w:val="en-US"/>
              </w:rPr>
            </w:pPr>
            <w:r>
              <w:rPr>
                <w:lang w:val="en-US"/>
              </w:rPr>
              <w:t>Addition of children to study population.</w:t>
            </w:r>
          </w:p>
        </w:tc>
      </w:tr>
      <w:tr w:rsidR="00AE40BB" w14:paraId="6512A257" w14:textId="77777777" w:rsidTr="0031390B">
        <w:tc>
          <w:tcPr>
            <w:tcW w:w="2156" w:type="dxa"/>
          </w:tcPr>
          <w:p w14:paraId="47472EF3" w14:textId="77777777" w:rsidR="00AE40BB" w:rsidRPr="0031390B" w:rsidRDefault="00AE40BB" w:rsidP="00F123A0">
            <w:pPr>
              <w:rPr>
                <w:lang w:val="en-US"/>
              </w:rPr>
            </w:pPr>
            <w:r w:rsidRPr="0031390B">
              <w:rPr>
                <w:lang w:val="en-US"/>
              </w:rPr>
              <w:t>6.0</w:t>
            </w:r>
          </w:p>
        </w:tc>
        <w:tc>
          <w:tcPr>
            <w:tcW w:w="1740" w:type="dxa"/>
          </w:tcPr>
          <w:p w14:paraId="10E10941" w14:textId="77777777" w:rsidR="00AE40BB" w:rsidRPr="0031390B" w:rsidRDefault="001F1E0D" w:rsidP="001512CA">
            <w:pPr>
              <w:rPr>
                <w:lang w:val="en-US"/>
              </w:rPr>
            </w:pPr>
            <w:r w:rsidRPr="0031390B">
              <w:rPr>
                <w:lang w:val="en-US"/>
              </w:rPr>
              <w:t>1</w:t>
            </w:r>
            <w:r w:rsidR="001512CA">
              <w:rPr>
                <w:lang w:val="en-US"/>
              </w:rPr>
              <w:t>4</w:t>
            </w:r>
            <w:r w:rsidR="00AE40BB" w:rsidRPr="0031390B">
              <w:rPr>
                <w:lang w:val="en-US"/>
              </w:rPr>
              <w:t>-May-2020</w:t>
            </w:r>
          </w:p>
        </w:tc>
        <w:tc>
          <w:tcPr>
            <w:tcW w:w="6244" w:type="dxa"/>
          </w:tcPr>
          <w:p w14:paraId="242CC873" w14:textId="77777777" w:rsidR="00AE40BB" w:rsidRDefault="00AE40BB" w:rsidP="00CA5601">
            <w:pPr>
              <w:rPr>
                <w:lang w:val="en-US"/>
              </w:rPr>
            </w:pPr>
            <w:r w:rsidRPr="0031390B">
              <w:rPr>
                <w:lang w:val="en-US"/>
              </w:rPr>
              <w:t>Addition of convalescent plasma</w:t>
            </w:r>
          </w:p>
        </w:tc>
      </w:tr>
      <w:tr w:rsidR="00B4591A" w14:paraId="2E4F9453" w14:textId="77777777" w:rsidTr="0031390B">
        <w:tc>
          <w:tcPr>
            <w:tcW w:w="2156" w:type="dxa"/>
          </w:tcPr>
          <w:p w14:paraId="16EAD726" w14:textId="77777777" w:rsidR="00B4591A" w:rsidRPr="0031390B" w:rsidRDefault="00B4591A" w:rsidP="00F123A0">
            <w:pPr>
              <w:rPr>
                <w:lang w:val="en-US"/>
              </w:rPr>
            </w:pPr>
            <w:r>
              <w:rPr>
                <w:lang w:val="en-US"/>
              </w:rPr>
              <w:t>7.0</w:t>
            </w:r>
          </w:p>
        </w:tc>
        <w:tc>
          <w:tcPr>
            <w:tcW w:w="1740" w:type="dxa"/>
          </w:tcPr>
          <w:p w14:paraId="4A4C83BA" w14:textId="77777777" w:rsidR="00B4591A" w:rsidRPr="0031390B" w:rsidRDefault="005F61D0" w:rsidP="001512CA">
            <w:pPr>
              <w:rPr>
                <w:lang w:val="en-US"/>
              </w:rPr>
            </w:pPr>
            <w:r>
              <w:rPr>
                <w:lang w:val="en-US"/>
              </w:rPr>
              <w:t>18</w:t>
            </w:r>
            <w:r w:rsidR="00B4591A">
              <w:rPr>
                <w:lang w:val="en-US"/>
              </w:rPr>
              <w:t>-Jun-2020</w:t>
            </w:r>
          </w:p>
        </w:tc>
        <w:tc>
          <w:tcPr>
            <w:tcW w:w="6244" w:type="dxa"/>
          </w:tcPr>
          <w:p w14:paraId="746655E0" w14:textId="77777777" w:rsidR="005F61D0" w:rsidRDefault="00B4591A" w:rsidP="00B65F18">
            <w:pPr>
              <w:rPr>
                <w:lang w:val="en-US"/>
              </w:rPr>
            </w:pPr>
            <w:r>
              <w:rPr>
                <w:lang w:val="en-US"/>
              </w:rPr>
              <w:t>Allowance of randomisation in part B of main randomi</w:t>
            </w:r>
            <w:r w:rsidR="00B65F18">
              <w:rPr>
                <w:lang w:val="en-US"/>
              </w:rPr>
              <w:t>s</w:t>
            </w:r>
            <w:r>
              <w:rPr>
                <w:lang w:val="en-US"/>
              </w:rPr>
              <w:t>ation without part A</w:t>
            </w:r>
            <w:r w:rsidR="005F61D0">
              <w:rPr>
                <w:lang w:val="en-US"/>
              </w:rPr>
              <w:t>.</w:t>
            </w:r>
          </w:p>
          <w:p w14:paraId="14F97461" w14:textId="77777777" w:rsidR="005F61D0" w:rsidRDefault="005F61D0" w:rsidP="00B65F18">
            <w:pPr>
              <w:rPr>
                <w:lang w:val="en-US"/>
              </w:rPr>
            </w:pPr>
          </w:p>
          <w:p w14:paraId="40F26669" w14:textId="77777777" w:rsidR="00B4591A" w:rsidRPr="0031390B" w:rsidRDefault="005F61D0" w:rsidP="00B65F18">
            <w:pPr>
              <w:rPr>
                <w:lang w:val="en-US"/>
              </w:rPr>
            </w:pPr>
            <w:r>
              <w:rPr>
                <w:lang w:val="en-US"/>
              </w:rPr>
              <w:t>Removal of hydroxychloroquine and dexamethasone treatment arms.</w:t>
            </w:r>
          </w:p>
        </w:tc>
      </w:tr>
      <w:tr w:rsidR="00513ECE" w14:paraId="4C473826" w14:textId="77777777" w:rsidTr="0031390B">
        <w:tc>
          <w:tcPr>
            <w:tcW w:w="2156" w:type="dxa"/>
          </w:tcPr>
          <w:p w14:paraId="3DFA0740" w14:textId="77777777" w:rsidR="00513ECE" w:rsidRDefault="00513ECE" w:rsidP="00F123A0">
            <w:pPr>
              <w:rPr>
                <w:lang w:val="en-US"/>
              </w:rPr>
            </w:pPr>
            <w:r>
              <w:rPr>
                <w:lang w:val="en-US"/>
              </w:rPr>
              <w:t>8.0</w:t>
            </w:r>
          </w:p>
        </w:tc>
        <w:tc>
          <w:tcPr>
            <w:tcW w:w="1740" w:type="dxa"/>
          </w:tcPr>
          <w:p w14:paraId="3BF4E696" w14:textId="77777777" w:rsidR="00513ECE" w:rsidRDefault="00513ECE" w:rsidP="001512CA">
            <w:pPr>
              <w:rPr>
                <w:lang w:val="en-US"/>
              </w:rPr>
            </w:pPr>
            <w:r>
              <w:rPr>
                <w:lang w:val="en-US"/>
              </w:rPr>
              <w:t>03-Jul-2020</w:t>
            </w:r>
          </w:p>
        </w:tc>
        <w:tc>
          <w:tcPr>
            <w:tcW w:w="6244" w:type="dxa"/>
          </w:tcPr>
          <w:p w14:paraId="3D3ED525" w14:textId="77777777" w:rsidR="00513ECE" w:rsidRDefault="00513ECE" w:rsidP="00513ECE">
            <w:pPr>
              <w:rPr>
                <w:lang w:val="en-US"/>
              </w:rPr>
            </w:pPr>
            <w:r>
              <w:rPr>
                <w:lang w:val="en-US"/>
              </w:rPr>
              <w:t>Removal of lopinavir-ritonavir</w:t>
            </w:r>
          </w:p>
          <w:p w14:paraId="2E83BF50" w14:textId="77777777" w:rsidR="00513ECE" w:rsidRDefault="00513ECE" w:rsidP="00513ECE">
            <w:pPr>
              <w:rPr>
                <w:lang w:val="en-US"/>
              </w:rPr>
            </w:pPr>
            <w:r>
              <w:rPr>
                <w:lang w:val="en-US"/>
              </w:rPr>
              <w:t>Addition of intravenous immunoglobulin arm for children</w:t>
            </w:r>
          </w:p>
          <w:p w14:paraId="0F4F35DC" w14:textId="77777777" w:rsidR="00513ECE" w:rsidRDefault="00513ECE" w:rsidP="00B65F18">
            <w:pPr>
              <w:rPr>
                <w:lang w:val="en-US"/>
              </w:rPr>
            </w:pPr>
            <w:r>
              <w:rPr>
                <w:lang w:val="en-US"/>
              </w:rPr>
              <w:t>Changes to corticosteroid dosing for children.</w:t>
            </w:r>
          </w:p>
          <w:p w14:paraId="6CD1EB92" w14:textId="77777777" w:rsidR="00FA1D63" w:rsidRDefault="00FA1D63" w:rsidP="00B65F18">
            <w:pPr>
              <w:rPr>
                <w:lang w:val="en-US"/>
              </w:rPr>
            </w:pPr>
            <w:r>
              <w:rPr>
                <w:lang w:val="en-US"/>
              </w:rPr>
              <w:t>Addition of baseline serum sample in convalescent plasma randomisation</w:t>
            </w:r>
          </w:p>
        </w:tc>
      </w:tr>
      <w:tr w:rsidR="00A47FCE" w14:paraId="151C4A6B" w14:textId="77777777" w:rsidTr="0031390B">
        <w:tc>
          <w:tcPr>
            <w:tcW w:w="2156" w:type="dxa"/>
          </w:tcPr>
          <w:p w14:paraId="6341EA3C" w14:textId="77777777" w:rsidR="00A47FCE" w:rsidRDefault="00A47FCE" w:rsidP="00F123A0">
            <w:pPr>
              <w:rPr>
                <w:lang w:val="en-US"/>
              </w:rPr>
            </w:pPr>
            <w:r>
              <w:rPr>
                <w:lang w:val="en-US"/>
              </w:rPr>
              <w:t>9.</w:t>
            </w:r>
            <w:r w:rsidR="00FF5A1B">
              <w:rPr>
                <w:lang w:val="en-US"/>
              </w:rPr>
              <w:t>0</w:t>
            </w:r>
          </w:p>
        </w:tc>
        <w:tc>
          <w:tcPr>
            <w:tcW w:w="1740" w:type="dxa"/>
          </w:tcPr>
          <w:p w14:paraId="72C3F73B" w14:textId="77777777" w:rsidR="00A47FCE" w:rsidRDefault="003517BB" w:rsidP="00FF5A1B">
            <w:pPr>
              <w:rPr>
                <w:lang w:val="en-US"/>
              </w:rPr>
            </w:pPr>
            <w:r>
              <w:rPr>
                <w:lang w:val="en-US"/>
              </w:rPr>
              <w:t>1</w:t>
            </w:r>
            <w:r w:rsidR="00FF5A1B">
              <w:rPr>
                <w:lang w:val="en-US"/>
              </w:rPr>
              <w:t>0</w:t>
            </w:r>
            <w:r w:rsidR="00676CF2">
              <w:rPr>
                <w:lang w:val="en-US"/>
              </w:rPr>
              <w:t>-Sep</w:t>
            </w:r>
            <w:r w:rsidR="00A47FCE">
              <w:rPr>
                <w:lang w:val="en-US"/>
              </w:rPr>
              <w:t>-2020</w:t>
            </w:r>
          </w:p>
        </w:tc>
        <w:tc>
          <w:tcPr>
            <w:tcW w:w="6244" w:type="dxa"/>
          </w:tcPr>
          <w:p w14:paraId="62F080CD" w14:textId="77777777" w:rsidR="00A47FCE" w:rsidRDefault="00A47FCE" w:rsidP="00513ECE">
            <w:pPr>
              <w:rPr>
                <w:lang w:val="en-US"/>
              </w:rPr>
            </w:pPr>
            <w:r>
              <w:rPr>
                <w:lang w:val="en-US"/>
              </w:rPr>
              <w:t>Addition of synthetic neutralizing antibodies</w:t>
            </w:r>
          </w:p>
          <w:p w14:paraId="3F8A27BE" w14:textId="77777777" w:rsidR="0068060E" w:rsidRDefault="0068060E" w:rsidP="00513ECE">
            <w:pPr>
              <w:rPr>
                <w:lang w:val="en-US"/>
              </w:rPr>
            </w:pPr>
            <w:r>
              <w:rPr>
                <w:lang w:val="en-US"/>
              </w:rPr>
              <w:t>Additional baseline data collection</w:t>
            </w:r>
          </w:p>
          <w:p w14:paraId="322373C0" w14:textId="77777777" w:rsidR="00A47FCE" w:rsidRDefault="00A47FCE" w:rsidP="00513ECE">
            <w:pPr>
              <w:rPr>
                <w:lang w:val="en-US"/>
              </w:rPr>
            </w:pPr>
            <w:r>
              <w:rPr>
                <w:lang w:val="en-US"/>
              </w:rPr>
              <w:t>Addition of countries outside UK</w:t>
            </w:r>
          </w:p>
        </w:tc>
      </w:tr>
      <w:tr w:rsidR="00FF5A1B" w14:paraId="53F15E1A" w14:textId="77777777" w:rsidTr="0031390B">
        <w:tc>
          <w:tcPr>
            <w:tcW w:w="2156" w:type="dxa"/>
          </w:tcPr>
          <w:p w14:paraId="795FB127" w14:textId="77777777" w:rsidR="00FF5A1B" w:rsidRDefault="00FF5A1B" w:rsidP="00F123A0">
            <w:pPr>
              <w:rPr>
                <w:lang w:val="en-US"/>
              </w:rPr>
            </w:pPr>
            <w:r>
              <w:rPr>
                <w:lang w:val="en-US"/>
              </w:rPr>
              <w:t>9.1</w:t>
            </w:r>
          </w:p>
        </w:tc>
        <w:tc>
          <w:tcPr>
            <w:tcW w:w="1740" w:type="dxa"/>
          </w:tcPr>
          <w:p w14:paraId="671C0D8B" w14:textId="77777777" w:rsidR="00FF5A1B" w:rsidRDefault="00FF5A1B" w:rsidP="00FF5A1B">
            <w:pPr>
              <w:rPr>
                <w:lang w:val="en-US"/>
              </w:rPr>
            </w:pPr>
            <w:r>
              <w:rPr>
                <w:lang w:val="en-US"/>
              </w:rPr>
              <w:t>18-Sep-2020</w:t>
            </w:r>
          </w:p>
        </w:tc>
        <w:tc>
          <w:tcPr>
            <w:tcW w:w="6244" w:type="dxa"/>
          </w:tcPr>
          <w:p w14:paraId="3A406863" w14:textId="77777777" w:rsidR="00FF5A1B" w:rsidRDefault="00FF5A1B" w:rsidP="00513ECE">
            <w:pPr>
              <w:rPr>
                <w:lang w:val="en-US"/>
              </w:rPr>
            </w:pPr>
            <w:r>
              <w:rPr>
                <w:lang w:val="en-US"/>
              </w:rPr>
              <w:t>Addition of information about vaccination of children of pregnant mothers receiving REGN10933+REGN10987</w:t>
            </w:r>
          </w:p>
        </w:tc>
      </w:tr>
      <w:tr w:rsidR="00F27FA7" w14:paraId="68AC8DE3" w14:textId="77777777" w:rsidTr="0031390B">
        <w:trPr>
          <w:ins w:id="983" w:author="Richard Haynes" w:date="2020-10-26T13:05:00Z"/>
        </w:trPr>
        <w:tc>
          <w:tcPr>
            <w:tcW w:w="2156" w:type="dxa"/>
          </w:tcPr>
          <w:p w14:paraId="71EC960A" w14:textId="467DFB17" w:rsidR="00F27FA7" w:rsidRDefault="00F27FA7" w:rsidP="00F123A0">
            <w:pPr>
              <w:rPr>
                <w:ins w:id="984" w:author="Richard Haynes" w:date="2020-10-26T13:05:00Z"/>
                <w:lang w:val="en-US"/>
              </w:rPr>
            </w:pPr>
            <w:ins w:id="985" w:author="Richard Haynes" w:date="2020-10-26T13:05:00Z">
              <w:r>
                <w:rPr>
                  <w:lang w:val="en-US"/>
                </w:rPr>
                <w:t>9.2 [not submitted in UK]</w:t>
              </w:r>
            </w:ins>
          </w:p>
        </w:tc>
        <w:tc>
          <w:tcPr>
            <w:tcW w:w="1740" w:type="dxa"/>
          </w:tcPr>
          <w:p w14:paraId="1C44F9A4" w14:textId="35F3467F" w:rsidR="00F27FA7" w:rsidRDefault="00F27FA7" w:rsidP="00FF5A1B">
            <w:pPr>
              <w:rPr>
                <w:ins w:id="986" w:author="Richard Haynes" w:date="2020-10-26T13:05:00Z"/>
                <w:lang w:val="en-US"/>
              </w:rPr>
            </w:pPr>
            <w:ins w:id="987" w:author="Richard Haynes" w:date="2020-10-26T13:05:00Z">
              <w:r>
                <w:rPr>
                  <w:lang w:val="en-US"/>
                </w:rPr>
                <w:t>15-Oct-2020</w:t>
              </w:r>
            </w:ins>
          </w:p>
        </w:tc>
        <w:tc>
          <w:tcPr>
            <w:tcW w:w="6244" w:type="dxa"/>
          </w:tcPr>
          <w:p w14:paraId="1D29D3BC" w14:textId="71E2A1E9" w:rsidR="00F27FA7" w:rsidRDefault="00F27FA7" w:rsidP="00F27FA7">
            <w:pPr>
              <w:rPr>
                <w:ins w:id="988" w:author="Richard Haynes" w:date="2020-10-26T13:05:00Z"/>
                <w:lang w:val="en-US"/>
              </w:rPr>
            </w:pPr>
            <w:ins w:id="989" w:author="Richard Haynes" w:date="2020-10-26T13:05:00Z">
              <w:r>
                <w:rPr>
                  <w:lang w:val="en-US"/>
                </w:rPr>
                <w:t>Additional information for countries outside UK</w:t>
              </w:r>
            </w:ins>
          </w:p>
        </w:tc>
      </w:tr>
      <w:tr w:rsidR="00F57A22" w14:paraId="77A6E3BF" w14:textId="77777777" w:rsidTr="0031390B">
        <w:trPr>
          <w:ins w:id="990" w:author="Richard Haynes" w:date="2020-10-26T13:05:00Z"/>
        </w:trPr>
        <w:tc>
          <w:tcPr>
            <w:tcW w:w="2156" w:type="dxa"/>
          </w:tcPr>
          <w:p w14:paraId="3DFD9B74" w14:textId="21E4BE15" w:rsidR="00F57A22" w:rsidRDefault="00F57A22" w:rsidP="00F123A0">
            <w:pPr>
              <w:rPr>
                <w:ins w:id="991" w:author="Richard Haynes" w:date="2020-10-26T13:05:00Z"/>
                <w:lang w:val="en-US"/>
              </w:rPr>
            </w:pPr>
            <w:ins w:id="992" w:author="Richard Haynes" w:date="2020-10-26T13:05:00Z">
              <w:r>
                <w:rPr>
                  <w:lang w:val="en-US"/>
                </w:rPr>
                <w:t>10.0</w:t>
              </w:r>
            </w:ins>
          </w:p>
        </w:tc>
        <w:tc>
          <w:tcPr>
            <w:tcW w:w="1740" w:type="dxa"/>
          </w:tcPr>
          <w:p w14:paraId="45417480" w14:textId="1250CB81" w:rsidR="00F57A22" w:rsidRDefault="007405B8" w:rsidP="00FF5A1B">
            <w:pPr>
              <w:rPr>
                <w:ins w:id="993" w:author="Richard Haynes" w:date="2020-10-26T13:05:00Z"/>
                <w:lang w:val="en-US"/>
              </w:rPr>
            </w:pPr>
            <w:ins w:id="994" w:author="Richard Haynes" w:date="2020-10-26T13:05:00Z">
              <w:r>
                <w:rPr>
                  <w:lang w:val="en-US"/>
                </w:rPr>
                <w:t>26</w:t>
              </w:r>
              <w:r w:rsidR="00F57A22">
                <w:rPr>
                  <w:lang w:val="en-US"/>
                </w:rPr>
                <w:t>-Oct-2020</w:t>
              </w:r>
            </w:ins>
          </w:p>
        </w:tc>
        <w:tc>
          <w:tcPr>
            <w:tcW w:w="6244" w:type="dxa"/>
          </w:tcPr>
          <w:p w14:paraId="2D9E93B0" w14:textId="77777777" w:rsidR="00F57A22" w:rsidRDefault="00F57A22" w:rsidP="00F57A22">
            <w:pPr>
              <w:rPr>
                <w:ins w:id="995" w:author="Richard Haynes" w:date="2020-10-26T13:05:00Z"/>
                <w:lang w:val="en-US"/>
              </w:rPr>
            </w:pPr>
            <w:ins w:id="996" w:author="Richard Haynes" w:date="2020-10-26T13:05:00Z">
              <w:r>
                <w:rPr>
                  <w:lang w:val="en-US"/>
                </w:rPr>
                <w:t>Addition of main randomisation part C</w:t>
              </w:r>
            </w:ins>
          </w:p>
          <w:p w14:paraId="7B1F37A6" w14:textId="4B08BF63" w:rsidR="00C24855" w:rsidRDefault="00C24855" w:rsidP="00F57A22">
            <w:pPr>
              <w:rPr>
                <w:ins w:id="997" w:author="Richard Haynes" w:date="2020-10-26T13:05:00Z"/>
                <w:lang w:val="en-US"/>
              </w:rPr>
            </w:pPr>
            <w:ins w:id="998" w:author="Richard Haynes" w:date="2020-10-26T13:05:00Z">
              <w:r>
                <w:rPr>
                  <w:lang w:val="en-US"/>
                </w:rPr>
                <w:t>General updates to avoid duplication and improve clarity</w:t>
              </w:r>
            </w:ins>
          </w:p>
        </w:tc>
      </w:tr>
    </w:tbl>
    <w:p w14:paraId="6DB3F7DD" w14:textId="77777777" w:rsidR="004C5ED5" w:rsidRDefault="004C5ED5">
      <w:pPr>
        <w:autoSpaceDE/>
        <w:autoSpaceDN/>
        <w:adjustRightInd/>
        <w:contextualSpacing w:val="0"/>
        <w:jc w:val="left"/>
        <w:rPr>
          <w:b/>
          <w:bCs w:val="0"/>
          <w:caps/>
          <w:kern w:val="32"/>
          <w:sz w:val="28"/>
          <w:szCs w:val="28"/>
          <w:lang w:eastAsia="en-US"/>
        </w:rPr>
      </w:pPr>
      <w:bookmarkStart w:id="999" w:name="_Toc36962155"/>
      <w:bookmarkStart w:id="1000" w:name="_Toc36962219"/>
      <w:bookmarkStart w:id="1001" w:name="_Toc37064434"/>
      <w:bookmarkStart w:id="1002" w:name="_Toc37107083"/>
      <w:bookmarkStart w:id="1003" w:name="_Toc37107321"/>
      <w:bookmarkStart w:id="1004" w:name="_Toc246777108"/>
      <w:bookmarkStart w:id="1005" w:name="_Toc37107322"/>
      <w:bookmarkStart w:id="1006" w:name="_Toc38099277"/>
      <w:bookmarkEnd w:id="999"/>
      <w:bookmarkEnd w:id="1000"/>
      <w:bookmarkEnd w:id="1001"/>
      <w:bookmarkEnd w:id="1002"/>
      <w:bookmarkEnd w:id="1003"/>
    </w:p>
    <w:p w14:paraId="2C38D31F" w14:textId="77777777" w:rsidR="004C5ED5" w:rsidRDefault="004C5ED5">
      <w:pPr>
        <w:autoSpaceDE/>
        <w:autoSpaceDN/>
        <w:adjustRightInd/>
        <w:contextualSpacing w:val="0"/>
        <w:jc w:val="left"/>
        <w:rPr>
          <w:b/>
          <w:bCs w:val="0"/>
          <w:caps/>
          <w:kern w:val="32"/>
          <w:sz w:val="28"/>
          <w:szCs w:val="28"/>
          <w:lang w:eastAsia="en-US"/>
        </w:rPr>
      </w:pPr>
      <w:r>
        <w:rPr>
          <w:b/>
          <w:bCs w:val="0"/>
          <w:caps/>
          <w:kern w:val="32"/>
          <w:sz w:val="28"/>
          <w:szCs w:val="28"/>
          <w:lang w:eastAsia="en-US"/>
        </w:rPr>
        <w:br w:type="page"/>
      </w:r>
    </w:p>
    <w:p w14:paraId="1B080D3A" w14:textId="77777777" w:rsidR="004B65DD" w:rsidRPr="00734153" w:rsidRDefault="004B65DD" w:rsidP="00F123A0">
      <w:pPr>
        <w:pStyle w:val="StyleHeading1Linespacingsingle"/>
        <w:numPr>
          <w:ilvl w:val="0"/>
          <w:numId w:val="2"/>
        </w:numPr>
      </w:pPr>
      <w:bookmarkStart w:id="1007" w:name="_Toc53502097"/>
      <w:bookmarkStart w:id="1008" w:name="_Toc44674874"/>
      <w:r w:rsidRPr="00734153">
        <w:lastRenderedPageBreak/>
        <w:t>Appendices</w:t>
      </w:r>
      <w:bookmarkEnd w:id="1004"/>
      <w:bookmarkEnd w:id="1005"/>
      <w:bookmarkEnd w:id="1006"/>
      <w:bookmarkEnd w:id="1007"/>
      <w:bookmarkEnd w:id="1008"/>
    </w:p>
    <w:p w14:paraId="1EF0300E" w14:textId="77777777" w:rsidR="00265B14" w:rsidRDefault="00265B14" w:rsidP="001B27CF">
      <w:pPr>
        <w:pStyle w:val="Heading2"/>
      </w:pPr>
      <w:bookmarkStart w:id="1009" w:name="_Appendix_1:_Assessment"/>
      <w:bookmarkStart w:id="1010" w:name="_Ref34817785"/>
      <w:bookmarkStart w:id="1011" w:name="_Ref34817916"/>
      <w:bookmarkStart w:id="1012" w:name="_Toc37107323"/>
      <w:bookmarkStart w:id="1013" w:name="_Toc38099278"/>
      <w:bookmarkStart w:id="1014" w:name="_Toc53502098"/>
      <w:bookmarkStart w:id="1015" w:name="_Toc44674875"/>
      <w:bookmarkEnd w:id="1009"/>
      <w:r>
        <w:t>Appendix 1: Information about the treatment arms</w:t>
      </w:r>
      <w:bookmarkEnd w:id="1010"/>
      <w:bookmarkEnd w:id="1011"/>
      <w:bookmarkEnd w:id="1012"/>
      <w:bookmarkEnd w:id="1013"/>
      <w:bookmarkEnd w:id="1014"/>
      <w:bookmarkEnd w:id="1015"/>
    </w:p>
    <w:p w14:paraId="7F705596" w14:textId="77777777" w:rsidR="00265B14" w:rsidRDefault="00265B14" w:rsidP="00F123A0"/>
    <w:p w14:paraId="139046CB" w14:textId="77777777" w:rsidR="00265B14" w:rsidRDefault="00265B14" w:rsidP="00F123A0">
      <w:r>
        <w:t>All patients will receive usual care in the participating hospital.</w:t>
      </w:r>
    </w:p>
    <w:p w14:paraId="20F8916C" w14:textId="77777777" w:rsidR="00265B14" w:rsidRDefault="00265B14" w:rsidP="00F123A0"/>
    <w:p w14:paraId="7AEF8E22" w14:textId="67299B28" w:rsidR="00265B14" w:rsidRPr="008F286A" w:rsidRDefault="00B03281" w:rsidP="00F123A0">
      <w:ins w:id="1016" w:author="Richard Haynes" w:date="2020-10-26T13:05:00Z">
        <w:r>
          <w:rPr>
            <w:b/>
          </w:rPr>
          <w:t xml:space="preserve">[UK only] </w:t>
        </w:r>
      </w:ins>
      <w:r w:rsidR="00513ECE">
        <w:rPr>
          <w:b/>
        </w:rPr>
        <w:t>Corticosteroids</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hypercytokinemia (a cytokine ‘storm’) and development of acute lung injury or </w:t>
      </w:r>
      <w:r w:rsidR="000E47E2">
        <w:t>acute</w:t>
      </w:r>
      <w:r w:rsidR="00265B14">
        <w:t xml:space="preserve"> respiratory distress syndrome (ARDS).</w:t>
      </w:r>
      <w:hyperlink w:anchor="_ENREF_12" w:tooltip="Lau, 2013 #3785" w:history="1">
        <w:r w:rsidR="00A97692">
          <w:fldChar w:fldCharType="begin">
            <w:fldData xml:space="preserve">PEVuZE5vdGU+PENpdGU+PEF1dGhvcj5MYXU8L0F1dGhvcj48WWVhcj4yMDEzPC9ZZWFyPjxSZWNO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</w:fldData>
          </w:fldChar>
        </w:r>
        <w:r w:rsidR="00A97692">
          <w:instrText xml:space="preserve"> ADDIN EN.CITE </w:instrText>
        </w:r>
        <w:r w:rsidR="00A97692">
          <w:fldChar w:fldCharType="begin">
            <w:fldData xml:space="preserve">PEVuZE5vdGU+PENpdGU+PEF1dGhvcj5MYXU8L0F1dGhvcj48WWVhcj4yMDEzPC9ZZWFyPjxSZWNO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</w:fldData>
          </w:fldChar>
        </w:r>
        <w:r w:rsidR="00A97692">
          <w:instrText xml:space="preserve"> ADDIN EN.CITE.DATA </w:instrText>
        </w:r>
        <w:r w:rsidR="00A97692">
          <w:fldChar w:fldCharType="end"/>
        </w:r>
        <w:r w:rsidR="00A97692">
          <w:fldChar w:fldCharType="separate"/>
        </w:r>
        <w:r w:rsidR="00A97692" w:rsidRPr="00A46DE7">
          <w:rPr>
            <w:noProof/>
            <w:vertAlign w:val="superscript"/>
          </w:rPr>
          <w:t>12-15</w:t>
        </w:r>
        <w:r w:rsidR="00A97692">
          <w:fldChar w:fldCharType="end"/>
        </w:r>
      </w:hyperlink>
      <w:r w:rsidR="003559E1">
        <w:t xml:space="preserve"> </w:t>
      </w:r>
      <w:r w:rsidR="00265B14">
        <w:t>Pathologically, diffuse alveolar damage is found in patients who die from these infections.</w:t>
      </w:r>
      <w:hyperlink w:anchor="_ENREF_16" w:tooltip="Xu, 2020 #3798" w:history="1">
        <w:r w:rsidR="00A97692">
          <w:fldChar w:fldCharType="begin">
            <w:fldData xml:space="preserve">PEVuZE5vdGU+PENpdGU+PEF1dGhvcj5YdTwvQXV0aG9yPjxZZWFyPjIwMjA8L1llYXI+PFJlY051
bT4zNzk4PC9SZWNOdW0+PERpc3BsYXlUZXh0PjxzdHlsZSBmYWNlPSJzdXBlcnNjcmlwdCI+MTY8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A97692">
          <w:instrText xml:space="preserve"> ADDIN EN.CITE </w:instrText>
        </w:r>
        <w:r w:rsidR="00A97692">
          <w:fldChar w:fldCharType="begin">
            <w:fldData xml:space="preserve">PEVuZE5vdGU+PENpdGU+PEF1dGhvcj5YdTwvQXV0aG9yPjxZZWFyPjIwMjA8L1llYXI+PFJlY051
bT4zNzk4PC9SZWNOdW0+PERpc3BsYXlUZXh0PjxzdHlsZSBmYWNlPSJzdXBlcnNjcmlwdCI+MTY8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A97692">
          <w:instrText xml:space="preserve"> ADDIN EN.CITE.DATA </w:instrText>
        </w:r>
        <w:r w:rsidR="00A97692">
          <w:fldChar w:fldCharType="end"/>
        </w:r>
        <w:r w:rsidR="00A97692">
          <w:fldChar w:fldCharType="separate"/>
        </w:r>
        <w:r w:rsidR="00A97692" w:rsidRPr="00A46DE7">
          <w:rPr>
            <w:noProof/>
            <w:vertAlign w:val="superscript"/>
          </w:rPr>
          <w:t>16</w:t>
        </w:r>
        <w:r w:rsidR="00A97692">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17" w:tooltip="Rochwerg, 2018 #120" w:history="1">
        <w:r w:rsidR="00A97692">
          <w:rPr>
            <w:szCs w:val="20"/>
          </w:rPr>
          <w:fldChar w:fldCharType="begin">
            <w:fldData xml:space="preserve">PEVuZE5vdGU+PENpdGU+PEF1dGhvcj5Sb2Nod2VyZzwvQXV0aG9yPjxZZWFyPjIwMTg8L1llYXI+
PFJlY051bT4xMjA8L1JlY051bT48RGlzcGxheVRleHQ+PHN0eWxlIGZhY2U9InN1cGVyc2NyaXB0
Ij4xNy0xOTwvc3R5bGU+PC9EaXNwbGF5VGV4dD48cmVjb3JkPjxyZWMtbnVtYmVyPjEyMDwvcmVj
LW51bWJlcj48Zm9yZWlnbi1rZXlzPjxrZXkgYXBwPSJFTiIgZGItaWQ9IjJ3OWQ1Zjl4cTA1NXh4
ZWR4cDlwZnZ3ODV6cjU5OXJ4enZ2dyIgdGltZXN0YW1wPSIxNTg5NzA5MTU2Ij4xMjA8L2tleT48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L3ZvbHVtZT48bnVtYmVyPjk8L251bWJlcj48ZGF0ZXM+PHllYXI+MjAxODwveWVhcj48cHViLWRh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</w:fldData>
          </w:fldChar>
        </w:r>
        <w:r w:rsidR="00A97692">
          <w:rPr>
            <w:szCs w:val="20"/>
          </w:rPr>
          <w:instrText xml:space="preserve"> ADDIN EN.CITE </w:instrText>
        </w:r>
        <w:r w:rsidR="00A97692">
          <w:rPr>
            <w:szCs w:val="20"/>
          </w:rPr>
          <w:fldChar w:fldCharType="begin">
            <w:fldData xml:space="preserve">PEVuZE5vdGU+PENpdGU+PEF1dGhvcj5Sb2Nod2VyZzwvQXV0aG9yPjxZZWFyPjIwMTg8L1llYXI+
PFJlY051bT4xMjA8L1JlY051bT48RGlzcGxheVRleHQ+PHN0eWxlIGZhY2U9InN1cGVyc2NyaXB0
Ij4xNy0xOTwvc3R5bGU+PC9EaXNwbGF5VGV4dD48cmVjb3JkPjxyZWMtbnVtYmVyPjEyMDwvcmVj
LW51bWJlcj48Zm9yZWlnbi1rZXlzPjxrZXkgYXBwPSJFTiIgZGItaWQ9IjJ3OWQ1Zjl4cTA1NXh4
ZWR4cDlwZnZ3ODV6cjU5OXJ4enZ2dyIgdGltZXN0YW1wPSIxNTg5NzA5MTU2Ij4xMjA8L2tleT48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L3ZvbHVtZT48bnVtYmVyPjk8L251bWJlcj48ZGF0ZXM+PHllYXI+MjAxODwveWVhcj48cHViLWRh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</w:fldData>
          </w:fldChar>
        </w:r>
        <w:r w:rsidR="00A97692">
          <w:rPr>
            <w:szCs w:val="20"/>
          </w:rPr>
          <w:instrText xml:space="preserve"> ADDIN EN.CITE.DATA </w:instrText>
        </w:r>
        <w:r w:rsidR="00A97692">
          <w:rPr>
            <w:szCs w:val="20"/>
          </w:rPr>
        </w:r>
        <w:r w:rsidR="00A97692">
          <w:rPr>
            <w:szCs w:val="20"/>
          </w:rPr>
          <w:fldChar w:fldCharType="end"/>
        </w:r>
        <w:r w:rsidR="00A97692">
          <w:rPr>
            <w:szCs w:val="20"/>
          </w:rPr>
        </w:r>
        <w:r w:rsidR="00A97692">
          <w:rPr>
            <w:szCs w:val="20"/>
          </w:rPr>
          <w:fldChar w:fldCharType="separate"/>
        </w:r>
        <w:r w:rsidR="00A97692" w:rsidRPr="00A46DE7">
          <w:rPr>
            <w:noProof/>
            <w:szCs w:val="20"/>
            <w:vertAlign w:val="superscript"/>
          </w:rPr>
          <w:t>17-19</w:t>
        </w:r>
        <w:r w:rsidR="00A97692">
          <w:rPr>
            <w:szCs w:val="20"/>
          </w:rPr>
          <w:fldChar w:fldCharType="end"/>
        </w:r>
      </w:hyperlink>
    </w:p>
    <w:p w14:paraId="532CAD81" w14:textId="77777777" w:rsidR="00265B14" w:rsidRDefault="00265B14" w:rsidP="00F123A0"/>
    <w:p w14:paraId="74091124" w14:textId="6138017B" w:rsidR="00265B14" w:rsidRDefault="00265B14" w:rsidP="00F123A0">
      <w:r>
        <w:t>In trials of low-to-moderate doses of corticosteroids, the main adverse effect has been hyperglycaemia.</w:t>
      </w:r>
      <w:r>
        <w:fldChar w:fldCharType="begin">
          <w:fldData xml:space="preserve">PEVuZE5vdGU+PENpdGU+PEF1dGhvcj5NZWlqdmlzPC9BdXRob3I+PFllYXI+MjAxMTwvWWVhcj48
UmVjTnVtPjQyNDA8L1JlY051bT48RGlzcGxheVRleHQ+PHN0eWxlIGZhY2U9InN1cGVyc2NyaXB0
Ij4xOCwyMDwvc3R5bGU+PC9EaXNwbGF5VGV4dD48cmVjb3JkPjxyZWMtbnVtYmVyPjQyNDA8L3Jl
Yy1udW1iZXI+PGZvcmVpZ24ta2V5cz48a2V5IGFwcD0iRU4iIGRiLWlkPSJleGRhNWRyMGJ4NXp0
bWV4NTVnNXphenVwNTllc2F4YXIycjUiIHRpbWVzdGFtcD0iMTU5Mzc3MTg5NiI+NDI0MDwva2V5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bC10aXRsZT5MYW5jZXQ8L2Z1bGwtdGl0bGU+PGFiYnItMT5MYW5jZXQ8L2FiYnItMT48L3Blcmlv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</w:fldData>
        </w:fldChar>
      </w:r>
      <w:r w:rsidR="00B53D60">
        <w:instrText xml:space="preserve"> ADDIN EN.CITE </w:instrText>
      </w:r>
      <w:r w:rsidR="00B53D60">
        <w:fldChar w:fldCharType="begin">
          <w:fldData xml:space="preserve">PEVuZE5vdGU+PENpdGU+PEF1dGhvcj5NZWlqdmlzPC9BdXRob3I+PFllYXI+MjAxMTwvWWVhcj48
UmVjTnVtPjQyNDA8L1JlY051bT48RGlzcGxheVRleHQ+PHN0eWxlIGZhY2U9InN1cGVyc2NyaXB0
Ij4xOCwyMDwvc3R5bGU+PC9EaXNwbGF5VGV4dD48cmVjb3JkPjxyZWMtbnVtYmVyPjQyNDA8L3Jl
Yy1udW1iZXI+PGZvcmVpZ24ta2V5cz48a2V5IGFwcD0iRU4iIGRiLWlkPSJleGRhNWRyMGJ4NXp0
bWV4NTVnNXphenVwNTllc2F4YXIycjUiIHRpbWVzdGFtcD0iMTU5Mzc3MTg5NiI+NDI0MDwva2V5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bC10aXRsZT5MYW5jZXQ8L2Z1bGwtdGl0bGU+PGFiYnItMT5MYW5jZXQ8L2FiYnItMT48L3Blcmlv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</w:fldData>
        </w:fldChar>
      </w:r>
      <w:r w:rsidR="00B53D60">
        <w:instrText xml:space="preserve"> ADDIN EN.CITE.DATA </w:instrText>
      </w:r>
      <w:r w:rsidR="00B53D60">
        <w:fldChar w:fldCharType="end"/>
      </w:r>
      <w:r>
        <w:fldChar w:fldCharType="separate"/>
      </w:r>
      <w:hyperlink w:anchor="_ENREF_18" w:tooltip="Villar, 2020 #121" w:history="1">
        <w:r w:rsidR="00A97692" w:rsidRPr="00A46DE7">
          <w:rPr>
            <w:noProof/>
            <w:vertAlign w:val="superscript"/>
          </w:rPr>
          <w:t>18</w:t>
        </w:r>
      </w:hyperlink>
      <w:r w:rsidR="00A46DE7" w:rsidRPr="00A46DE7">
        <w:rPr>
          <w:noProof/>
          <w:vertAlign w:val="superscript"/>
        </w:rPr>
        <w:t>,</w:t>
      </w:r>
      <w:hyperlink w:anchor="_ENREF_20" w:tooltip="Meijvis, 2011 #4240" w:history="1">
        <w:r w:rsidR="00A97692" w:rsidRPr="00A46DE7">
          <w:rPr>
            <w:noProof/>
            <w:vertAlign w:val="superscript"/>
          </w:rPr>
          <w:t>20</w:t>
        </w:r>
      </w:hyperlink>
      <w:r>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r w:rsidRPr="00C042E7">
        <w:t>hypernatraemia</w:t>
      </w:r>
      <w:r w:rsidRPr="003638E3">
        <w:t xml:space="preserve"> (RR 1.61, 95% CI 1.26 to 2.06) was noted.</w:t>
      </w:r>
      <w:hyperlink w:anchor="_ENREF_21" w:tooltip="Annane, 2009 #4241" w:history="1">
        <w:r w:rsidR="00A97692">
          <w:fldChar w:fldCharType="begin">
            <w:fldData xml:space="preserve">PEVuZE5vdGU+PENpdGU+PEF1dGhvcj5Bbm5hbmU8L0F1dGhvcj48WWVhcj4yMDA5PC9ZZWFyPjxS
ZWNOdW0+NDI0MTwvUmVjTnVtPjxEaXNwbGF5VGV4dD48c3R5bGUgZmFjZT0ic3VwZXJzY3JpcHQi
PjIxPC9zdHlsZT48L0Rpc3BsYXlUZXh0PjxyZWNvcmQ+PHJlYy1udW1iZXI+NDI0MTwvcmVjLW51
bWJlcj48Zm9yZWlnbi1rZXlzPjxrZXkgYXBwPSJFTiIgZGItaWQ9ImV4ZGE1ZHIwYng1enRtZXg1
NWc1emF6dXA1OWVzYXhhcjJyNSIgdGltZXN0YW1wPSIxNTkzNzcxOTQ1Ij40MjQxPC9rZXk+PC9m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QU1BPC9mdWxsLXRpdGxlPjxhYmJyLTE+SkFNQSA6IHRoZSBqb3VybmFsIG9mIHRoZSBBbWVyaWNh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</w:fldData>
          </w:fldChar>
        </w:r>
        <w:r w:rsidR="00A97692">
          <w:instrText xml:space="preserve"> ADDIN EN.CITE </w:instrText>
        </w:r>
        <w:r w:rsidR="00A97692">
          <w:fldChar w:fldCharType="begin">
            <w:fldData xml:space="preserve">PEVuZE5vdGU+PENpdGU+PEF1dGhvcj5Bbm5hbmU8L0F1dGhvcj48WWVhcj4yMDA5PC9ZZWFyPjxS
ZWNOdW0+NDI0MTwvUmVjTnVtPjxEaXNwbGF5VGV4dD48c3R5bGUgZmFjZT0ic3VwZXJzY3JpcHQi
PjIxPC9zdHlsZT48L0Rpc3BsYXlUZXh0PjxyZWNvcmQ+PHJlYy1udW1iZXI+NDI0MTwvcmVjLW51
bWJlcj48Zm9yZWlnbi1rZXlzPjxrZXkgYXBwPSJFTiIgZGItaWQ9ImV4ZGE1ZHIwYng1enRtZXg1
NWc1emF6dXA1OWVzYXhhcjJyNSIgdGltZXN0YW1wPSIxNTkzNzcxOTQ1Ij40MjQxPC9rZXk+PC9m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QU1BPC9mdWxsLXRpdGxlPjxhYmJyLTE+SkFNQSA6IHRoZSBqb3VybmFsIG9mIHRoZSBBbWVyaWNh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</w:fldData>
          </w:fldChar>
        </w:r>
        <w:r w:rsidR="00A97692">
          <w:instrText xml:space="preserve"> ADDIN EN.CITE.DATA </w:instrText>
        </w:r>
        <w:r w:rsidR="00A97692">
          <w:fldChar w:fldCharType="end"/>
        </w:r>
        <w:r w:rsidR="00A97692">
          <w:fldChar w:fldCharType="separate"/>
        </w:r>
        <w:r w:rsidR="00A97692" w:rsidRPr="00A46DE7">
          <w:rPr>
            <w:noProof/>
            <w:vertAlign w:val="superscript"/>
          </w:rPr>
          <w:t>21</w:t>
        </w:r>
        <w:r w:rsidR="00A97692">
          <w:fldChar w:fldCharType="end"/>
        </w:r>
      </w:hyperlink>
      <w:r>
        <w:t xml:space="preserve"> </w:t>
      </w:r>
    </w:p>
    <w:p w14:paraId="71A693C4" w14:textId="77777777" w:rsidR="00B03281" w:rsidRDefault="00B03281" w:rsidP="00F123A0">
      <w:pPr>
        <w:rPr>
          <w:ins w:id="1017" w:author="Richard Haynes" w:date="2020-10-26T13:05:00Z"/>
        </w:rPr>
      </w:pPr>
    </w:p>
    <w:p w14:paraId="1AE385C5" w14:textId="77777777" w:rsidR="00513ECE" w:rsidRDefault="00513ECE" w:rsidP="00513ECE">
      <w:r w:rsidRPr="003E7AD2">
        <w:t>Methylprednisolone is a corticosteroid with mainly glucocorticoid activity</w:t>
      </w:r>
      <w:r>
        <w:t>. It is used in the treatment of conditions in which rapid and intense corticosteroid effect is required. Its licensed indications for paediatrics include a wide range of conditions including inflammatory disorders, allergic disorders, draft rejection reactions, s</w:t>
      </w:r>
      <w:r w:rsidRPr="0045475B">
        <w:t>evere erythema multiforme</w:t>
      </w:r>
      <w:r>
        <w:t>,</w:t>
      </w:r>
      <w:r w:rsidRPr="0045475B">
        <w:t xml:space="preserve"> </w:t>
      </w:r>
      <w:r>
        <w:t xml:space="preserve">juvenile idiopathic arthritis, and many others. In the paediatric population, </w:t>
      </w:r>
      <w:r w:rsidRPr="0045475B">
        <w:t xml:space="preserve">a dosage of </w:t>
      </w:r>
      <w:r>
        <w:t xml:space="preserve">10 </w:t>
      </w:r>
      <w:r w:rsidRPr="0045475B">
        <w:t xml:space="preserve">mg/kg/day to a maximum of 1 g/day </w:t>
      </w:r>
      <w:r>
        <w:t xml:space="preserve">for up to 3 days </w:t>
      </w:r>
      <w:r w:rsidRPr="0045475B">
        <w:t>is recommended</w:t>
      </w:r>
      <w:r>
        <w:t xml:space="preserve"> i</w:t>
      </w:r>
      <w:r w:rsidRPr="0045475B">
        <w:t>n the treatment of graft rejection reactions following transplantation</w:t>
      </w:r>
      <w:r>
        <w:t xml:space="preserve">. A higher dosage of </w:t>
      </w:r>
      <w:r w:rsidRPr="0045475B">
        <w:t>30 mg/kg/day to a maximum of 1 g/day</w:t>
      </w:r>
      <w:r>
        <w:t xml:space="preserve"> for up to 3 days</w:t>
      </w:r>
      <w:r w:rsidRPr="0045475B">
        <w:t xml:space="preserve"> is recommended</w:t>
      </w:r>
      <w:r>
        <w:t xml:space="preserve"> for the treatment of </w:t>
      </w:r>
      <w:r w:rsidRPr="0045475B">
        <w:t>haematological, rheumatic, renal and dermatological conditions</w:t>
      </w:r>
      <w:r>
        <w:t xml:space="preserve"> (Source: British National Formulary for Children).</w:t>
      </w:r>
      <w:r w:rsidR="00B57996" w:rsidRPr="00B57996">
        <w:t xml:space="preserve"> </w:t>
      </w:r>
      <w:r w:rsidR="00B57996">
        <w:t>Storage should be as per conditions in the Summary of Product Characteristics.</w:t>
      </w:r>
    </w:p>
    <w:p w14:paraId="258F9B6D" w14:textId="77777777" w:rsidR="00513ECE" w:rsidRDefault="00513ECE" w:rsidP="00513ECE"/>
    <w:p w14:paraId="114A7BAB" w14:textId="77777777" w:rsidR="00513ECE" w:rsidRPr="001638C7" w:rsidRDefault="00513ECE" w:rsidP="00513ECE">
      <w:r>
        <w:t xml:space="preserve">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w:t>
      </w:r>
      <w:r w:rsidRPr="001638C7">
        <w:t xml:space="preserve">Delphi consensus process conducted by NHS England identified equipoise for </w:t>
      </w:r>
      <w:r>
        <w:t>its use in the treatment of PIMS-TS.</w:t>
      </w:r>
    </w:p>
    <w:p w14:paraId="71770524" w14:textId="77777777" w:rsidR="00513ECE" w:rsidRPr="003638E3" w:rsidRDefault="00513ECE" w:rsidP="00F123A0"/>
    <w:p w14:paraId="7E0D34DA" w14:textId="77777777" w:rsidR="00265B14" w:rsidRDefault="00265B14" w:rsidP="00F123A0"/>
    <w:p w14:paraId="5BB19C49" w14:textId="625F4D3A" w:rsidR="001001E5" w:rsidRDefault="001001E5" w:rsidP="001001E5">
      <w:r w:rsidRPr="00717229">
        <w:rPr>
          <w:b/>
        </w:rPr>
        <w:t>Azithromycin</w:t>
      </w:r>
      <w:r>
        <w:rPr>
          <w:b/>
        </w:rPr>
        <w:t xml:space="preserve">: </w:t>
      </w:r>
      <w:r w:rsidRPr="00950A95">
        <w:t>Azithromycin is a macrolide antibiotic</w:t>
      </w:r>
      <w:r>
        <w:t>. In addition to their antimicrobial properties, the macrolide antibiotics are known to have immunomodulatory activity. The mechanism of immunomodulation includes decreased production of pro-inflammatory cytokines and inhibition of neutrophil activation.</w:t>
      </w:r>
      <w:hyperlink w:anchor="_ENREF_22" w:tooltip="Kanoh, 2010 #76" w:history="1">
        <w:r w:rsidR="00A97692">
          <w:fldChar w:fldCharType="begin">
            <w:fldData xml:space="preserve">PEVuZE5vdGU+PENpdGU+PEF1dGhvcj5LYW5vaDwvQXV0aG9yPjxZZWFyPjIwMTA8L1llYXI+PFJl
Y051bT43NjwvUmVjTnVtPjxEaXNwbGF5VGV4dD48c3R5bGUgZmFjZT0ic3VwZXJzY3JpcHQiPjIy
LTI0PC9zdHlsZT48L0Rpc3BsYXlUZXh0PjxyZWNvcmQ+PHJlYy1udW1iZXI+NzY8L3JlYy1udW1i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A97692">
          <w:instrText xml:space="preserve"> ADDIN EN.CITE </w:instrText>
        </w:r>
        <w:r w:rsidR="00A97692">
          <w:fldChar w:fldCharType="begin">
            <w:fldData xml:space="preserve">PEVuZE5vdGU+PENpdGU+PEF1dGhvcj5LYW5vaDwvQXV0aG9yPjxZZWFyPjIwMTA8L1llYXI+PFJl
Y051bT43NjwvUmVjTnVtPjxEaXNwbGF5VGV4dD48c3R5bGUgZmFjZT0ic3VwZXJzY3JpcHQiPjIy
LTI0PC9zdHlsZT48L0Rpc3BsYXlUZXh0PjxyZWNvcmQ+PHJlYy1udW1iZXI+NzY8L3JlYy1udW1i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A97692">
          <w:instrText xml:space="preserve"> ADDIN EN.CITE.DATA </w:instrText>
        </w:r>
        <w:r w:rsidR="00A97692">
          <w:fldChar w:fldCharType="end"/>
        </w:r>
        <w:r w:rsidR="00A97692">
          <w:fldChar w:fldCharType="separate"/>
        </w:r>
        <w:r w:rsidR="00A97692" w:rsidRPr="00A46DE7">
          <w:rPr>
            <w:noProof/>
            <w:vertAlign w:val="superscript"/>
          </w:rPr>
          <w:t>22-24</w:t>
        </w:r>
        <w:r w:rsidR="00A97692">
          <w:fldChar w:fldCharType="end"/>
        </w:r>
      </w:hyperlink>
      <w:r>
        <w:t xml:space="preserve"> Macrolides are widely used both in infectious pneumonia due to their antimicrobial activity and in chronic inflammatory lung disease due to the immunomodulatory effects.</w:t>
      </w:r>
      <w:hyperlink w:anchor="_ENREF_25" w:tooltip="Spagnolo, 2013 #79" w:history="1">
        <w:r w:rsidR="00A97692">
          <w:fldChar w:fldCharType="begin">
            <w:fldData xml:space="preserve">PEVuZE5vdGU+PENpdGU+PEF1dGhvcj5TcGFnbm9sbzwvQXV0aG9yPjxZZWFyPjIwMTM8L1llYXI+
PFJlY051bT43OTwvUmVjTnVtPjxEaXNwbGF5VGV4dD48c3R5bGUgZmFjZT0ic3VwZXJzY3JpcHQi
PjI1PC9zdHlsZT48L0Rpc3BsYXlUZXh0PjxyZWNvcmQ+PHJlYy1udW1iZXI+Nzk8L3JlYy1udW1i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A97692">
          <w:instrText xml:space="preserve"> ADDIN EN.CITE </w:instrText>
        </w:r>
        <w:r w:rsidR="00A97692">
          <w:fldChar w:fldCharType="begin">
            <w:fldData xml:space="preserve">PEVuZE5vdGU+PENpdGU+PEF1dGhvcj5TcGFnbm9sbzwvQXV0aG9yPjxZZWFyPjIwMTM8L1llYXI+
PFJlY051bT43OTwvUmVjTnVtPjxEaXNwbGF5VGV4dD48c3R5bGUgZmFjZT0ic3VwZXJzY3JpcHQi
PjI1PC9zdHlsZT48L0Rpc3BsYXlUZXh0PjxyZWNvcmQ+PHJlYy1udW1iZXI+Nzk8L3JlYy1udW1i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A97692">
          <w:instrText xml:space="preserve"> ADDIN EN.CITE.DATA </w:instrText>
        </w:r>
        <w:r w:rsidR="00A97692">
          <w:fldChar w:fldCharType="end"/>
        </w:r>
        <w:r w:rsidR="00A97692">
          <w:fldChar w:fldCharType="separate"/>
        </w:r>
        <w:r w:rsidR="00A97692" w:rsidRPr="00A46DE7">
          <w:rPr>
            <w:noProof/>
            <w:vertAlign w:val="superscript"/>
          </w:rPr>
          <w:t>25</w:t>
        </w:r>
        <w:r w:rsidR="00A97692">
          <w:fldChar w:fldCharType="end"/>
        </w:r>
      </w:hyperlink>
      <w:r>
        <w:t xml:space="preserve"> </w:t>
      </w:r>
      <w:r w:rsidRPr="000B6E5F">
        <w:t>Azithromycin is preferred over other macrolides b</w:t>
      </w:r>
      <w:r>
        <w:t>e</w:t>
      </w:r>
      <w:r w:rsidRPr="000B6E5F">
        <w:t>caus</w:t>
      </w:r>
      <w:r>
        <w:t>e data suggest it has stronger immunomodulatory effects than other macrolides.</w:t>
      </w:r>
      <w:hyperlink w:anchor="_ENREF_24" w:tooltip="Zimmermann, 2018 #81" w:history="1">
        <w:r w:rsidR="00A97692">
          <w:fldChar w:fldCharType="begin">
            <w:fldData xml:space="preserve">PEVuZE5vdGU+PENpdGU+PEF1dGhvcj5aaW1tZXJtYW5uPC9BdXRob3I+PFllYXI+MjAxODwvWWVh
cj48UmVjTnVtPjgxPC9SZWNOdW0+PERpc3BsYXlUZXh0PjxzdHlsZSBmYWNlPSJzdXBlcnNjcmlw
dCI+MjQ8L3N0eWxlPjwvRGlzcGxheVRleHQ+PHJlY29yZD48cmVjLW51bWJlcj44MTwvcmVjLW51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A97692">
          <w:instrText xml:space="preserve"> ADDIN EN.CITE </w:instrText>
        </w:r>
        <w:r w:rsidR="00A97692">
          <w:fldChar w:fldCharType="begin">
            <w:fldData xml:space="preserve">PEVuZE5vdGU+PENpdGU+PEF1dGhvcj5aaW1tZXJtYW5uPC9BdXRob3I+PFllYXI+MjAxODwvWWVh
cj48UmVjTnVtPjgxPC9SZWNOdW0+PERpc3BsYXlUZXh0PjxzdHlsZSBmYWNlPSJzdXBlcnNjcmlw
dCI+MjQ8L3N0eWxlPjwvRGlzcGxheVRleHQ+PHJlY29yZD48cmVjLW51bWJlcj44MTwvcmVjLW51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A97692">
          <w:instrText xml:space="preserve"> ADDIN EN.CITE.DATA </w:instrText>
        </w:r>
        <w:r w:rsidR="00A97692">
          <w:fldChar w:fldCharType="end"/>
        </w:r>
        <w:r w:rsidR="00A97692">
          <w:fldChar w:fldCharType="separate"/>
        </w:r>
        <w:r w:rsidR="00A97692" w:rsidRPr="00A46DE7">
          <w:rPr>
            <w:noProof/>
            <w:vertAlign w:val="superscript"/>
          </w:rPr>
          <w:t>24</w:t>
        </w:r>
        <w:r w:rsidR="00A97692">
          <w:fldChar w:fldCharType="end"/>
        </w:r>
      </w:hyperlink>
    </w:p>
    <w:p w14:paraId="47C5778F" w14:textId="77777777" w:rsidR="001001E5" w:rsidRDefault="001001E5" w:rsidP="001001E5"/>
    <w:p w14:paraId="7D887705" w14:textId="5F2AB776" w:rsidR="001001E5" w:rsidRPr="000B6E5F" w:rsidRDefault="001001E5" w:rsidP="001001E5">
      <w:r>
        <w:t>The use of macrolides in influenza-associated pneumonia has been associated with a faster reduction in inflammatory cytokines and, in combination with naproxen, decreased mortality.</w:t>
      </w:r>
      <w:hyperlink w:anchor="_ENREF_26" w:tooltip="Hui, 2018 #82" w:history="1">
        <w:r w:rsidR="00A97692">
          <w:fldChar w:fldCharType="begin">
            <w:fldData xml:space="preserve">PEVuZE5vdGU+PENpdGU+PEF1dGhvcj5IdWk8L0F1dGhvcj48WWVhcj4yMDE4PC9ZZWFyPjxSZWNO
dW0+ODI8L1JlY051bT48RGlzcGxheVRleHQ+PHN0eWxlIGZhY2U9InN1cGVyc2NyaXB0Ij4yNi0y
ODwvc3R5bGU+PC9EaXNwbGF5VGV4dD48cmVjb3JkPjxyZWMtbnVtYmVyPjgyPC9yZWMtbnVtYmVy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A97692">
          <w:instrText xml:space="preserve"> ADDIN EN.CITE </w:instrText>
        </w:r>
        <w:r w:rsidR="00A97692">
          <w:fldChar w:fldCharType="begin">
            <w:fldData xml:space="preserve">PEVuZE5vdGU+PENpdGU+PEF1dGhvcj5IdWk8L0F1dGhvcj48WWVhcj4yMDE4PC9ZZWFyPjxSZWNO
dW0+ODI8L1JlY051bT48RGlzcGxheVRleHQ+PHN0eWxlIGZhY2U9InN1cGVyc2NyaXB0Ij4yNi0y
ODwvc3R5bGU+PC9EaXNwbGF5VGV4dD48cmVjb3JkPjxyZWMtbnVtYmVyPjgyPC9yZWMtbnVtYmVy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A97692">
          <w:instrText xml:space="preserve"> ADDIN EN.CITE.DATA </w:instrText>
        </w:r>
        <w:r w:rsidR="00A97692">
          <w:fldChar w:fldCharType="end"/>
        </w:r>
        <w:r w:rsidR="00A97692">
          <w:fldChar w:fldCharType="separate"/>
        </w:r>
        <w:r w:rsidR="00A97692" w:rsidRPr="00A46DE7">
          <w:rPr>
            <w:noProof/>
            <w:vertAlign w:val="superscript"/>
          </w:rPr>
          <w:t>26-28</w:t>
        </w:r>
        <w:r w:rsidR="00A97692">
          <w:fldChar w:fldCharType="end"/>
        </w:r>
      </w:hyperlink>
      <w:r>
        <w:t xml:space="preserve"> Observational studies in MERS-CoV have not demonstrated a mortality benefit of macrolide use.</w:t>
      </w:r>
      <w:hyperlink w:anchor="_ENREF_29" w:tooltip="Arabi, 2019 #85" w:history="1">
        <w:r w:rsidR="00A97692">
          <w:fldChar w:fldCharType="begin">
            <w:fldData xml:space="preserve">PEVuZE5vdGU+PENpdGU+PEF1dGhvcj5BcmFiaTwvQXV0aG9yPjxZZWFyPjIwMTk8L1llYXI+PFJl
Y051bT44NTwvUmVjTnVtPjxEaXNwbGF5VGV4dD48c3R5bGUgZmFjZT0ic3VwZXJzY3JpcHQiPjI5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A97692">
          <w:instrText xml:space="preserve"> ADDIN EN.CITE </w:instrText>
        </w:r>
        <w:r w:rsidR="00A97692">
          <w:fldChar w:fldCharType="begin">
            <w:fldData xml:space="preserve">PEVuZE5vdGU+PENpdGU+PEF1dGhvcj5BcmFiaTwvQXV0aG9yPjxZZWFyPjIwMTk8L1llYXI+PFJl
Y051bT44NTwvUmVjTnVtPjxEaXNwbGF5VGV4dD48c3R5bGUgZmFjZT0ic3VwZXJzY3JpcHQiPjI5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A97692">
          <w:instrText xml:space="preserve"> ADDIN EN.CITE.DATA </w:instrText>
        </w:r>
        <w:r w:rsidR="00A97692">
          <w:fldChar w:fldCharType="end"/>
        </w:r>
        <w:r w:rsidR="00A97692">
          <w:fldChar w:fldCharType="separate"/>
        </w:r>
        <w:r w:rsidR="00A97692" w:rsidRPr="00A46DE7">
          <w:rPr>
            <w:noProof/>
            <w:vertAlign w:val="superscript"/>
          </w:rPr>
          <w:t>29</w:t>
        </w:r>
        <w:r w:rsidR="00A97692">
          <w:fldChar w:fldCharType="end"/>
        </w:r>
      </w:hyperlink>
      <w:r>
        <w:t xml:space="preserve"> Macrolides have not been evaluated in severe betacoronavirus infections in randomised controlled trials.</w:t>
      </w:r>
      <w:r w:rsidRPr="00B900C8">
        <w:t xml:space="preserve"> </w:t>
      </w:r>
      <w:r>
        <w:t>The safety of macrolides is well established.</w:t>
      </w:r>
    </w:p>
    <w:p w14:paraId="774B055B" w14:textId="77777777" w:rsidR="008F69C6" w:rsidRDefault="008F69C6" w:rsidP="008F69C6"/>
    <w:p w14:paraId="14196EB8" w14:textId="6A675401" w:rsidR="00513ECE" w:rsidRDefault="00B03281" w:rsidP="008F69C6">
      <w:ins w:id="1018" w:author="Richard Haynes" w:date="2020-10-26T13:05:00Z">
        <w:r>
          <w:rPr>
            <w:b/>
          </w:rPr>
          <w:t xml:space="preserve">[UK only] </w:t>
        </w:r>
      </w:ins>
      <w:r w:rsidR="00513ECE" w:rsidRPr="00716916">
        <w:rPr>
          <w:b/>
        </w:rPr>
        <w:t>Intravenous immunoglobulin (IVI</w:t>
      </w:r>
      <w:r w:rsidR="00513ECE">
        <w:rPr>
          <w:b/>
        </w:rPr>
        <w:t>g</w:t>
      </w:r>
      <w:r w:rsidR="00513ECE" w:rsidRPr="00716916">
        <w:rPr>
          <w:b/>
        </w:rPr>
        <w:t xml:space="preserve">): </w:t>
      </w:r>
      <w:r w:rsidR="00513ECE" w:rsidRPr="00716916">
        <w:rPr>
          <w:bCs w:val="0"/>
        </w:rPr>
        <w:t>IVI</w:t>
      </w:r>
      <w:r w:rsidR="00513ECE">
        <w:rPr>
          <w:bCs w:val="0"/>
        </w:rPr>
        <w:t>g</w:t>
      </w:r>
      <w:r w:rsidR="00513ECE" w:rsidRPr="00716916">
        <w:rPr>
          <w:bCs w:val="0"/>
        </w:rPr>
        <w:t xml:space="preserve">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t>
      </w:r>
      <w:del w:id="1019" w:author="Richard Haynes" w:date="2020-10-26T13:05:00Z">
        <w:r w:rsidR="00513ECE" w:rsidRPr="00716916">
          <w:delText>randomized</w:delText>
        </w:r>
      </w:del>
      <w:ins w:id="1020" w:author="Richard Haynes" w:date="2020-10-26T13:05:00Z">
        <w:r w:rsidR="00513ECE" w:rsidRPr="00716916">
          <w:t>randomi</w:t>
        </w:r>
        <w:r w:rsidR="00C33BC1">
          <w:t>s</w:t>
        </w:r>
        <w:r w:rsidR="00513ECE" w:rsidRPr="00716916">
          <w:t>ed</w:t>
        </w:r>
      </w:ins>
      <w:r w:rsidR="00513ECE" w:rsidRPr="00716916">
        <w:t xml:space="preserve"> controlled trials and meta-analyses have demonstrated that early recognition and treatment of KD with IVI</w:t>
      </w:r>
      <w:r w:rsidR="00513ECE">
        <w:t>g</w:t>
      </w:r>
      <w:r w:rsidR="00513ECE" w:rsidRPr="00716916">
        <w:t xml:space="preserve"> (and aspirin) reduces the occurrence of coronary artery aneurysms. Current published guidelines recommend a dose of </w:t>
      </w:r>
      <w:r w:rsidR="00513ECE">
        <w:t>2</w:t>
      </w:r>
      <w:r w:rsidR="00513ECE" w:rsidRPr="00716916">
        <w:t xml:space="preserve"> g/</w:t>
      </w:r>
      <w:r w:rsidR="00513ECE">
        <w:t>k</w:t>
      </w:r>
      <w:r w:rsidR="00513ECE" w:rsidRPr="00716916">
        <w:t>g IVI</w:t>
      </w:r>
      <w:r w:rsidR="00513ECE">
        <w:t>g</w:t>
      </w:r>
      <w:r w:rsidR="00513ECE" w:rsidRPr="00716916">
        <w:t xml:space="preserve"> given as a single infusion,</w:t>
      </w:r>
      <w:del w:id="1021" w:author="Richard Haynes" w:date="2020-10-26T13:05:00Z">
        <w:r w:rsidR="00513ECE" w:rsidRPr="00716916">
          <w:delText xml:space="preserve"> usually over 12 hours</w:delText>
        </w:r>
      </w:del>
      <w:r w:rsidR="00513ECE" w:rsidRPr="00716916">
        <w:t xml:space="preserve"> as this has been shown to reduce the coronary artery aneurysm rate compared to a lower divided dose regimen</w:t>
      </w:r>
      <w:r w:rsidR="00513ECE">
        <w:t>.</w:t>
      </w:r>
      <w:hyperlink w:anchor="_ENREF_30" w:tooltip="Eleftheriou, 2014 #4271" w:history="1">
        <w:r w:rsidR="00A97692">
          <w:fldChar w:fldCharType="begin"/>
        </w:r>
        <w:r w:rsidR="00A97692">
          <w:instrText xml:space="preserve"> ADDIN EN.CITE &lt;EndNote&gt;&lt;Cite&gt;&lt;Author&gt;Eleftheriou&lt;/Author&gt;&lt;Year&gt;2014&lt;/Year&gt;&lt;RecNum&gt;4271&lt;/RecNum&gt;&lt;DisplayText&gt;&lt;style face="superscript"&gt;30&lt;/style&gt;&lt;/DisplayText&gt;&lt;record&gt;&lt;rec-number&gt;4271&lt;/rec-number&gt;&lt;foreign-keys&gt;&lt;key app="EN" db-id="exda5dr0bx5ztmex55g5zazup59esaxar2r5" timestamp="1593773460"&gt;4271&lt;/key&gt;&lt;/foreign-keys&gt;&lt;ref-type name="Journal Article"&gt;17&lt;/ref-type&gt;&lt;contributors&gt;&lt;authors&gt;&lt;author&gt;Eleftheriou, D.&lt;/author&gt;&lt;author&gt;Levin, M.&lt;/author&gt;&lt;author&gt;Shingadia, D.&lt;/author&gt;&lt;author&gt;Tulloh, R.&lt;/author&gt;&lt;author&gt;Klein, N. J.&lt;/author&gt;&lt;author&gt;Brogan, P. A.&lt;/author&gt;&lt;/authors&gt;&lt;/contributors&gt;&lt;auth-address&gt;Paediatric Rheumatology/Infectious Diseases and Microbiology Unit, Institute of Child Health and Great Ormond Street Hospital NHS Foundation Trust, , London, UK.&lt;/auth-address&gt;&lt;titles&gt;&lt;title&gt;Management of Kawasaki disease&lt;/title&gt;&lt;secondary-title&gt;Arch Dis Child&lt;/secondary-title&gt;&lt;/titles&gt;&lt;periodical&gt;&lt;full-title&gt;Arch Dis Child&lt;/full-title&gt;&lt;abbr-1&gt;Archives of disease in childhood&lt;/abbr-1&gt;&lt;/periodical&gt;&lt;pages&gt;74-83&lt;/pages&gt;&lt;volume&gt;99&lt;/volume&gt;&lt;number&gt;1&lt;/number&gt;&lt;edition&gt;2013/10/29&lt;/edition&gt;&lt;keywords&gt;&lt;keyword&gt;Adrenal Cortex Hormones/*therapeutic use&lt;/keyword&gt;&lt;keyword&gt;Child, Preschool&lt;/keyword&gt;&lt;keyword&gt;Coronary Aneurysm/prevention &amp;amp; control&lt;/keyword&gt;&lt;keyword&gt;Humans&lt;/keyword&gt;&lt;keyword&gt;Immunoglobulins, Intravenous/*therapeutic use&lt;/keyword&gt;&lt;keyword&gt;Mucocutaneous Lymph Node Syndrome/diagnosis/genetics/*therapy&lt;/keyword&gt;&lt;keyword&gt;Infectious Diseases&lt;/keyword&gt;&lt;keyword&gt;Rheumatology&lt;/keyword&gt;&lt;/keywords&gt;&lt;dates&gt;&lt;year&gt;2014&lt;/year&gt;&lt;pub-dates&gt;&lt;date&gt;Jan&lt;/date&gt;&lt;/pub-dates&gt;&lt;/dates&gt;&lt;isbn&gt;1468-2044 (Electronic)&amp;#xD;0003-9888 (Linking)&lt;/isbn&gt;&lt;accession-num&gt;24162006&lt;/accession-num&gt;&lt;urls&gt;&lt;related-urls&gt;&lt;url&gt;https://www.ncbi.nlm.nih.gov/pubmed/24162006&lt;/url&gt;&lt;/related-urls&gt;&lt;/urls&gt;&lt;custom2&gt;PMC3888612&lt;/custom2&gt;&lt;electronic-resource-num&gt;10.1136/archdischild-2012-302841&lt;/electronic-resource-num&gt;&lt;/record&gt;&lt;/Cite&gt;&lt;/EndNote&gt;</w:instrText>
        </w:r>
        <w:r w:rsidR="00A97692">
          <w:fldChar w:fldCharType="separate"/>
        </w:r>
        <w:r w:rsidR="00A97692" w:rsidRPr="00A46DE7">
          <w:rPr>
            <w:noProof/>
            <w:vertAlign w:val="superscript"/>
          </w:rPr>
          <w:t>30</w:t>
        </w:r>
        <w:r w:rsidR="00A97692">
          <w:fldChar w:fldCharType="end"/>
        </w:r>
      </w:hyperlink>
    </w:p>
    <w:p w14:paraId="2EB949A8" w14:textId="77777777" w:rsidR="00513ECE" w:rsidRDefault="00513ECE" w:rsidP="00513ECE">
      <w:pPr>
        <w:pStyle w:val="NormalWeb"/>
        <w:shd w:val="clear" w:color="auto" w:fill="FFFFFF"/>
        <w:spacing w:before="0" w:beforeAutospacing="0" w:after="143" w:afterAutospacing="0"/>
      </w:pPr>
    </w:p>
    <w:p w14:paraId="154B9072" w14:textId="190EA2DA" w:rsidR="00513ECE" w:rsidRPr="00716916" w:rsidRDefault="00513ECE" w:rsidP="00513ECE">
      <w:pPr>
        <w:pStyle w:val="NormalWeb"/>
        <w:shd w:val="clear" w:color="auto" w:fill="FFFFFF"/>
        <w:spacing w:before="0" w:beforeAutospacing="0" w:after="143" w:afterAutospacing="0"/>
        <w:rPr>
          <w:rFonts w:eastAsia="Times New Roman"/>
          <w:bCs w:val="0"/>
        </w:rPr>
      </w:pPr>
      <w:r w:rsidRPr="00716916">
        <w:t>IVI</w:t>
      </w:r>
      <w:r>
        <w:t>g</w:t>
      </w:r>
      <w:r w:rsidRPr="00716916">
        <w:t xml:space="preserve"> is </w:t>
      </w:r>
      <w:del w:id="1022" w:author="Richard Haynes" w:date="2020-10-26T13:05:00Z">
        <w:r w:rsidRPr="00716916">
          <w:delText>licenced</w:delText>
        </w:r>
      </w:del>
      <w:ins w:id="1023" w:author="Richard Haynes" w:date="2020-10-26T13:05:00Z">
        <w:r w:rsidRPr="00716916">
          <w:t>licen</w:t>
        </w:r>
        <w:r w:rsidR="00C33BC1">
          <w:t>s</w:t>
        </w:r>
        <w:r w:rsidRPr="00716916">
          <w:t>ed</w:t>
        </w:r>
      </w:ins>
      <w:r w:rsidRPr="00716916">
        <w:t xml:space="preserve"> for immunomodulation in adults, children and adolescents (0-18 years) in a number of clinical conditions including </w:t>
      </w:r>
      <w:r w:rsidRPr="00716916">
        <w:rPr>
          <w:rFonts w:eastAsia="Times New Roman"/>
          <w:bCs w:val="0"/>
        </w:rPr>
        <w:t xml:space="preserve">but not limited to </w:t>
      </w:r>
      <w:r>
        <w:rPr>
          <w:rFonts w:eastAsia="Times New Roman"/>
          <w:bCs w:val="0"/>
        </w:rPr>
        <w:t>p</w:t>
      </w:r>
      <w:r w:rsidRPr="00716916">
        <w:rPr>
          <w:rFonts w:eastAsia="Times New Roman"/>
          <w:bCs w:val="0"/>
        </w:rPr>
        <w:t>rimary immune thrombocytopenia, Guillain Barré syndrome, Kawasaki disease</w:t>
      </w:r>
      <w:r>
        <w:rPr>
          <w:rFonts w:eastAsia="Times New Roman"/>
          <w:bCs w:val="0"/>
        </w:rPr>
        <w:t xml:space="preserve"> (in association with aspirin)</w:t>
      </w:r>
      <w:r w:rsidRPr="00716916">
        <w:rPr>
          <w:rFonts w:eastAsia="Times New Roman"/>
          <w:bCs w:val="0"/>
        </w:rPr>
        <w:t xml:space="preserve">, </w:t>
      </w:r>
      <w:r>
        <w:rPr>
          <w:rFonts w:eastAsia="Times New Roman"/>
          <w:bCs w:val="0"/>
        </w:rPr>
        <w:t>c</w:t>
      </w:r>
      <w:r w:rsidRPr="00716916">
        <w:rPr>
          <w:rFonts w:eastAsia="Times New Roman"/>
          <w:bCs w:val="0"/>
        </w:rPr>
        <w:t xml:space="preserve">hronic inflammatory demyelinating polyradiculoneuropathy and </w:t>
      </w:r>
      <w:r>
        <w:rPr>
          <w:rFonts w:eastAsia="Times New Roman"/>
          <w:bCs w:val="0"/>
        </w:rPr>
        <w:t>m</w:t>
      </w:r>
      <w:r w:rsidRPr="00716916">
        <w:rPr>
          <w:rFonts w:eastAsia="Times New Roman"/>
          <w:bCs w:val="0"/>
        </w:rPr>
        <w:t>ultifocal motor neuropathy.</w:t>
      </w:r>
    </w:p>
    <w:p w14:paraId="0EF113CC" w14:textId="77777777" w:rsidR="00513ECE" w:rsidRPr="00CE1CFC" w:rsidRDefault="00513ECE" w:rsidP="008F69C6"/>
    <w:p w14:paraId="51913D4B" w14:textId="77777777" w:rsidR="008F69C6" w:rsidRDefault="00CA2F0D" w:rsidP="008F69C6">
      <w:pPr>
        <w:rPr>
          <w:b/>
        </w:rPr>
      </w:pPr>
      <w:r w:rsidRPr="00CA2F0D">
        <w:rPr>
          <w:b/>
        </w:rPr>
        <w:t>T</w:t>
      </w:r>
      <w:r w:rsidR="008F69C6" w:rsidRPr="00CA2F0D">
        <w:rPr>
          <w:b/>
        </w:rPr>
        <w:t>ocilizumab</w:t>
      </w:r>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r>
        <w:t>Tocilizumab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4BE94B53" w14:textId="77777777" w:rsidR="008F69C6" w:rsidRDefault="008F69C6" w:rsidP="008F69C6"/>
    <w:p w14:paraId="4FFB8A44" w14:textId="5352F6C1" w:rsidR="008F69C6" w:rsidRDefault="008F69C6" w:rsidP="008F69C6">
      <w:r>
        <w:t>Severe COVID-19 is associated with a hyper-inflammatory state with elevated ESR, C-reactive protein, D-dimers, lactate dehydrogenase, ferritin, and increased levels of pro-inflammatory cytokines including as IL-1 and IL-6.</w:t>
      </w:r>
      <w:r w:rsidR="00472D4D">
        <w:fldChar w:fldCharType="begin">
          <w:fldData xml:space="preserve">PEVuZE5vdGU+PENpdGU+PEF1dGhvcj5aaGFuZzwvQXV0aG9yPjxZZWFyPjIwMjA8L1llYXI+PFJl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IEVsZWN0cm9uaWMgYWRkcmVzczogeHN3eV9wdW1jQDE2My5jb20uJiN4RDtEZXBhcnRtZW50IG9m
IFJoZXVtYXRvbG9neSBhbmQgQ2xpbmljYWwgSW1tdW5vbG9neSwgQ2hpbmVzZSBBY2FkZW15IG9m
IE1lZGljYWwgU2NpZW5jZXMgKENBTVMpLCBQZWtpbmcgVW5pb24gTWVkaWNhbCBDb2xsZWdlIEhv
c3BpdGFsLCBUaGUgTWluaXN0cnkgb2YgRWR1Y2F0aW9uIEtleSBMYWJvcmF0b3J5LCBOYXRpb25h
bCBDbGluaWNhbCBSZXNlYXJjaCBDZW50ZXIgZm9yIERlcm1hdG9sb2dpYyBhbmQgSW1tdW5vbG9n
aWMgRGlzZWFzZXMsIEJlaWppbmcgMTAwNzMwLCBDaGluYS4gRWxlY3Ryb25pYyBhZGRyZXNzOiB4
aWFvZmVuZy56ZW5nQGNzdGFyLm9yZy5jbi4mI3hEO0RlcGFydG1lbnQgb2YgQ2FyZGlvbG9neSwg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V3VoYW4gQ2l0eSwgSHViZWkgUHJvdmluY2UgMjAwMDY1LCBDaGluYS4gRWxlY3Ryb25pYyBhZGRy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</w:fldData>
        </w:fldChar>
      </w:r>
      <w:r w:rsidR="00B53D60">
        <w:instrText xml:space="preserve"> ADDIN EN.CITE </w:instrText>
      </w:r>
      <w:r w:rsidR="00B53D60">
        <w:fldChar w:fldCharType="begin">
          <w:fldData xml:space="preserve">PEVuZE5vdGU+PENpdGU+PEF1dGhvcj5aaGFuZzwvQXV0aG9yPjxZZWFyPjIwMjA8L1llYXI+PFJl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IEVsZWN0cm9uaWMgYWRkcmVzczogeHN3eV9wdW1jQDE2My5jb20uJiN4RDtEZXBhcnRtZW50IG9m
IFJoZXVtYXRvbG9neSBhbmQgQ2xpbmljYWwgSW1tdW5vbG9neSwgQ2hpbmVzZSBBY2FkZW15IG9m
IE1lZGljYWwgU2NpZW5jZXMgKENBTVMpLCBQZWtpbmcgVW5pb24gTWVkaWNhbCBDb2xsZWdlIEhv
c3BpdGFsLCBUaGUgTWluaXN0cnkgb2YgRWR1Y2F0aW9uIEtleSBMYWJvcmF0b3J5LCBOYXRpb25h
bCBDbGluaWNhbCBSZXNlYXJjaCBDZW50ZXIgZm9yIERlcm1hdG9sb2dpYyBhbmQgSW1tdW5vbG9n
aWMgRGlzZWFzZXMsIEJlaWppbmcgMTAwNzMwLCBDaGluYS4gRWxlY3Ryb25pYyBhZGRyZXNzOiB4
aWFvZmVuZy56ZW5nQGNzdGFyLm9yZy5jbi4mI3hEO0RlcGFydG1lbnQgb2YgQ2FyZGlvbG9neSwg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V3VoYW4gQ2l0eSwgSHViZWkgUHJvdmluY2UgMjAwMDY1LCBDaGluYS4gRWxlY3Ryb25pYyBhZGRy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</w:fldData>
        </w:fldChar>
      </w:r>
      <w:r w:rsidR="00B53D60">
        <w:instrText xml:space="preserve"> ADDIN EN.CITE.DATA </w:instrText>
      </w:r>
      <w:r w:rsidR="00B53D60">
        <w:fldChar w:fldCharType="end"/>
      </w:r>
      <w:r w:rsidR="00472D4D">
        <w:fldChar w:fldCharType="separate"/>
      </w:r>
      <w:hyperlink w:anchor="_ENREF_4" w:tooltip="Wang, 2020 #9" w:history="1">
        <w:r w:rsidR="00A97692" w:rsidRPr="00A46DE7">
          <w:rPr>
            <w:noProof/>
            <w:vertAlign w:val="superscript"/>
          </w:rPr>
          <w:t>4</w:t>
        </w:r>
      </w:hyperlink>
      <w:r w:rsidR="00A46DE7" w:rsidRPr="00A46DE7">
        <w:rPr>
          <w:noProof/>
          <w:vertAlign w:val="superscript"/>
        </w:rPr>
        <w:t>,</w:t>
      </w:r>
      <w:hyperlink w:anchor="_ENREF_31" w:tooltip="Zhang, 2020 #87" w:history="1">
        <w:r w:rsidR="00A97692" w:rsidRPr="00A46DE7">
          <w:rPr>
            <w:noProof/>
            <w:vertAlign w:val="superscript"/>
          </w:rPr>
          <w:t>31</w:t>
        </w:r>
      </w:hyperlink>
      <w:r w:rsidR="00A46DE7" w:rsidRPr="00A46DE7">
        <w:rPr>
          <w:noProof/>
          <w:vertAlign w:val="superscript"/>
        </w:rPr>
        <w:t>,</w:t>
      </w:r>
      <w:hyperlink w:anchor="_ENREF_32" w:tooltip="Zhou, 2020 #86" w:history="1">
        <w:r w:rsidR="00A97692" w:rsidRPr="00A46DE7">
          <w:rPr>
            <w:noProof/>
            <w:vertAlign w:val="superscript"/>
          </w:rPr>
          <w:t>32</w:t>
        </w:r>
      </w:hyperlink>
      <w:r w:rsidR="00472D4D">
        <w:fldChar w:fldCharType="end"/>
      </w:r>
      <w:r>
        <w:t xml:space="preserve"> 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Y051bT44NzwvUmVjTnVtPjxEaXNwbGF5VGV4dD48c3R5bGUgZmFjZT0ic3VwZXJzY3JpcHQiPjMx
LDMzPC9zdHlsZT48L0Rpc3BsYXlUZXh0PjxyZWNvcmQ+PHJlYy1udW1iZXI+ODc8L3JlYy1udW1i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B53D60">
        <w:instrText xml:space="preserve"> ADDIN EN.CITE </w:instrText>
      </w:r>
      <w:r w:rsidR="00B53D60">
        <w:fldChar w:fldCharType="begin">
          <w:fldData xml:space="preserve">PEVuZE5vdGU+PENpdGU+PEF1dGhvcj5aaGFuZzwvQXV0aG9yPjxZZWFyPjIwMjA8L1llYXI+PFJl
Y051bT44NzwvUmVjTnVtPjxEaXNwbGF5VGV4dD48c3R5bGUgZmFjZT0ic3VwZXJzY3JpcHQiPjMx
LDMzPC9zdHlsZT48L0Rpc3BsYXlUZXh0PjxyZWNvcmQ+PHJlYy1udW1iZXI+ODc8L3JlYy1udW1i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B53D60">
        <w:instrText xml:space="preserve"> ADDIN EN.CITE.DATA </w:instrText>
      </w:r>
      <w:r w:rsidR="00B53D60">
        <w:fldChar w:fldCharType="end"/>
      </w:r>
      <w:r w:rsidR="007F3FD0">
        <w:fldChar w:fldCharType="separate"/>
      </w:r>
      <w:hyperlink w:anchor="_ENREF_31" w:tooltip="Zhang, 2020 #87" w:history="1">
        <w:r w:rsidR="00A97692" w:rsidRPr="00A46DE7">
          <w:rPr>
            <w:noProof/>
            <w:vertAlign w:val="superscript"/>
          </w:rPr>
          <w:t>31</w:t>
        </w:r>
      </w:hyperlink>
      <w:r w:rsidR="00A46DE7" w:rsidRPr="00A46DE7">
        <w:rPr>
          <w:noProof/>
          <w:vertAlign w:val="superscript"/>
        </w:rPr>
        <w:t>,</w:t>
      </w:r>
      <w:hyperlink w:anchor="_ENREF_33" w:tooltip="Zhang, 2020 #93" w:history="1">
        <w:r w:rsidR="00A97692" w:rsidRPr="00A46DE7">
          <w:rPr>
            <w:noProof/>
            <w:vertAlign w:val="superscript"/>
          </w:rPr>
          <w:t>33</w:t>
        </w:r>
      </w:hyperlink>
      <w:r w:rsidR="007F3FD0">
        <w:fldChar w:fldCharType="end"/>
      </w:r>
      <w:r w:rsidR="00CA2F0D">
        <w:t xml:space="preserve"> IL</w:t>
      </w:r>
      <w:r>
        <w:t xml:space="preserve">-6 inhibitors have not been evaluated for the treatment of COVID-19 in randomised controlled trials. </w:t>
      </w:r>
    </w:p>
    <w:p w14:paraId="7FF427BE" w14:textId="77777777" w:rsidR="00CE1CFC" w:rsidRDefault="00CE1CFC" w:rsidP="00F123A0"/>
    <w:p w14:paraId="54A5AA72" w14:textId="0DF64035" w:rsidR="00C67F70" w:rsidRDefault="00B03281" w:rsidP="00C67F70">
      <w:ins w:id="1024" w:author="Richard Haynes" w:date="2020-10-26T13:05:00Z">
        <w:r>
          <w:rPr>
            <w:b/>
          </w:rPr>
          <w:t xml:space="preserve">[UK only] </w:t>
        </w:r>
      </w:ins>
      <w:r w:rsidR="001C595A" w:rsidRPr="001C595A">
        <w:rPr>
          <w:b/>
          <w:bCs w:val="0"/>
        </w:rPr>
        <w:t xml:space="preserve">Convalescent plasma: </w:t>
      </w:r>
      <w:r w:rsidR="00C67F70">
        <w:t>Convalescent plasma treatment, containing high titres of polyclonal antibody, has been used to treat severe viral pneumonia</w:t>
      </w:r>
      <w:r w:rsidR="00256B28">
        <w:t>s</w:t>
      </w:r>
      <w:r w:rsidR="00C67F70">
        <w:t xml:space="preserve">. Many studies have been </w:t>
      </w:r>
      <w:r w:rsidR="00256B28">
        <w:t xml:space="preserve">small or </w:t>
      </w:r>
      <w:r w:rsidR="00C67F70">
        <w:t xml:space="preserve">poorly controlled but have </w:t>
      </w:r>
      <w:r w:rsidR="00256B28">
        <w:t>reported</w:t>
      </w:r>
      <w:r w:rsidR="00C67F70">
        <w:t xml:space="preserve"> </w:t>
      </w:r>
      <w:r w:rsidR="00256B28">
        <w:t xml:space="preserve">beneficial effects </w:t>
      </w:r>
      <w:r w:rsidR="00C67F70">
        <w:t xml:space="preserve">in </w:t>
      </w:r>
      <w:r w:rsidR="00256B28">
        <w:t>avian influenza</w:t>
      </w:r>
      <w:hyperlink w:anchor="_ENREF_34" w:tooltip="Zhou, 2007 #4253" w:history="1">
        <w:r w:rsidR="00A97692">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TnVtPjQyNTM8L1JlY051bT48RGlzcGxheVRleHQ+PHN0eWxlIGZhY2U9InN1cGVyc2NyaXB0Ij4z
NC0zNjwvc3R5bGU+PC9EaXNwbGF5VGV4dD48cmVjb3JkPjxyZWMtbnVtYmVyPjQyNTM8L3JlYy1u
dW1iZXI+PGZvcmVpZ24ta2V5cz48a2V5IGFwcD0iRU4iIGRiLWlkPSJleGRhNWRyMGJ4NXp0bWV4
NTVnNXphenVwNTllc2F4YXIycjUiIHRpbWVzdGFtcD0iMTU5Mzc3MjU0NCI+NDI1Mzwva2V5Pjwv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ZnVsbC10aXRsZT5OIEVuZ2wgSiBNZWQ8L2Z1bGwtdGl0bGU+PGFiYnItMT5UaGUgTmV3IEVuZ2xh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</w:fldData>
          </w:fldChar>
        </w:r>
        <w:r w:rsidR="00A97692">
          <w:rPr>
            <w:rFonts w:ascii="Times New Roman" w:eastAsia="Times New Roman" w:hAnsi="Times New Roman" w:cs="Times New Roman"/>
            <w:bCs w:val="0"/>
            <w:shd w:val="clear" w:color="auto" w:fill="FFFFFF"/>
          </w:rPr>
          <w:instrText xml:space="preserve"> ADDIN EN.CITE </w:instrText>
        </w:r>
        <w:r w:rsidR="00A97692">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TnVtPjQyNTM8L1JlY051bT48RGlzcGxheVRleHQ+PHN0eWxlIGZhY2U9InN1cGVyc2NyaXB0Ij4z
NC0zNjwvc3R5bGU+PC9EaXNwbGF5VGV4dD48cmVjb3JkPjxyZWMtbnVtYmVyPjQyNTM8L3JlYy1u
dW1iZXI+PGZvcmVpZ24ta2V5cz48a2V5IGFwcD0iRU4iIGRiLWlkPSJleGRhNWRyMGJ4NXp0bWV4
NTVnNXphenVwNTllc2F4YXIycjUiIHRpbWVzdGFtcD0iMTU5Mzc3MjU0NCI+NDI1Mzwva2V5Pjwv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ZnVsbC10aXRsZT5OIEVuZ2wgSiBNZWQ8L2Z1bGwtdGl0bGU+PGFiYnItMT5UaGUgTmV3IEVuZ2xh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</w:fldData>
          </w:fldChar>
        </w:r>
        <w:r w:rsidR="00A97692">
          <w:rPr>
            <w:rFonts w:ascii="Times New Roman" w:eastAsia="Times New Roman" w:hAnsi="Times New Roman" w:cs="Times New Roman"/>
            <w:bCs w:val="0"/>
            <w:shd w:val="clear" w:color="auto" w:fill="FFFFFF"/>
          </w:rPr>
          <w:instrText xml:space="preserve"> ADDIN EN.CITE.DATA </w:instrText>
        </w:r>
        <w:r w:rsidR="00A97692">
          <w:rPr>
            <w:rFonts w:ascii="Times New Roman" w:eastAsia="Times New Roman" w:hAnsi="Times New Roman" w:cs="Times New Roman"/>
            <w:bCs w:val="0"/>
            <w:shd w:val="clear" w:color="auto" w:fill="FFFFFF"/>
          </w:rPr>
        </w:r>
        <w:r w:rsidR="00A97692">
          <w:rPr>
            <w:rFonts w:ascii="Times New Roman" w:eastAsia="Times New Roman" w:hAnsi="Times New Roman" w:cs="Times New Roman"/>
            <w:bCs w:val="0"/>
            <w:shd w:val="clear" w:color="auto" w:fill="FFFFFF"/>
          </w:rPr>
          <w:fldChar w:fldCharType="end"/>
        </w:r>
        <w:r w:rsidR="00A97692">
          <w:rPr>
            <w:rFonts w:ascii="Times New Roman" w:eastAsia="Times New Roman" w:hAnsi="Times New Roman" w:cs="Times New Roman"/>
            <w:bCs w:val="0"/>
            <w:shd w:val="clear" w:color="auto" w:fill="FFFFFF"/>
          </w:rPr>
        </w:r>
        <w:r w:rsidR="00A97692">
          <w:rPr>
            <w:rFonts w:ascii="Times New Roman" w:eastAsia="Times New Roman" w:hAnsi="Times New Roman" w:cs="Times New Roman"/>
            <w:bCs w:val="0"/>
            <w:shd w:val="clear" w:color="auto" w:fill="FFFFFF"/>
          </w:rPr>
          <w:fldChar w:fldCharType="separate"/>
        </w:r>
        <w:r w:rsidR="00A97692" w:rsidRPr="00A46DE7">
          <w:rPr>
            <w:rFonts w:ascii="Times New Roman" w:eastAsia="Times New Roman" w:hAnsi="Times New Roman" w:cs="Times New Roman"/>
            <w:bCs w:val="0"/>
            <w:noProof/>
            <w:shd w:val="clear" w:color="auto" w:fill="FFFFFF"/>
            <w:vertAlign w:val="superscript"/>
          </w:rPr>
          <w:t>34-36</w:t>
        </w:r>
        <w:r w:rsidR="00A97692">
          <w:rPr>
            <w:rFonts w:ascii="Times New Roman" w:eastAsia="Times New Roman" w:hAnsi="Times New Roman" w:cs="Times New Roman"/>
            <w:bCs w:val="0"/>
            <w:shd w:val="clear" w:color="auto" w:fill="FFFFFF"/>
          </w:rPr>
          <w:fldChar w:fldCharType="end"/>
        </w:r>
      </w:hyperlink>
      <w:r w:rsidR="00256B28">
        <w:t>, i</w:t>
      </w:r>
      <w:r w:rsidR="00C67F70">
        <w:t>nfluenza A (H1N1) infections in 1915-1917</w:t>
      </w:r>
      <w:hyperlink w:anchor="_ENREF_37" w:tooltip="Luke, 2006 #4256" w:history="1">
        <w:r w:rsidR="00A97692">
          <w:fldChar w:fldCharType="begin"/>
        </w:r>
        <w:r w:rsidR="00A97692">
          <w:instrText xml:space="preserve"> ADDIN EN.CITE &lt;EndNote&gt;&lt;Cite&gt;&lt;Author&gt;Luke&lt;/Author&gt;&lt;Year&gt;2006&lt;/Year&gt;&lt;RecNum&gt;4256&lt;/RecNum&gt;&lt;DisplayText&gt;&lt;style face="superscript"&gt;37&lt;/style&gt;&lt;/DisplayText&gt;&lt;record&gt;&lt;rec-number&gt;4256&lt;/rec-number&gt;&lt;foreign-keys&gt;&lt;key app="EN" db-id="exda5dr0bx5ztmex55g5zazup59esaxar2r5" timestamp="1593772639"&gt;4256&lt;/key&gt;&lt;/foreign-keys&gt;&lt;ref-type name="Journal Article"&gt;17&lt;/ref-type&gt;&lt;contributors&gt;&lt;authors&gt;&lt;author&gt;Luke, T. C.&lt;/author&gt;&lt;author&gt;Kilbane, E. M.&lt;/author&gt;&lt;author&gt;Jackson, J. L.&lt;/author&gt;&lt;author&gt;Hoffman, S. L.&lt;/author&gt;&lt;/authors&gt;&lt;/contributors&gt;&lt;auth-address&gt;Bureau of Medicine and Surgery, U.S. Navy, Washington, DC, USA.&lt;/auth-address&gt;&lt;titles&gt;&lt;title&gt;Meta-analysis: convalescent blood products for Spanish influenza pneumonia: a future H5N1 treatment?&lt;/title&gt;&lt;secondary-title&gt;Ann Intern Med&lt;/secondary-title&gt;&lt;/titles&gt;&lt;periodical&gt;&lt;full-title&gt;Ann Intern Med&lt;/full-title&gt;&lt;abbr-1&gt;Annals of internal medicine&lt;/abbr-1&gt;&lt;/periodical&gt;&lt;pages&gt;599-609&lt;/pages&gt;&lt;volume&gt;145&lt;/volume&gt;&lt;number&gt;8&lt;/number&gt;&lt;edition&gt;2006/08/31&lt;/edition&gt;&lt;keywords&gt;&lt;keyword&gt;Antibodies, Viral/*therapeutic use&lt;/keyword&gt;&lt;keyword&gt;History, 20th Century&lt;/keyword&gt;&lt;keyword&gt;Humans&lt;/keyword&gt;&lt;keyword&gt;*Immunization, Passive/adverse effects&lt;/keyword&gt;&lt;keyword&gt;*Influenza A Virus, H5N1 Subtype&lt;/keyword&gt;&lt;keyword&gt;Influenza, Human/history/mortality/*therapy&lt;/keyword&gt;&lt;keyword&gt;Orthomyxoviridae/*immunology&lt;/keyword&gt;&lt;keyword&gt;Plasma/immunology&lt;/keyword&gt;&lt;keyword&gt;Pneumonia, Viral/history/mortality/*therapy&lt;/keyword&gt;&lt;keyword&gt;Research Design&lt;/keyword&gt;&lt;/keywords&gt;&lt;dates&gt;&lt;year&gt;2006&lt;/year&gt;&lt;pub-dates&gt;&lt;date&gt;Oct 17&lt;/date&gt;&lt;/pub-dates&gt;&lt;/dates&gt;&lt;isbn&gt;1539-3704 (Electronic)&amp;#xD;0003-4819 (Linking)&lt;/isbn&gt;&lt;accession-num&gt;16940336&lt;/accession-num&gt;&lt;urls&gt;&lt;related-urls&gt;&lt;url&gt;https://www.ncbi.nlm.nih.gov/pubmed/16940336&lt;/url&gt;&lt;/related-urls&gt;&lt;/urls&gt;&lt;electronic-resource-num&gt;10.7326/0003-4819-145-8-200610170-00139&lt;/electronic-resource-num&gt;&lt;/record&gt;&lt;/Cite&gt;&lt;/EndNote&gt;</w:instrText>
        </w:r>
        <w:r w:rsidR="00A97692">
          <w:fldChar w:fldCharType="separate"/>
        </w:r>
        <w:r w:rsidR="00A97692" w:rsidRPr="00A46DE7">
          <w:rPr>
            <w:noProof/>
            <w:vertAlign w:val="superscript"/>
          </w:rPr>
          <w:t>37</w:t>
        </w:r>
        <w:r w:rsidR="00A97692">
          <w:fldChar w:fldCharType="end"/>
        </w:r>
      </w:hyperlink>
      <w:r w:rsidR="00C67F70">
        <w:t xml:space="preserve"> and 2009/2010</w:t>
      </w:r>
      <w:r w:rsidR="00256B28">
        <w:fldChar w:fldCharType="begin">
          <w:fldData xml:space="preserve">PEVuZE5vdGU+PENpdGU+PEF1dGhvcj5IdW5nPC9BdXRob3I+PFllYXI+MjAxMTwvWWVhcj48UmVj
TnVtPjQyNTc8L1JlY051bT48RGlzcGxheVRleHQ+PHN0eWxlIGZhY2U9InN1cGVyc2NyaXB0Ij4z
OCwzOTwvc3R5bGU+PC9EaXNwbGF5VGV4dD48cmVjb3JkPjxyZWMtbnVtYmVyPjQyNTc8L3JlYy1u
dW1iZXI+PGZvcmVpZ24ta2V5cz48a2V5IGFwcD0iRU4iIGRiLWlkPSJleGRhNWRyMGJ4NXp0bWV4
NTVnNXphenVwNTllc2F4YXIycjUiIHRpbWVzdGFtcD0iMTU5Mzc3MjY2OCI+NDI1Nzwva2V5Pjwv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ZXJpb2RpY2FsPjxmdWxsLXRpdGxlPkNsaW4gSW5mZWN0IERpczwvZnVsbC10aXRsZT48YWJici0x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==
</w:fldData>
        </w:fldChar>
      </w:r>
      <w:r w:rsidR="00A46DE7">
        <w:instrText xml:space="preserve"> ADDIN EN.CITE </w:instrText>
      </w:r>
      <w:r w:rsidR="00A46DE7">
        <w:fldChar w:fldCharType="begin">
          <w:fldData xml:space="preserve">PEVuZE5vdGU+PENpdGU+PEF1dGhvcj5IdW5nPC9BdXRob3I+PFllYXI+MjAxMTwvWWVhcj48UmVj
TnVtPjQyNTc8L1JlY051bT48RGlzcGxheVRleHQ+PHN0eWxlIGZhY2U9InN1cGVyc2NyaXB0Ij4z
OCwzOTwvc3R5bGU+PC9EaXNwbGF5VGV4dD48cmVjb3JkPjxyZWMtbnVtYmVyPjQyNTc8L3JlYy1u
dW1iZXI+PGZvcmVpZ24ta2V5cz48a2V5IGFwcD0iRU4iIGRiLWlkPSJleGRhNWRyMGJ4NXp0bWV4
NTVnNXphenVwNTllc2F4YXIycjUiIHRpbWVzdGFtcD0iMTU5Mzc3MjY2OCI+NDI1Nzwva2V5Pjwv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ZXJpb2RpY2FsPjxmdWxsLXRpdGxlPkNsaW4gSW5mZWN0IERpczwvZnVsbC10aXRsZT48YWJici0x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==
</w:fldData>
        </w:fldChar>
      </w:r>
      <w:r w:rsidR="00A46DE7">
        <w:instrText xml:space="preserve"> ADDIN EN.CITE.DATA </w:instrText>
      </w:r>
      <w:r w:rsidR="00A46DE7">
        <w:fldChar w:fldCharType="end"/>
      </w:r>
      <w:r w:rsidR="00256B28">
        <w:fldChar w:fldCharType="separate"/>
      </w:r>
      <w:hyperlink w:anchor="_ENREF_38" w:tooltip="Hung, 2011 #4257" w:history="1">
        <w:r w:rsidR="00A97692" w:rsidRPr="00A46DE7">
          <w:rPr>
            <w:noProof/>
            <w:vertAlign w:val="superscript"/>
          </w:rPr>
          <w:t>38</w:t>
        </w:r>
      </w:hyperlink>
      <w:r w:rsidR="00A46DE7" w:rsidRPr="00A46DE7">
        <w:rPr>
          <w:noProof/>
          <w:vertAlign w:val="superscript"/>
        </w:rPr>
        <w:t>,</w:t>
      </w:r>
      <w:hyperlink w:anchor="_ENREF_39" w:tooltip="Hung, 2013 #4258" w:history="1">
        <w:r w:rsidR="00A97692" w:rsidRPr="00A46DE7">
          <w:rPr>
            <w:noProof/>
            <w:vertAlign w:val="superscript"/>
          </w:rPr>
          <w:t>39</w:t>
        </w:r>
      </w:hyperlink>
      <w:r w:rsidR="00256B28">
        <w:fldChar w:fldCharType="end"/>
      </w:r>
      <w:r w:rsidR="00C67F70">
        <w:t xml:space="preserve">, </w:t>
      </w:r>
      <w:r w:rsidR="00B82DCA">
        <w:t xml:space="preserve">and </w:t>
      </w:r>
      <w:r w:rsidR="00256B28">
        <w:t>seasonal influenza B</w:t>
      </w:r>
      <w:hyperlink w:anchor="_ENREF_40" w:tooltip="Davey, 2019 #4259" w:history="1">
        <w:r w:rsidR="00A97692">
          <w:fldChar w:fldCharType="begin">
            <w:fldData xml:space="preserve">PEVuZE5vdGU+PENpdGU+PEF1dGhvcj5EYXZleTwvQXV0aG9yPjxZZWFyPjIwMTk8L1llYXI+PFJl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</w:fldData>
          </w:fldChar>
        </w:r>
        <w:r w:rsidR="00A97692">
          <w:instrText xml:space="preserve"> ADDIN EN.CITE </w:instrText>
        </w:r>
        <w:r w:rsidR="00A97692">
          <w:fldChar w:fldCharType="begin">
            <w:fldData xml:space="preserve">PEVuZE5vdGU+PENpdGU+PEF1dGhvcj5EYXZleTwvQXV0aG9yPjxZZWFyPjIwMTk8L1llYXI+PFJl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</w:fldData>
          </w:fldChar>
        </w:r>
        <w:r w:rsidR="00A97692">
          <w:instrText xml:space="preserve"> ADDIN EN.CITE.DATA </w:instrText>
        </w:r>
        <w:r w:rsidR="00A97692">
          <w:fldChar w:fldCharType="end"/>
        </w:r>
        <w:r w:rsidR="00A97692">
          <w:fldChar w:fldCharType="separate"/>
        </w:r>
        <w:r w:rsidR="00A97692" w:rsidRPr="00A46DE7">
          <w:rPr>
            <w:noProof/>
            <w:vertAlign w:val="superscript"/>
          </w:rPr>
          <w:t>40</w:t>
        </w:r>
        <w:r w:rsidR="00A97692">
          <w:fldChar w:fldCharType="end"/>
        </w:r>
      </w:hyperlink>
      <w:r w:rsidR="00256B28">
        <w:t>. M</w:t>
      </w:r>
      <w:r w:rsidR="00C67F70">
        <w:t xml:space="preserve">ore relevant to </w:t>
      </w:r>
      <w:r w:rsidR="00A166C0">
        <w:t>SARS-CoV-2</w:t>
      </w:r>
      <w:r w:rsidR="00C67F70">
        <w:t>,</w:t>
      </w:r>
      <w:r w:rsidR="00256B28">
        <w:t xml:space="preserve"> a</w:t>
      </w:r>
      <w:r w:rsidR="00C67F70">
        <w:t xml:space="preserve"> systematic review </w:t>
      </w:r>
      <w:r w:rsidR="00256B28">
        <w:t xml:space="preserve">of convalescent plasma treatment in SARS-CoV infections in 2003 </w:t>
      </w:r>
      <w:r w:rsidR="00C67F70">
        <w:t>identified eight observational studies that all reported improved mortality a</w:t>
      </w:r>
      <w:r w:rsidR="000F0723">
        <w:t xml:space="preserve">ssociated with the use of convalescent plasma </w:t>
      </w:r>
      <w:r w:rsidR="00C67F70">
        <w:t>– infected patients received various amounts of convalescent plasma.</w:t>
      </w:r>
      <w:hyperlink w:anchor="_ENREF_41" w:tooltip="Mair-Jenkins, 2015 #4260" w:history="1">
        <w:r w:rsidR="00A97692">
          <w:fldChar w:fldCharType="begin">
            <w:fldData xml:space="preserve">PEVuZE5vdGU+PENpdGU+PEF1dGhvcj5NYWlyLUplbmtpbnM8L0F1dGhvcj48WWVhcj4yMDE1PC9Z
ZWFyPjxSZWNOdW0+NDI2MDwvUmVjTnVtPjxEaXNwbGF5VGV4dD48c3R5bGUgZmFjZT0ic3VwZXJz
Y3JpcHQiPjQxPC9zdHlsZT48L0Rpc3BsYXlUZXh0PjxyZWNvcmQ+PHJlYy1udW1iZXI+NDI2MDwv
cmVjLW51bWJlcj48Zm9yZWlnbi1rZXlzPjxrZXkgYXBwPSJFTiIgZGItaWQ9ImV4ZGE1ZHIwYng1
enRtZXg1NWc1emF6dXA1OWVzYXhhcjJyNSIgdGltZXN0YW1wPSIxNTkzNzcyNzc0Ij40MjYwPC9r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A97692">
          <w:instrText xml:space="preserve"> ADDIN EN.CITE </w:instrText>
        </w:r>
        <w:r w:rsidR="00A97692">
          <w:fldChar w:fldCharType="begin">
            <w:fldData xml:space="preserve">PEVuZE5vdGU+PENpdGU+PEF1dGhvcj5NYWlyLUplbmtpbnM8L0F1dGhvcj48WWVhcj4yMDE1PC9Z
ZWFyPjxSZWNOdW0+NDI2MDwvUmVjTnVtPjxEaXNwbGF5VGV4dD48c3R5bGUgZmFjZT0ic3VwZXJz
Y3JpcHQiPjQxPC9zdHlsZT48L0Rpc3BsYXlUZXh0PjxyZWNvcmQ+PHJlYy1udW1iZXI+NDI2MDwv
cmVjLW51bWJlcj48Zm9yZWlnbi1rZXlzPjxrZXkgYXBwPSJFTiIgZGItaWQ9ImV4ZGE1ZHIwYng1
enRtZXg1NWc1emF6dXA1OWVzYXhhcjJyNSIgdGltZXN0YW1wPSIxNTkzNzcyNzc0Ij40MjYwPC9r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A97692">
          <w:instrText xml:space="preserve"> ADDIN EN.CITE.DATA </w:instrText>
        </w:r>
        <w:r w:rsidR="00A97692">
          <w:fldChar w:fldCharType="end"/>
        </w:r>
        <w:r w:rsidR="00A97692">
          <w:fldChar w:fldCharType="separate"/>
        </w:r>
        <w:r w:rsidR="00A97692" w:rsidRPr="00A46DE7">
          <w:rPr>
            <w:noProof/>
            <w:vertAlign w:val="superscript"/>
          </w:rPr>
          <w:t>41</w:t>
        </w:r>
        <w:r w:rsidR="00A97692">
          <w:fldChar w:fldCharType="end"/>
        </w:r>
      </w:hyperlink>
      <w:r w:rsidR="00C67F70">
        <w:t xml:space="preserve"> </w:t>
      </w:r>
      <w:r w:rsidR="00256B28">
        <w:t>Recent studies in seasonal influenza A and in MERS-CoV highlight the importance of high avidity and high titre antibodies respectively.</w:t>
      </w:r>
      <w:r w:rsidR="00256B28">
        <w:fldChar w:fldCharType="begin">
          <w:fldData xml:space="preserve">PEVuZE5vdGU+PENpdGU+PEF1dGhvcj5CZWlnZWw8L0F1dGhvcj48WWVhcj4yMDE5PC9ZZWFyPjxS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cmlvZGljYWw+PGZ1bGwtdGl0bGU+RW1lcmcgSW5mZWN0IERpczwvZnVsbC10aXRsZT48YWJici0x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==
</w:fldData>
        </w:fldChar>
      </w:r>
      <w:r w:rsidR="00B53D60">
        <w:instrText xml:space="preserve"> ADDIN EN.CITE </w:instrText>
      </w:r>
      <w:r w:rsidR="00B53D60">
        <w:fldChar w:fldCharType="begin">
          <w:fldData xml:space="preserve">PEVuZE5vdGU+PENpdGU+PEF1dGhvcj5CZWlnZWw8L0F1dGhvcj48WWVhcj4yMDE5PC9ZZWFyPjxS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cmlvZGljYWw+PGZ1bGwtdGl0bGU+RW1lcmcgSW5mZWN0IERpczwvZnVsbC10aXRsZT48YWJici0x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==
</w:fldData>
        </w:fldChar>
      </w:r>
      <w:r w:rsidR="00B53D60">
        <w:instrText xml:space="preserve"> ADDIN EN.CITE.DATA </w:instrText>
      </w:r>
      <w:r w:rsidR="00B53D60">
        <w:fldChar w:fldCharType="end"/>
      </w:r>
      <w:r w:rsidR="00256B28">
        <w:fldChar w:fldCharType="separate"/>
      </w:r>
      <w:hyperlink w:anchor="_ENREF_42" w:tooltip="Beigel, 2019 #46" w:history="1">
        <w:r w:rsidR="00A97692" w:rsidRPr="00A46DE7">
          <w:rPr>
            <w:noProof/>
            <w:vertAlign w:val="superscript"/>
          </w:rPr>
          <w:t>42</w:t>
        </w:r>
      </w:hyperlink>
      <w:r w:rsidR="00A46DE7" w:rsidRPr="00A46DE7">
        <w:rPr>
          <w:noProof/>
          <w:vertAlign w:val="superscript"/>
        </w:rPr>
        <w:t>,</w:t>
      </w:r>
      <w:hyperlink w:anchor="_ENREF_43" w:tooltip="Arabi, 2016 #4262" w:history="1">
        <w:r w:rsidR="00A97692" w:rsidRPr="00A46DE7">
          <w:rPr>
            <w:noProof/>
            <w:vertAlign w:val="superscript"/>
          </w:rPr>
          <w:t>43</w:t>
        </w:r>
      </w:hyperlink>
      <w:r w:rsidR="00256B28">
        <w:fldChar w:fldCharType="end"/>
      </w:r>
      <w:r w:rsidR="00256B28">
        <w:t xml:space="preserve"> </w:t>
      </w:r>
    </w:p>
    <w:p w14:paraId="7288AC28" w14:textId="77777777" w:rsidR="00256B28" w:rsidRDefault="00256B28" w:rsidP="00F1047B">
      <w:pPr>
        <w:autoSpaceDE/>
        <w:autoSpaceDN/>
        <w:adjustRightInd/>
        <w:contextualSpacing w:val="0"/>
        <w:jc w:val="left"/>
        <w:rPr>
          <w:rFonts w:ascii="Times New Roman" w:eastAsia="Times New Roman" w:hAnsi="Times New Roman" w:cs="Times New Roman"/>
          <w:bCs w:val="0"/>
          <w:shd w:val="clear" w:color="auto" w:fill="FFFFFF"/>
        </w:rPr>
      </w:pPr>
    </w:p>
    <w:p w14:paraId="00416515" w14:textId="2ED26975" w:rsidR="00C67F70" w:rsidRDefault="00C67F70" w:rsidP="00C67F70">
      <w:r>
        <w:lastRenderedPageBreak/>
        <w:t>Convalescent plasma therapy ha</w:t>
      </w:r>
      <w:r w:rsidR="00C97BE3">
        <w:t>d</w:t>
      </w:r>
      <w:r>
        <w:t xml:space="preserve"> been given to at least 245 COVID-19 patients by the end of February 2020, and, according to a Chinese health official, 91 cases had shown improvement in clinical indicators and symptoms. </w:t>
      </w:r>
      <w:r w:rsidR="00A166C0">
        <w:t>Five</w:t>
      </w:r>
      <w:r>
        <w:t xml:space="preserve"> small case series (26 patients in total) have been published that report the use of convalescent plasma in people with COVID-19 infection.</w:t>
      </w:r>
      <w:hyperlink w:anchor="_ENREF_44" w:tooltip="Ahn, 2020 #5" w:history="1">
        <w:r w:rsidR="00A97692">
          <w:fldChar w:fldCharType="begin">
            <w:fldData xml:space="preserve">PEVuZE5vdGU+PENpdGU+PEF1dGhvcj5BaG48L0F1dGhvcj48WWVhcj4yMDIwPC9ZZWFyPjxSZWNO
dW0+NTwvUmVjTnVtPjxEaXNwbGF5VGV4dD48c3R5bGUgZmFjZT0ic3VwZXJzY3JpcHQiPjQ0LTQ4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L0F1dGhvcj48WWVhcj4yMDIwPC9ZZWFyPjxSZWNOdW0+NDI2NTwvUmVjTnVtPjxyZWNvcmQ+PHJl
Yy1udW1iZXI+NDI2NTwvcmVjLW51bWJlcj48Zm9yZWlnbi1rZXlzPjxrZXkgYXBwPSJFTiIgZGIt
aWQ9ImV4ZGE1ZHIwYng1enRtZXg1NWc1emF6dXA1OWVzYXhhcjJyNSIgdGltZXN0YW1wPSIxNTkz
NzcyODkwIj40MjY1PC9rZXk+PC9mb3JlaWduLWtleXM+PHJlZi10eXBlIG5hbWU9IkpvdXJuYWwg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A97692">
          <w:instrText xml:space="preserve"> ADDIN EN.CITE </w:instrText>
        </w:r>
        <w:r w:rsidR="00A97692">
          <w:fldChar w:fldCharType="begin">
            <w:fldData xml:space="preserve">PEVuZE5vdGU+PENpdGU+PEF1dGhvcj5BaG48L0F1dGhvcj48WWVhcj4yMDIwPC9ZZWFyPjxSZWNO
dW0+NTwvUmVjTnVtPjxEaXNwbGF5VGV4dD48c3R5bGUgZmFjZT0ic3VwZXJzY3JpcHQiPjQ0LTQ4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L0F1dGhvcj48WWVhcj4yMDIwPC9ZZWFyPjxSZWNOdW0+NDI2NTwvUmVjTnVtPjxyZWNvcmQ+PHJl
Yy1udW1iZXI+NDI2NTwvcmVjLW51bWJlcj48Zm9yZWlnbi1rZXlzPjxrZXkgYXBwPSJFTiIgZGIt
aWQ9ImV4ZGE1ZHIwYng1enRtZXg1NWc1emF6dXA1OWVzYXhhcjJyNSIgdGltZXN0YW1wPSIxNTkz
NzcyODkwIj40MjY1PC9rZXk+PC9mb3JlaWduLWtleXM+PHJlZi10eXBlIG5hbWU9IkpvdXJuYWwg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A97692">
          <w:instrText xml:space="preserve"> ADDIN EN.CITE.DATA </w:instrText>
        </w:r>
        <w:r w:rsidR="00A97692">
          <w:fldChar w:fldCharType="end"/>
        </w:r>
        <w:r w:rsidR="00A97692">
          <w:fldChar w:fldCharType="separate"/>
        </w:r>
        <w:r w:rsidR="00A97692" w:rsidRPr="00A46DE7">
          <w:rPr>
            <w:noProof/>
            <w:vertAlign w:val="superscript"/>
          </w:rPr>
          <w:t>44-48</w:t>
        </w:r>
        <w:r w:rsidR="00A97692">
          <w:fldChar w:fldCharType="end"/>
        </w:r>
      </w:hyperlink>
      <w:r>
        <w:t xml:space="preserve"> These studies have reported clinical and radiological improvements after treatment with convalescent plasma. However, these small uncontrolled studies have significant flaws and the </w:t>
      </w:r>
      <w:r w:rsidR="0036293D">
        <w:t xml:space="preserve">reported </w:t>
      </w:r>
      <w:r>
        <w:t>effec</w:t>
      </w:r>
      <w:r w:rsidR="0036293D">
        <w:t>ts are unreliable</w:t>
      </w:r>
      <w:r>
        <w:t>.</w:t>
      </w:r>
      <w:r w:rsidR="000214A6">
        <w:t xml:space="preserve"> Convalescent plasma is currently being tested in the REMAP-CAP trial among patients on intensive care units.</w:t>
      </w:r>
    </w:p>
    <w:p w14:paraId="67CF957E" w14:textId="77777777" w:rsidR="00A47FCE" w:rsidRPr="00735DBF" w:rsidRDefault="00A47FCE" w:rsidP="00C67F70"/>
    <w:p w14:paraId="21A6EBD4" w14:textId="0F1FEAFD" w:rsidR="00B53D60" w:rsidRPr="005A7168" w:rsidRDefault="00B03281" w:rsidP="00B53D60">
      <w:pPr>
        <w:spacing w:before="100" w:beforeAutospacing="1" w:after="100" w:afterAutospacing="1"/>
        <w:rPr>
          <w:rFonts w:eastAsia="Times New Roman"/>
        </w:rPr>
      </w:pPr>
      <w:ins w:id="1025" w:author="Richard Haynes" w:date="2020-10-26T13:05:00Z">
        <w:r>
          <w:rPr>
            <w:b/>
          </w:rPr>
          <w:t xml:space="preserve">[UK only] </w:t>
        </w:r>
      </w:ins>
      <w:r w:rsidR="00A47FCE" w:rsidRPr="005A7168">
        <w:rPr>
          <w:b/>
        </w:rPr>
        <w:t>Synthetic neutralising antibodies</w:t>
      </w:r>
      <w:del w:id="1026" w:author="Richard Haynes" w:date="2020-10-26T13:05:00Z">
        <w:r w:rsidR="00A47FCE" w:rsidRPr="005A7168">
          <w:rPr>
            <w:b/>
          </w:rPr>
          <w:delText>:</w:delText>
        </w:r>
      </w:del>
      <w:ins w:id="1027" w:author="Richard Haynes" w:date="2020-10-26T13:05:00Z">
        <w:r w:rsidR="00392BF8">
          <w:rPr>
            <w:b/>
          </w:rPr>
          <w:t xml:space="preserve"> (REGN-COV2)</w:t>
        </w:r>
        <w:r w:rsidR="00A47FCE" w:rsidRPr="005A7168">
          <w:rPr>
            <w:b/>
          </w:rPr>
          <w:t>:</w:t>
        </w:r>
      </w:ins>
      <w:r w:rsidR="00A47FCE" w:rsidRPr="005A7168">
        <w:t xml:space="preserve"> </w:t>
      </w:r>
      <w:r w:rsidR="00DB255D" w:rsidRPr="005A7168">
        <w:t xml:space="preserve">Synthetic monoclonal antibodies </w:t>
      </w:r>
      <w:r w:rsidR="005A7168">
        <w:t xml:space="preserve">(mAbs) </w:t>
      </w:r>
      <w:r w:rsidR="00DB255D" w:rsidRPr="005A7168">
        <w:t xml:space="preserve">have been demonstrated to be </w:t>
      </w:r>
      <w:r w:rsidR="00B53D60" w:rsidRPr="005A7168">
        <w:rPr>
          <w:rFonts w:eastAsia="Times New Roman"/>
        </w:rPr>
        <w:t xml:space="preserve">safe and effective in viral disease </w:t>
      </w:r>
      <w:r w:rsidR="005A7168" w:rsidRPr="005A7168">
        <w:rPr>
          <w:rFonts w:eastAsia="Times New Roman"/>
        </w:rPr>
        <w:t>when used as</w:t>
      </w:r>
      <w:r w:rsidR="00B53D60" w:rsidRPr="005A7168">
        <w:rPr>
          <w:rFonts w:eastAsia="Times New Roman"/>
        </w:rPr>
        <w:t xml:space="preserve"> prophylaxis</w:t>
      </w:r>
      <w:r w:rsidR="005A7168" w:rsidRPr="005A7168">
        <w:rPr>
          <w:rFonts w:eastAsia="Times New Roman"/>
        </w:rPr>
        <w:t xml:space="preserve"> (</w:t>
      </w:r>
      <w:r w:rsidR="00B53D60" w:rsidRPr="005A7168">
        <w:rPr>
          <w:rFonts w:eastAsia="Times New Roman"/>
        </w:rPr>
        <w:t>respiratory syncytial virus and rabies</w:t>
      </w:r>
      <w:r w:rsidR="005A7168" w:rsidRPr="005A7168">
        <w:rPr>
          <w:rFonts w:eastAsia="Times New Roman"/>
        </w:rPr>
        <w:t>)</w:t>
      </w:r>
      <w:r w:rsidR="00B53D60" w:rsidRPr="005A7168">
        <w:rPr>
          <w:rFonts w:eastAsia="Times New Roman"/>
        </w:rPr>
        <w:t xml:space="preserve"> and treatment </w:t>
      </w:r>
      <w:r w:rsidR="005A7168" w:rsidRPr="005A7168">
        <w:rPr>
          <w:rFonts w:eastAsia="Times New Roman"/>
        </w:rPr>
        <w:t>(</w:t>
      </w:r>
      <w:r w:rsidR="00B53D60" w:rsidRPr="005A7168">
        <w:rPr>
          <w:rFonts w:eastAsia="Times New Roman"/>
        </w:rPr>
        <w:t>Ebola virus disease</w:t>
      </w:r>
      <w:r w:rsidR="005A7168" w:rsidRPr="005A7168">
        <w:rPr>
          <w:rFonts w:eastAsia="Times New Roman"/>
        </w:rPr>
        <w:t>)</w:t>
      </w:r>
      <w:r w:rsidR="00A47FCE" w:rsidRPr="005A7168">
        <w:t>.</w:t>
      </w:r>
      <w:r w:rsidR="005A7168" w:rsidRPr="005A7168">
        <w:fldChar w:fldCharType="begin">
          <w:fldData xml:space="preserve">PEVuZE5vdGU+PENpdGU+PEF1dGhvcj5MYXVzdHNlbjwvQXV0aG9yPjxZZWFyPjIwMTk8L1llYXI+
PFJlY051bT4yNjY8L1JlY051bT48RGlzcGxheVRleHQ+PHN0eWxlIGZhY2U9InN1cGVyc2NyaXB0
Ij40OSw1MDwvc3R5bGU+PC9EaXNwbGF5VGV4dD48cmVjb3JkPjxyZWMtbnVtYmVyPjI2NjwvcmVj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bT40MjcyPC9SZWNOdW0+PHJlY29yZD48cmVjLW51bWJlcj40MjcyPC9yZWMtbnVtYmVyPjxmb3Jl
aWduLWtleXM+PGtleSBhcHA9IkVOIiBkYi1pZD0iZXhkYTVkcjBieDV6dG1leDU1ZzV6YXp1cDU5
ZXNheGFyMnI1IiB0aW1lc3RhbXA9IjE1OTc1NzcwNjEiPjQyNzI8L2tleT48L2ZvcmVpZ24ta2V5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IEpvdXJuYWwgb2YgTWVkaWNpbmU8L2Z1bGwtdGl0bGU+PGFiYnItMT5OZXcgRW5nbCBKIE1lZDwv
YWJici0xPjwvcGVyaW9kaWNhbD48cGFnZXM+MjI5My0yMzAzPC9wYWdlcz48dm9sdW1lPjM4MTwv
dm9sdW1lPjxudW1iZXI+MjQ8L251bWJlcj48ZGF0ZXM+PHllYXI+MjAxOTwveWVhcj48L2RhdGVz
PjxhY2Nlc3Npb24tbnVtPjMxNzc0OTUwPC9hY2Nlc3Npb24tbnVtPjx1cmxzPjxyZWxhdGVkLXVy
bHM+PHVybD5odHRwczovL3d3dy5uZWptLm9yZy9kb2kvZnVsbC8xMC4xMDU2L05FSk1vYTE5MTA5
OTM8L3VybD48L3JlbGF0ZWQtdXJscz48L3VybHM+PGVsZWN0cm9uaWMtcmVzb3VyY2UtbnVtPjEw
LjEwNTYvTkVKTW9hMTkxMDk5MzwvZWxlY3Ryb25pYy1yZXNvdXJjZS1udW0+PC9yZWNvcmQ+PC9D
aXRlPjwvRW5kTm90ZT5=
</w:fldData>
        </w:fldChar>
      </w:r>
      <w:r w:rsidR="005A7168" w:rsidRPr="005A7168">
        <w:instrText xml:space="preserve"> ADDIN EN.CITE </w:instrText>
      </w:r>
      <w:r w:rsidR="005A7168" w:rsidRPr="005A7168">
        <w:fldChar w:fldCharType="begin">
          <w:fldData xml:space="preserve">PEVuZE5vdGU+PENpdGU+PEF1dGhvcj5MYXVzdHNlbjwvQXV0aG9yPjxZZWFyPjIwMTk8L1llYXI+
PFJlY051bT4yNjY8L1JlY051bT48RGlzcGxheVRleHQ+PHN0eWxlIGZhY2U9InN1cGVyc2NyaXB0
Ij40OSw1MDwvc3R5bGU+PC9EaXNwbGF5VGV4dD48cmVjb3JkPjxyZWMtbnVtYmVyPjI2NjwvcmVj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bT40MjcyPC9SZWNOdW0+PHJlY29yZD48cmVjLW51bWJlcj40MjcyPC9yZWMtbnVtYmVyPjxmb3Jl
aWduLWtleXM+PGtleSBhcHA9IkVOIiBkYi1pZD0iZXhkYTVkcjBieDV6dG1leDU1ZzV6YXp1cDU5
ZXNheGFyMnI1IiB0aW1lc3RhbXA9IjE1OTc1NzcwNjEiPjQyNzI8L2tleT48L2ZvcmVpZ24ta2V5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IEpvdXJuYWwgb2YgTWVkaWNpbmU8L2Z1bGwtdGl0bGU+PGFiYnItMT5OZXcgRW5nbCBKIE1lZDwv
YWJici0xPjwvcGVyaW9kaWNhbD48cGFnZXM+MjI5My0yMzAzPC9wYWdlcz48dm9sdW1lPjM4MTwv
dm9sdW1lPjxudW1iZXI+MjQ8L251bWJlcj48ZGF0ZXM+PHllYXI+MjAxOTwveWVhcj48L2RhdGVz
PjxhY2Nlc3Npb24tbnVtPjMxNzc0OTUwPC9hY2Nlc3Npb24tbnVtPjx1cmxzPjxyZWxhdGVkLXVy
bHM+PHVybD5odHRwczovL3d3dy5uZWptLm9yZy9kb2kvZnVsbC8xMC4xMDU2L05FSk1vYTE5MTA5
OTM8L3VybD48L3JlbGF0ZWQtdXJscz48L3VybHM+PGVsZWN0cm9uaWMtcmVzb3VyY2UtbnVtPjEw
LjEwNTYvTkVKTW9hMTkxMDk5MzwvZWxlY3Ryb25pYy1yZXNvdXJjZS1udW0+PC9yZWNvcmQ+PC9D
aXRlPjwvRW5kTm90ZT5=
</w:fldData>
        </w:fldChar>
      </w:r>
      <w:r w:rsidR="005A7168" w:rsidRPr="005A7168">
        <w:instrText xml:space="preserve"> ADDIN EN.CITE.DATA </w:instrText>
      </w:r>
      <w:r w:rsidR="005A7168" w:rsidRPr="005A7168">
        <w:fldChar w:fldCharType="end"/>
      </w:r>
      <w:r w:rsidR="005A7168" w:rsidRPr="005A7168">
        <w:fldChar w:fldCharType="separate"/>
      </w:r>
      <w:hyperlink w:anchor="_ENREF_49" w:tooltip="Laustsen, 2019 #266" w:history="1">
        <w:r w:rsidR="00A97692" w:rsidRPr="005A7168">
          <w:rPr>
            <w:noProof/>
            <w:vertAlign w:val="superscript"/>
          </w:rPr>
          <w:t>49</w:t>
        </w:r>
      </w:hyperlink>
      <w:r w:rsidR="005A7168" w:rsidRPr="005A7168">
        <w:rPr>
          <w:noProof/>
          <w:vertAlign w:val="superscript"/>
        </w:rPr>
        <w:t>,</w:t>
      </w:r>
      <w:hyperlink w:anchor="_ENREF_50" w:tooltip="Mulangu, 2019 #4272" w:history="1">
        <w:r w:rsidR="00A97692" w:rsidRPr="005A7168">
          <w:rPr>
            <w:noProof/>
            <w:vertAlign w:val="superscript"/>
          </w:rPr>
          <w:t>50</w:t>
        </w:r>
      </w:hyperlink>
      <w:r w:rsidR="005A7168" w:rsidRPr="005A7168">
        <w:fldChar w:fldCharType="end"/>
      </w:r>
      <w:r w:rsidR="00DB255D" w:rsidRPr="005A7168">
        <w:t xml:space="preserve"> </w:t>
      </w:r>
      <w:r w:rsidR="00B53D60" w:rsidRPr="005A7168">
        <w:rPr>
          <w:rFonts w:eastAsia="Times New Roman"/>
        </w:rPr>
        <w:t xml:space="preserve">Anti-SARS-CoV-2 </w:t>
      </w:r>
      <w:r w:rsidR="005A7168">
        <w:rPr>
          <w:rFonts w:eastAsia="Times New Roman"/>
        </w:rPr>
        <w:t>mAbs</w:t>
      </w:r>
      <w:r w:rsidR="00B53D60" w:rsidRPr="005A7168">
        <w:rPr>
          <w:rFonts w:eastAsia="Times New Roman"/>
        </w:rPr>
        <w:t xml:space="preserve"> are designed to bind to and neutralise the virus. In addition, </w:t>
      </w:r>
      <w:r w:rsidR="005A7168">
        <w:rPr>
          <w:rFonts w:eastAsia="Times New Roman"/>
        </w:rPr>
        <w:t xml:space="preserve">mAbs </w:t>
      </w:r>
      <w:r w:rsidR="00B53D60" w:rsidRPr="005A7168">
        <w:rPr>
          <w:rFonts w:eastAsia="Times New Roman"/>
        </w:rPr>
        <w:t>may have additional effector functions (antibody depende</w:t>
      </w:r>
      <w:r w:rsidR="005A7168" w:rsidRPr="005A7168">
        <w:rPr>
          <w:rFonts w:eastAsia="Times New Roman"/>
        </w:rPr>
        <w:t>nt</w:t>
      </w:r>
      <w:r w:rsidR="00B53D60" w:rsidRPr="005A7168">
        <w:rPr>
          <w:rFonts w:eastAsia="Times New Roman"/>
        </w:rPr>
        <w:t xml:space="preserve"> phagocytosis and cytotoxicity) through binding to SARS-</w:t>
      </w:r>
      <w:del w:id="1028" w:author="Richard Haynes" w:date="2020-10-26T13:05:00Z">
        <w:r w:rsidR="00B53D60" w:rsidRPr="005A7168">
          <w:rPr>
            <w:rFonts w:eastAsia="Times New Roman"/>
          </w:rPr>
          <w:delText>COV</w:delText>
        </w:r>
      </w:del>
      <w:ins w:id="1029" w:author="Richard Haynes" w:date="2020-10-26T13:05:00Z">
        <w:r w:rsidR="00C33BC1" w:rsidRPr="005A7168">
          <w:rPr>
            <w:rFonts w:eastAsia="Times New Roman"/>
          </w:rPr>
          <w:t>C</w:t>
        </w:r>
        <w:r w:rsidR="00C33BC1">
          <w:rPr>
            <w:rFonts w:eastAsia="Times New Roman"/>
          </w:rPr>
          <w:t>o</w:t>
        </w:r>
        <w:r w:rsidR="00C33BC1" w:rsidRPr="005A7168">
          <w:rPr>
            <w:rFonts w:eastAsia="Times New Roman"/>
          </w:rPr>
          <w:t>V</w:t>
        </w:r>
      </w:ins>
      <w:r w:rsidR="00B53D60" w:rsidRPr="005A7168">
        <w:rPr>
          <w:rFonts w:eastAsia="Times New Roman"/>
        </w:rPr>
        <w:t xml:space="preserve">-2 spike protein expressed on the surface of cells. Anti-SARS-CoV-2 spike protein neutralizing </w:t>
      </w:r>
      <w:r w:rsidR="005A7168">
        <w:rPr>
          <w:rFonts w:eastAsia="Times New Roman"/>
        </w:rPr>
        <w:t>mAbs</w:t>
      </w:r>
      <w:r w:rsidR="00B53D60" w:rsidRPr="005A7168">
        <w:rPr>
          <w:rFonts w:eastAsia="Times New Roman"/>
        </w:rPr>
        <w:t xml:space="preserve"> have demonstrated in vivo efficacy in both therapeutic and prophylactic settings in mouse, and non-human primates models, with decrease</w:t>
      </w:r>
      <w:r w:rsidR="005A7168" w:rsidRPr="005A7168">
        <w:rPr>
          <w:rFonts w:eastAsia="Times New Roman"/>
        </w:rPr>
        <w:t>s</w:t>
      </w:r>
      <w:r w:rsidR="00B53D60" w:rsidRPr="005A7168">
        <w:rPr>
          <w:rFonts w:eastAsia="Times New Roman"/>
        </w:rPr>
        <w:t xml:space="preserve"> in viral load and lung pathology.</w:t>
      </w:r>
      <w:hyperlink w:anchor="_ENREF_51" w:tooltip="Cao, 2020 #261" w:history="1">
        <w:r w:rsidR="00A97692" w:rsidRPr="005A7168">
          <w:rPr>
            <w:rFonts w:eastAsia="Times New Roman"/>
          </w:rPr>
          <w:fldChar w:fldCharType="begin">
            <w:fldData xml:space="preserve">PEVuZE5vdGU+PENpdGU+PEF1dGhvcj5DYW88L0F1dGhvcj48WWVhcj4yMDIwPC9ZZWFyPjxSZWNO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</w:fldData>
          </w:fldChar>
        </w:r>
        <w:r w:rsidR="00A97692" w:rsidRPr="005A7168">
          <w:rPr>
            <w:rFonts w:eastAsia="Times New Roman"/>
          </w:rPr>
          <w:instrText xml:space="preserve"> ADDIN EN.CITE </w:instrText>
        </w:r>
        <w:r w:rsidR="00A97692" w:rsidRPr="005A7168">
          <w:rPr>
            <w:rFonts w:eastAsia="Times New Roman"/>
          </w:rPr>
          <w:fldChar w:fldCharType="begin">
            <w:fldData xml:space="preserve">PEVuZE5vdGU+PENpdGU+PEF1dGhvcj5DYW88L0F1dGhvcj48WWVhcj4yMDIwPC9ZZWFyPjxSZWNO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</w:fldData>
          </w:fldChar>
        </w:r>
        <w:r w:rsidR="00A97692" w:rsidRPr="005A7168">
          <w:rPr>
            <w:rFonts w:eastAsia="Times New Roman"/>
          </w:rPr>
          <w:instrText xml:space="preserve"> ADDIN EN.CITE.DATA </w:instrText>
        </w:r>
        <w:r w:rsidR="00A97692" w:rsidRPr="005A7168">
          <w:rPr>
            <w:rFonts w:eastAsia="Times New Roman"/>
          </w:rPr>
        </w:r>
        <w:r w:rsidR="00A97692" w:rsidRPr="005A7168">
          <w:rPr>
            <w:rFonts w:eastAsia="Times New Roman"/>
          </w:rPr>
          <w:fldChar w:fldCharType="end"/>
        </w:r>
        <w:r w:rsidR="00A97692" w:rsidRPr="005A7168">
          <w:rPr>
            <w:rFonts w:eastAsia="Times New Roman"/>
          </w:rPr>
        </w:r>
        <w:r w:rsidR="00A97692" w:rsidRPr="005A7168">
          <w:rPr>
            <w:rFonts w:eastAsia="Times New Roman"/>
          </w:rPr>
          <w:fldChar w:fldCharType="separate"/>
        </w:r>
        <w:r w:rsidR="00A97692" w:rsidRPr="005A7168">
          <w:rPr>
            <w:rFonts w:eastAsia="Times New Roman"/>
            <w:noProof/>
            <w:vertAlign w:val="superscript"/>
          </w:rPr>
          <w:t>51-53</w:t>
        </w:r>
        <w:r w:rsidR="00A97692" w:rsidRPr="005A7168">
          <w:rPr>
            <w:rFonts w:eastAsia="Times New Roman"/>
          </w:rPr>
          <w:fldChar w:fldCharType="end"/>
        </w:r>
      </w:hyperlink>
    </w:p>
    <w:p w14:paraId="1BB1D8D8" w14:textId="77777777" w:rsidR="00B53D60" w:rsidRPr="005A7168" w:rsidRDefault="00B53D60" w:rsidP="00B53D60">
      <w:pPr>
        <w:spacing w:before="100" w:beforeAutospacing="1" w:after="100" w:afterAutospacing="1"/>
        <w:rPr>
          <w:rFonts w:eastAsia="Times New Roman"/>
        </w:rPr>
      </w:pPr>
    </w:p>
    <w:p w14:paraId="10D88C1F" w14:textId="2DC2189B" w:rsidR="00A47FCE" w:rsidRPr="005A7168" w:rsidRDefault="00DB255D" w:rsidP="00B53D60">
      <w:pPr>
        <w:spacing w:before="100" w:beforeAutospacing="1" w:after="100" w:afterAutospacing="1"/>
        <w:rPr>
          <w:rFonts w:eastAsia="Times New Roman"/>
        </w:rPr>
      </w:pPr>
      <w:r w:rsidRPr="005A7168">
        <w:t xml:space="preserve">Regeneron </w:t>
      </w:r>
      <w:r w:rsidR="005A7168" w:rsidRPr="005A7168">
        <w:t>has</w:t>
      </w:r>
      <w:r w:rsidRPr="005A7168">
        <w:t xml:space="preserve"> develop</w:t>
      </w:r>
      <w:r w:rsidR="005A7168" w:rsidRPr="005A7168">
        <w:t>ed</w:t>
      </w:r>
      <w:r w:rsidRPr="005A7168">
        <w:t xml:space="preserve"> 2 non-competing, high-affinity human IgG1 anti-SARS-CoV-2 </w:t>
      </w:r>
      <w:r w:rsidR="005A7168">
        <w:t>mAbs</w:t>
      </w:r>
      <w:r w:rsidRPr="005A7168">
        <w:t>, REGN10933 and REGN10987 that bind specifically to the receptor binding domain of the spike glycoprotein of SARS-CoV-2, blocking viral entry into host cells.</w:t>
      </w:r>
      <w:r w:rsidR="005A7168" w:rsidRPr="005A7168">
        <w:fldChar w:fldCharType="begin">
          <w:fldData xml:space="preserve">PEVuZE5vdGU+PENpdGU+PEF1dGhvcj5IYW5zZW48L0F1dGhvcj48WWVhcj4yMDIwPC9ZZWFyPjxS
ZWNOdW0+MjY1PC9SZWNOdW0+PERpc3BsYXlUZXh0PjxzdHlsZSBmYWNlPSJzdXBlcnNjcmlwdCI+
NTQsNTU8L3N0eWxlPjwvRGlzcGxheVRleHQ+PHJlY29yZD48cmVjLW51bWJlcj4yNjU8L3JlYy1u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bWFjZXV0aWNhbHMgSW5jLjwvQXV0aG9yPjxZZWFyPjIwMjA8L1llYXI+PFJlY051bT40MjczPC9S
ZWNOdW0+PHJlY29yZD48cmVjLW51bWJlcj40MjczPC9yZWMtbnVtYmVyPjxmb3JlaWduLWtleXM+
PGtleSBhcHA9IkVOIiBkYi1pZD0iZXhkYTVkcjBieDV6dG1leDU1ZzV6YXp1cDU5ZXNheGFyMnI1
IiB0aW1lc3RhbXA9IjE1OTc1Nzc0OTAiPjQyNzM8L2tleT48L2ZvcmVpZ24ta2V5cz48cmVmLXR5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5A7168" w:rsidRPr="005A7168">
        <w:instrText xml:space="preserve"> ADDIN EN.CITE </w:instrText>
      </w:r>
      <w:r w:rsidR="005A7168" w:rsidRPr="005A7168">
        <w:fldChar w:fldCharType="begin">
          <w:fldData xml:space="preserve">PEVuZE5vdGU+PENpdGU+PEF1dGhvcj5IYW5zZW48L0F1dGhvcj48WWVhcj4yMDIwPC9ZZWFyPjxS
ZWNOdW0+MjY1PC9SZWNOdW0+PERpc3BsYXlUZXh0PjxzdHlsZSBmYWNlPSJzdXBlcnNjcmlwdCI+
NTQsNTU8L3N0eWxlPjwvRGlzcGxheVRleHQ+PHJlY29yZD48cmVjLW51bWJlcj4yNjU8L3JlYy1u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bWFjZXV0aWNhbHMgSW5jLjwvQXV0aG9yPjxZZWFyPjIwMjA8L1llYXI+PFJlY051bT40MjczPC9S
ZWNOdW0+PHJlY29yZD48cmVjLW51bWJlcj40MjczPC9yZWMtbnVtYmVyPjxmb3JlaWduLWtleXM+
PGtleSBhcHA9IkVOIiBkYi1pZD0iZXhkYTVkcjBieDV6dG1leDU1ZzV6YXp1cDU5ZXNheGFyMnI1
IiB0aW1lc3RhbXA9IjE1OTc1Nzc0OTAiPjQyNzM8L2tleT48L2ZvcmVpZ24ta2V5cz48cmVmLXR5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5A7168" w:rsidRPr="005A7168">
        <w:instrText xml:space="preserve"> ADDIN EN.CITE.DATA </w:instrText>
      </w:r>
      <w:r w:rsidR="005A7168" w:rsidRPr="005A7168">
        <w:fldChar w:fldCharType="end"/>
      </w:r>
      <w:r w:rsidR="005A7168" w:rsidRPr="005A7168">
        <w:fldChar w:fldCharType="separate"/>
      </w:r>
      <w:hyperlink w:anchor="_ENREF_54" w:tooltip="Hansen, 2020 #265" w:history="1">
        <w:r w:rsidR="00A97692" w:rsidRPr="005A7168">
          <w:rPr>
            <w:noProof/>
            <w:vertAlign w:val="superscript"/>
          </w:rPr>
          <w:t>54</w:t>
        </w:r>
      </w:hyperlink>
      <w:r w:rsidR="005A7168" w:rsidRPr="005A7168">
        <w:rPr>
          <w:noProof/>
          <w:vertAlign w:val="superscript"/>
        </w:rPr>
        <w:t>,</w:t>
      </w:r>
      <w:hyperlink w:anchor="_ENREF_55" w:tooltip="Regeneron Pharmaceuticals Inc., 2020 #4273" w:history="1">
        <w:r w:rsidR="00A97692" w:rsidRPr="005A7168">
          <w:rPr>
            <w:noProof/>
            <w:vertAlign w:val="superscript"/>
          </w:rPr>
          <w:t>55</w:t>
        </w:r>
      </w:hyperlink>
      <w:r w:rsidR="005A7168" w:rsidRPr="005A7168">
        <w:fldChar w:fldCharType="end"/>
      </w:r>
      <w:r w:rsidRPr="005A7168">
        <w:t xml:space="preserve"> REGN10933 and REGN10987 are both potent neutralizing antibodies that block the interaction between the spike protein and its canonical receptor angiotensin-converting enzyme 2. REGN10933 and REGN10987 are intended to be utilized as a combination treatment</w:t>
      </w:r>
      <w:ins w:id="1030" w:author="Richard Haynes" w:date="2020-10-26T13:05:00Z">
        <w:r w:rsidR="00392BF8">
          <w:t>,</w:t>
        </w:r>
        <w:r w:rsidRPr="005A7168">
          <w:t xml:space="preserve"> </w:t>
        </w:r>
        <w:r w:rsidR="00392BF8">
          <w:t>known as REGN-COV2,</w:t>
        </w:r>
      </w:ins>
      <w:r w:rsidR="00392BF8">
        <w:t xml:space="preserve"> </w:t>
      </w:r>
      <w:r w:rsidRPr="005A7168">
        <w:t>and should not be used individually as monotherapy. A combination of antibodies that bind to non-overlapping epitopes may minimize the likelihood of loss of antiviral activity due to naturally circulating viral variants or development of escape mutants under drug pressure.</w:t>
      </w:r>
      <w:r w:rsidR="005A7168" w:rsidRPr="005A7168">
        <w:rPr>
          <w:rFonts w:eastAsia="Times New Roman"/>
        </w:rPr>
        <w:t xml:space="preserve"> </w:t>
      </w:r>
      <w:r w:rsidR="005A7168" w:rsidRPr="00061196">
        <w:rPr>
          <w:rFonts w:eastAsia="Times New Roman"/>
        </w:rPr>
        <w:t>In animal studies (rhesus macaques and hamsters) the antibody cocktail (REGN109</w:t>
      </w:r>
      <w:r w:rsidR="00ED67CA">
        <w:rPr>
          <w:rFonts w:eastAsia="Times New Roman"/>
        </w:rPr>
        <w:t>33</w:t>
      </w:r>
      <w:r w:rsidR="005A7168" w:rsidRPr="00061196">
        <w:rPr>
          <w:rFonts w:eastAsia="Times New Roman"/>
        </w:rPr>
        <w:t>+REGN109</w:t>
      </w:r>
      <w:r w:rsidR="00ED67CA">
        <w:rPr>
          <w:rFonts w:eastAsia="Times New Roman"/>
        </w:rPr>
        <w:t>87</w:t>
      </w:r>
      <w:r w:rsidR="005A7168" w:rsidRPr="00061196">
        <w:rPr>
          <w:rFonts w:eastAsia="Times New Roman"/>
        </w:rPr>
        <w:t>) reduced virus load  in lower and upper airway and decreased virus induced pathological sequelae when administered prophylactically or therapeutically</w:t>
      </w:r>
      <w:r w:rsidR="005A7168" w:rsidRPr="005A7168">
        <w:rPr>
          <w:rFonts w:eastAsia="Times New Roman"/>
        </w:rPr>
        <w:t>.</w:t>
      </w:r>
      <w:hyperlink w:anchor="_ENREF_56" w:tooltip="Baum, 2020 #264" w:history="1">
        <w:r w:rsidR="00A97692" w:rsidRPr="005A7168">
          <w:rPr>
            <w:rFonts w:eastAsia="Times New Roman"/>
          </w:rPr>
          <w:fldChar w:fldCharType="begin"/>
        </w:r>
        <w:r w:rsidR="00A97692" w:rsidRPr="005A7168">
          <w:rPr>
            <w:rFonts w:eastAsia="Times New Roman"/>
          </w:rPr>
          <w:instrText xml:space="preserve"> ADDIN EN.CITE &lt;EndNote&gt;&lt;Cite&gt;&lt;Author&gt;Baum&lt;/Author&gt;&lt;Year&gt;2020&lt;/Year&gt;&lt;RecNum&gt;264&lt;/RecNum&gt;&lt;DisplayText&gt;&lt;style face="superscript"&gt;56&lt;/style&gt;&lt;/DisplayText&gt;&lt;record&gt;&lt;rec-number&gt;264&lt;/rec-number&gt;&lt;foreign-keys&gt;&lt;key app="EN" db-id="2w9d5f9xq055xxedxp9pfvw85zr599rxzvvw" timestamp="1597596452"&gt;264&lt;/key&gt;&lt;/foreign-keys&gt;&lt;ref-type name="Journal Article"&gt;17&lt;/ref-type&gt;&lt;contributors&gt;&lt;authors&gt;&lt;author&gt;Baum, Alina&lt;/author&gt;&lt;author&gt;Copin, Richard&lt;/author&gt;&lt;author&gt;Ajithdoss, Dharani&lt;/author&gt;&lt;author&gt;Zhou, Anbo&lt;/author&gt;&lt;author&gt;Lanza, Kathryn&lt;/author&gt;&lt;author&gt;Negron, Nicole&lt;/author&gt;&lt;author&gt;Ni, Min&lt;/author&gt;&lt;author&gt;Wei, Yi&lt;/author&gt;&lt;author&gt;Atwal, Gurinder S.&lt;/author&gt;&lt;author&gt;Oyejide, Adelekan&lt;/author&gt;&lt;author&gt;Goez-Gazi, Yenny&lt;/author&gt;&lt;author&gt;Dutton, John&lt;/author&gt;&lt;author&gt;Clemmons, Elizabeth&lt;/author&gt;&lt;author&gt;Staples, Hilary M.&lt;/author&gt;&lt;author&gt;Bartley, Carmen&lt;/author&gt;&lt;author&gt;Klaffke, Benjamin&lt;/author&gt;&lt;author&gt;Alfson, Kendra&lt;/author&gt;&lt;author&gt;Gazi, Michal&lt;/author&gt;&lt;author&gt;Gonzales, Olga&lt;/author&gt;&lt;author&gt;Dick, Edward&lt;/author&gt;&lt;author&gt;Carrion, Ricardo&lt;/author&gt;&lt;author&gt;Pessaint, Laurent&lt;/author&gt;&lt;author&gt;Porto, Maciel&lt;/author&gt;&lt;author&gt;Cook, Anthony&lt;/author&gt;&lt;author&gt;Brown, Renita&lt;/author&gt;&lt;author&gt;Ali, Vaneesha&lt;/author&gt;&lt;author&gt;Greenhouse, Jack&lt;/author&gt;&lt;author&gt;Taylor, Tammy&lt;/author&gt;&lt;author&gt;Andersen, Hanne&lt;/author&gt;&lt;author&gt;Lewis, Mark G.&lt;/author&gt;&lt;author&gt;Stahl, Neil&lt;/author&gt;&lt;author&gt;Murphy, Andrew J.&lt;/author&gt;&lt;author&gt;Yancopoulos, George D.&lt;/author&gt;&lt;author&gt;Kyratsous, Christos A.&lt;/author&gt;&lt;/authors&gt;&lt;/contributors&gt;&lt;titles&gt;&lt;title&gt;REGN-COV2 antibody cocktail prevents and treats SARS-CoV-2 infection in rhesus macaques and hamsters&lt;/title&gt;&lt;secondary-title&gt;bioRxiv&lt;/secondary-title&gt;&lt;/titles&gt;&lt;periodical&gt;&lt;full-title&gt;bioRxiv&lt;/full-title&gt;&lt;/periodical&gt;&lt;pages&gt;2020.08.02.233320&lt;/pages&gt;&lt;dates&gt;&lt;year&gt;2020&lt;/year&gt;&lt;/dates&gt;&lt;urls&gt;&lt;related-urls&gt;&lt;url&gt;https://www.biorxiv.org/content/biorxiv/early/2020/08/03/2020.08.02.233320.full.pdf&lt;/url&gt;&lt;/related-urls&gt;&lt;/urls&gt;&lt;electronic-resource-num&gt;10.1101/2020.08.02.233320&lt;/electronic-resource-num&gt;&lt;/record&gt;&lt;/Cite&gt;&lt;/EndNote&gt;</w:instrText>
        </w:r>
        <w:r w:rsidR="00A97692" w:rsidRPr="005A7168">
          <w:rPr>
            <w:rFonts w:eastAsia="Times New Roman"/>
          </w:rPr>
          <w:fldChar w:fldCharType="separate"/>
        </w:r>
        <w:r w:rsidR="00A97692" w:rsidRPr="005A7168">
          <w:rPr>
            <w:rFonts w:eastAsia="Times New Roman"/>
            <w:noProof/>
            <w:vertAlign w:val="superscript"/>
          </w:rPr>
          <w:t>56</w:t>
        </w:r>
        <w:r w:rsidR="00A97692" w:rsidRPr="005A7168">
          <w:rPr>
            <w:rFonts w:eastAsia="Times New Roman"/>
          </w:rPr>
          <w:fldChar w:fldCharType="end"/>
        </w:r>
      </w:hyperlink>
    </w:p>
    <w:p w14:paraId="5246327D" w14:textId="77777777" w:rsidR="008228DE" w:rsidRDefault="008228DE">
      <w:pPr>
        <w:autoSpaceDE/>
        <w:autoSpaceDN/>
        <w:adjustRightInd/>
        <w:contextualSpacing w:val="0"/>
        <w:jc w:val="left"/>
        <w:rPr>
          <w:b/>
          <w:bCs w:val="0"/>
        </w:rPr>
        <w:pPrChange w:id="1031" w:author="Richard Haynes" w:date="2020-10-26T13:05:00Z">
          <w:pPr/>
        </w:pPrChange>
      </w:pPr>
    </w:p>
    <w:p w14:paraId="5E8436D5" w14:textId="6B6EEE01" w:rsidR="00B03281" w:rsidRDefault="008228DE">
      <w:pPr>
        <w:autoSpaceDE/>
        <w:autoSpaceDN/>
        <w:adjustRightInd/>
        <w:contextualSpacing w:val="0"/>
        <w:jc w:val="left"/>
        <w:rPr>
          <w:ins w:id="1032" w:author="Richard Haynes" w:date="2020-10-26T13:05:00Z"/>
          <w:b/>
          <w:bCs w:val="0"/>
        </w:rPr>
      </w:pPr>
      <w:ins w:id="1033" w:author="Richard Haynes" w:date="2020-10-26T13:05:00Z">
        <w:r>
          <w:rPr>
            <w:b/>
            <w:bCs w:val="0"/>
          </w:rPr>
          <w:t xml:space="preserve">Aspirin: </w:t>
        </w:r>
        <w:r w:rsidR="00503013">
          <w:rPr>
            <w:bCs w:val="0"/>
          </w:rPr>
          <w:t>Patients with</w:t>
        </w:r>
        <w:r w:rsidR="00C33BC1">
          <w:rPr>
            <w:bCs w:val="0"/>
          </w:rPr>
          <w:t xml:space="preserve"> COVID-19 appear to be at high </w:t>
        </w:r>
        <w:r w:rsidR="00503013">
          <w:rPr>
            <w:bCs w:val="0"/>
          </w:rPr>
          <w:t>risk of thromboembolism.</w:t>
        </w:r>
        <w:r w:rsidR="00020477">
          <w:fldChar w:fldCharType="begin"/>
        </w:r>
        <w:r w:rsidR="00020477">
          <w:instrText xml:space="preserve"> HYPERLINK \l "_ENREF_57" \o "Desborough, 2020 #2" </w:instrText>
        </w:r>
        <w:r w:rsidR="00020477">
          <w:fldChar w:fldCharType="separate"/>
        </w:r>
        <w:r w:rsidR="00A97692">
          <w:rPr>
            <w:bCs w:val="0"/>
          </w:rPr>
          <w:fldChar w:fldCharType="begin">
            <w:fldData xml:space="preserve">PEVuZE5vdGU+PENpdGU+PEF1dGhvcj5EZXNib3JvdWdoPC9BdXRob3I+PFllYXI+MjAyMDwvWWVh
cj48UmVjTnVtPjI8L1JlY051bT48RGlzcGxheVRleHQ+PHN0eWxlIGZhY2U9InN1cGVyc2NyaXB0
Ij41Nzwvc3R5bGU+PC9EaXNwbGF5VGV4dD48cmVjb3JkPjxyZWMtbnVtYmVyPjI8L3JlYy1udW1i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A97692">
          <w:rPr>
            <w:bCs w:val="0"/>
          </w:rPr>
          <w:instrText xml:space="preserve"> ADDIN EN.CITE </w:instrText>
        </w:r>
        <w:r w:rsidR="00A97692">
          <w:rPr>
            <w:bCs w:val="0"/>
          </w:rPr>
          <w:fldChar w:fldCharType="begin">
            <w:fldData xml:space="preserve">PEVuZE5vdGU+PENpdGU+PEF1dGhvcj5EZXNib3JvdWdoPC9BdXRob3I+PFllYXI+MjAyMDwvWWVh
cj48UmVjTnVtPjI8L1JlY051bT48RGlzcGxheVRleHQ+PHN0eWxlIGZhY2U9InN1cGVyc2NyaXB0
Ij41Nzwvc3R5bGU+PC9EaXNwbGF5VGV4dD48cmVjb3JkPjxyZWMtbnVtYmVyPjI8L3JlYy1udW1i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A97692">
          <w:rPr>
            <w:bCs w:val="0"/>
          </w:rPr>
          <w:instrText xml:space="preserve"> ADDIN EN.CITE.DATA </w:instrText>
        </w:r>
        <w:r w:rsidR="00A97692">
          <w:rPr>
            <w:bCs w:val="0"/>
          </w:rPr>
        </w:r>
        <w:r w:rsidR="00A97692">
          <w:rPr>
            <w:bCs w:val="0"/>
          </w:rPr>
          <w:fldChar w:fldCharType="end"/>
        </w:r>
        <w:r w:rsidR="00A97692">
          <w:rPr>
            <w:bCs w:val="0"/>
          </w:rPr>
        </w:r>
        <w:r w:rsidR="00A97692">
          <w:rPr>
            <w:bCs w:val="0"/>
          </w:rPr>
          <w:fldChar w:fldCharType="separate"/>
        </w:r>
        <w:r w:rsidR="00A97692" w:rsidRPr="00A97692">
          <w:rPr>
            <w:bCs w:val="0"/>
            <w:noProof/>
            <w:vertAlign w:val="superscript"/>
          </w:rPr>
          <w:t>57</w:t>
        </w:r>
        <w:r w:rsidR="00A97692">
          <w:rPr>
            <w:bCs w:val="0"/>
          </w:rPr>
          <w:fldChar w:fldCharType="end"/>
        </w:r>
        <w:r w:rsidR="00020477">
          <w:rPr>
            <w:bCs w:val="0"/>
          </w:rPr>
          <w:fldChar w:fldCharType="end"/>
        </w:r>
        <w:r w:rsidR="00503013">
          <w:rPr>
            <w:bCs w:val="0"/>
          </w:rPr>
          <w:t xml:space="preserve"> Classical risk factors for </w:t>
        </w:r>
        <w:r w:rsidR="00392BF8">
          <w:rPr>
            <w:bCs w:val="0"/>
          </w:rPr>
          <w:t>thromboembolism</w:t>
        </w:r>
        <w:r w:rsidR="00503013">
          <w:rPr>
            <w:bCs w:val="0"/>
          </w:rPr>
          <w:t xml:space="preserve"> are common in the COVID-19 hospitalised population, but the relatively low incidence of deep vein thrombosis compared to the incidence of pulmonary embolism (and the often peripheral location of the pulmonary emboli observed) suggests that inflammation and associated endothelial injury </w:t>
        </w:r>
        <w:r w:rsidR="00392BF8">
          <w:rPr>
            <w:bCs w:val="0"/>
          </w:rPr>
          <w:t xml:space="preserve">and platelet activation </w:t>
        </w:r>
        <w:r w:rsidR="00503013">
          <w:rPr>
            <w:bCs w:val="0"/>
          </w:rPr>
          <w:t xml:space="preserve">may be an important cause of </w:t>
        </w:r>
        <w:r w:rsidR="00392BF8">
          <w:rPr>
            <w:bCs w:val="0"/>
          </w:rPr>
          <w:t xml:space="preserve">thromboembolism </w:t>
        </w:r>
        <w:r w:rsidR="00503013">
          <w:rPr>
            <w:bCs w:val="0"/>
          </w:rPr>
          <w:t>in this patient population.</w:t>
        </w:r>
        <w:r w:rsidR="00020477">
          <w:fldChar w:fldCharType="begin"/>
        </w:r>
        <w:r w:rsidR="00020477">
          <w:instrText xml:space="preserve"> HYPERLINK \l "_ENREF_57" \o "Desborough, 2020 #2" </w:instrText>
        </w:r>
        <w:r w:rsidR="00020477">
          <w:fldChar w:fldCharType="separate"/>
        </w:r>
        <w:r w:rsidR="00A97692">
          <w:rPr>
            <w:bCs w:val="0"/>
          </w:rPr>
          <w:fldChar w:fldCharType="begin">
            <w:fldData xml:space="preserve">PEVuZE5vdGU+PENpdGU+PEF1dGhvcj5EZXNib3JvdWdoPC9BdXRob3I+PFllYXI+MjAyMDwvWWVh
cj48UmVjTnVtPjI8L1JlY051bT48RGlzcGxheVRleHQ+PHN0eWxlIGZhY2U9InN1cGVyc2NyaXB0
Ij41Nzwvc3R5bGU+PC9EaXNwbGF5VGV4dD48cmVjb3JkPjxyZWMtbnVtYmVyPjI8L3JlYy1udW1i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A97692">
          <w:rPr>
            <w:bCs w:val="0"/>
          </w:rPr>
          <w:instrText xml:space="preserve"> ADDIN EN.CITE </w:instrText>
        </w:r>
        <w:r w:rsidR="00A97692">
          <w:rPr>
            <w:bCs w:val="0"/>
          </w:rPr>
          <w:fldChar w:fldCharType="begin">
            <w:fldData xml:space="preserve">PEVuZE5vdGU+PENpdGU+PEF1dGhvcj5EZXNib3JvdWdoPC9BdXRob3I+PFllYXI+MjAyMDwvWWVh
cj48UmVjTnVtPjI8L1JlY051bT48RGlzcGxheVRleHQ+PHN0eWxlIGZhY2U9InN1cGVyc2NyaXB0
Ij41Nzwvc3R5bGU+PC9EaXNwbGF5VGV4dD48cmVjb3JkPjxyZWMtbnVtYmVyPjI8L3JlYy1udW1i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A97692">
          <w:rPr>
            <w:bCs w:val="0"/>
          </w:rPr>
          <w:instrText xml:space="preserve"> ADDIN EN.CITE.DATA </w:instrText>
        </w:r>
        <w:r w:rsidR="00A97692">
          <w:rPr>
            <w:bCs w:val="0"/>
          </w:rPr>
        </w:r>
        <w:r w:rsidR="00A97692">
          <w:rPr>
            <w:bCs w:val="0"/>
          </w:rPr>
          <w:fldChar w:fldCharType="end"/>
        </w:r>
        <w:r w:rsidR="00A97692">
          <w:rPr>
            <w:bCs w:val="0"/>
          </w:rPr>
        </w:r>
        <w:r w:rsidR="00A97692">
          <w:rPr>
            <w:bCs w:val="0"/>
          </w:rPr>
          <w:fldChar w:fldCharType="separate"/>
        </w:r>
        <w:r w:rsidR="00A97692" w:rsidRPr="00A97692">
          <w:rPr>
            <w:bCs w:val="0"/>
            <w:noProof/>
            <w:vertAlign w:val="superscript"/>
          </w:rPr>
          <w:t>57</w:t>
        </w:r>
        <w:r w:rsidR="00A97692">
          <w:rPr>
            <w:bCs w:val="0"/>
          </w:rPr>
          <w:fldChar w:fldCharType="end"/>
        </w:r>
        <w:r w:rsidR="00020477">
          <w:rPr>
            <w:bCs w:val="0"/>
          </w:rPr>
          <w:fldChar w:fldCharType="end"/>
        </w:r>
        <w:r w:rsidR="00392BF8" w:rsidRPr="00392BF8">
          <w:rPr>
            <w:bCs w:val="0"/>
            <w:vertAlign w:val="superscript"/>
          </w:rPr>
          <w:t>,</w:t>
        </w:r>
        <w:r w:rsidR="00020477">
          <w:fldChar w:fldCharType="begin"/>
        </w:r>
        <w:r w:rsidR="00020477">
          <w:instrText xml:space="preserve"> HYPERLINK \l "_ENREF_58" \o "Taus, 2020 #1" </w:instrText>
        </w:r>
        <w:r w:rsidR="00020477">
          <w:fldChar w:fldCharType="separate"/>
        </w:r>
        <w:r w:rsidR="00A97692">
          <w:rPr>
            <w:bCs w:val="0"/>
          </w:rPr>
          <w:fldChar w:fldCharType="begin">
            <w:fldData xml:space="preserve">PEVuZE5vdGU+PENpdGU+PEF1dGhvcj5UYXVzPC9BdXRob3I+PFllYXI+MjAyMDwvWWVhcj48UmVj
TnVtPjE8L1JlY051bT48RGlzcGxheVRleHQ+PHN0eWxlIGZhY2U9InN1cGVyc2NyaXB0Ij41ODwv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A97692">
          <w:rPr>
            <w:bCs w:val="0"/>
          </w:rPr>
          <w:instrText xml:space="preserve"> ADDIN EN.CITE </w:instrText>
        </w:r>
        <w:r w:rsidR="00A97692">
          <w:rPr>
            <w:bCs w:val="0"/>
          </w:rPr>
          <w:fldChar w:fldCharType="begin">
            <w:fldData xml:space="preserve">PEVuZE5vdGU+PENpdGU+PEF1dGhvcj5UYXVzPC9BdXRob3I+PFllYXI+MjAyMDwvWWVhcj48UmVj
TnVtPjE8L1JlY051bT48RGlzcGxheVRleHQ+PHN0eWxlIGZhY2U9InN1cGVyc2NyaXB0Ij41ODwv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A97692">
          <w:rPr>
            <w:bCs w:val="0"/>
          </w:rPr>
          <w:instrText xml:space="preserve"> ADDIN EN.CITE.DATA </w:instrText>
        </w:r>
        <w:r w:rsidR="00A97692">
          <w:rPr>
            <w:bCs w:val="0"/>
          </w:rPr>
        </w:r>
        <w:r w:rsidR="00A97692">
          <w:rPr>
            <w:bCs w:val="0"/>
          </w:rPr>
          <w:fldChar w:fldCharType="end"/>
        </w:r>
        <w:r w:rsidR="00A97692">
          <w:rPr>
            <w:bCs w:val="0"/>
          </w:rPr>
        </w:r>
        <w:r w:rsidR="00A97692">
          <w:rPr>
            <w:bCs w:val="0"/>
          </w:rPr>
          <w:fldChar w:fldCharType="separate"/>
        </w:r>
        <w:r w:rsidR="00A97692" w:rsidRPr="00A97692">
          <w:rPr>
            <w:bCs w:val="0"/>
            <w:noProof/>
            <w:vertAlign w:val="superscript"/>
          </w:rPr>
          <w:t>58</w:t>
        </w:r>
        <w:r w:rsidR="00A97692">
          <w:rPr>
            <w:bCs w:val="0"/>
          </w:rPr>
          <w:fldChar w:fldCharType="end"/>
        </w:r>
        <w:r w:rsidR="00020477">
          <w:rPr>
            <w:bCs w:val="0"/>
          </w:rPr>
          <w:fldChar w:fldCharType="end"/>
        </w:r>
        <w:r w:rsidR="00EF739A">
          <w:rPr>
            <w:bCs w:val="0"/>
          </w:rPr>
          <w:t xml:space="preserve"> </w:t>
        </w:r>
        <w:r w:rsidR="00392BF8">
          <w:rPr>
            <w:bCs w:val="0"/>
          </w:rPr>
          <w:t>T</w:t>
        </w:r>
        <w:r w:rsidR="00EF739A">
          <w:rPr>
            <w:bCs w:val="0"/>
          </w:rPr>
          <w:t>herefore antiplatelet therapy is a potential thromboprophylactic therapy in COVID-19. It is also being tested in the REMAP-CAP trial.</w:t>
        </w:r>
      </w:ins>
    </w:p>
    <w:p w14:paraId="2F2676C1" w14:textId="3D90B8D8" w:rsidR="00392BF8" w:rsidRDefault="00392BF8">
      <w:pPr>
        <w:autoSpaceDE/>
        <w:autoSpaceDN/>
        <w:adjustRightInd/>
        <w:contextualSpacing w:val="0"/>
        <w:jc w:val="left"/>
        <w:rPr>
          <w:ins w:id="1034" w:author="Richard Haynes" w:date="2020-10-26T13:05:00Z"/>
          <w:b/>
          <w:bCs w:val="0"/>
        </w:rPr>
      </w:pPr>
      <w:ins w:id="1035" w:author="Richard Haynes" w:date="2020-10-26T13:05:00Z">
        <w:r>
          <w:rPr>
            <w:b/>
            <w:bCs w:val="0"/>
          </w:rPr>
          <w:br w:type="page"/>
        </w:r>
      </w:ins>
    </w:p>
    <w:p w14:paraId="7410116E" w14:textId="77777777" w:rsidR="001C595A" w:rsidRPr="001C595A" w:rsidRDefault="001C595A" w:rsidP="00F123A0">
      <w:pPr>
        <w:rPr>
          <w:ins w:id="1036" w:author="Richard Haynes" w:date="2020-10-26T13:05:00Z"/>
          <w:b/>
          <w:bCs w:val="0"/>
        </w:rPr>
      </w:pPr>
    </w:p>
    <w:p w14:paraId="113884B7" w14:textId="77777777" w:rsidR="00A86BD1" w:rsidRDefault="00B4591A" w:rsidP="001B27CF">
      <w:pPr>
        <w:pStyle w:val="Heading2"/>
      </w:pPr>
      <w:bookmarkStart w:id="1037" w:name="_Toc36962158"/>
      <w:bookmarkStart w:id="1038" w:name="_Toc36962222"/>
      <w:bookmarkStart w:id="1039" w:name="_Toc37064437"/>
      <w:bookmarkStart w:id="1040" w:name="_Toc37107086"/>
      <w:bookmarkStart w:id="1041" w:name="_Toc37107324"/>
      <w:bookmarkStart w:id="1042" w:name="_Ref34817979"/>
      <w:bookmarkStart w:id="1043" w:name="_Toc37107325"/>
      <w:bookmarkStart w:id="1044" w:name="_Toc38099279"/>
      <w:bookmarkStart w:id="1045" w:name="_Toc53502099"/>
      <w:bookmarkStart w:id="1046" w:name="_Toc44674876"/>
      <w:bookmarkStart w:id="1047" w:name="_Toc246777109"/>
      <w:bookmarkStart w:id="1048" w:name="_Ref247428675"/>
      <w:bookmarkStart w:id="1049" w:name="_Ref247429975"/>
      <w:bookmarkEnd w:id="1037"/>
      <w:bookmarkEnd w:id="1038"/>
      <w:bookmarkEnd w:id="1039"/>
      <w:bookmarkEnd w:id="1040"/>
      <w:bookmarkEnd w:id="1041"/>
      <w:r>
        <w:t>A</w:t>
      </w:r>
      <w:r w:rsidR="00A86BD1">
        <w:t xml:space="preserve">ppendix </w:t>
      </w:r>
      <w:r w:rsidR="00265B14">
        <w:t>2</w:t>
      </w:r>
      <w:r w:rsidR="004D7874">
        <w:t>:</w:t>
      </w:r>
      <w:r w:rsidR="00A86BD1">
        <w:t xml:space="preserve"> Drug specific contraindications</w:t>
      </w:r>
      <w:bookmarkEnd w:id="1042"/>
      <w:r w:rsidR="00BB4FC7">
        <w:t xml:space="preserve"> and cautions</w:t>
      </w:r>
      <w:bookmarkEnd w:id="1043"/>
      <w:bookmarkEnd w:id="1044"/>
      <w:bookmarkEnd w:id="1045"/>
      <w:bookmarkEnd w:id="1046"/>
    </w:p>
    <w:p w14:paraId="40481335" w14:textId="77777777" w:rsidR="00A86BD1" w:rsidRDefault="00A86BD1" w:rsidP="00F123A0"/>
    <w:p w14:paraId="2815B0F9" w14:textId="3AD71252" w:rsidR="00A86BD1" w:rsidRPr="00C752CE" w:rsidRDefault="000214A6" w:rsidP="00F123A0">
      <w:pPr>
        <w:rPr>
          <w:b/>
          <w:shd w:val="clear" w:color="auto" w:fill="FFFFFF"/>
        </w:rPr>
      </w:pPr>
      <w:r>
        <w:rPr>
          <w:b/>
          <w:shd w:val="clear" w:color="auto" w:fill="FFFFFF"/>
        </w:rPr>
        <w:t>Corticosteroid</w:t>
      </w:r>
      <w:r w:rsidR="00513ECE">
        <w:rPr>
          <w:b/>
          <w:shd w:val="clear" w:color="auto" w:fill="FFFFFF"/>
        </w:rPr>
        <w:t xml:space="preserve"> (children only)</w:t>
      </w:r>
    </w:p>
    <w:p w14:paraId="6332F654" w14:textId="77777777" w:rsidR="00A86BD1" w:rsidRPr="00841FF7" w:rsidRDefault="00A86BD1" w:rsidP="00F86D49">
      <w:pPr>
        <w:pStyle w:val="ListParagraph"/>
        <w:numPr>
          <w:ilvl w:val="0"/>
          <w:numId w:val="20"/>
        </w:numPr>
      </w:pPr>
      <w:r w:rsidRPr="00841FF7">
        <w:t xml:space="preserve">Known contra-indication to </w:t>
      </w:r>
      <w:r w:rsidR="002073A3">
        <w:t xml:space="preserve">short-term </w:t>
      </w:r>
      <w:r w:rsidR="000214A6">
        <w:t>corticosteroid</w:t>
      </w:r>
      <w:r w:rsidRPr="00841FF7">
        <w:t>.</w:t>
      </w:r>
    </w:p>
    <w:p w14:paraId="3520E55C" w14:textId="77777777" w:rsidR="00F47C60" w:rsidRPr="00841FF7" w:rsidRDefault="00F47C60" w:rsidP="00F123A0"/>
    <w:p w14:paraId="4A0BC307" w14:textId="77777777" w:rsidR="00C752CE" w:rsidRPr="00C752CE" w:rsidRDefault="00C752CE" w:rsidP="00C752CE">
      <w:pPr>
        <w:rPr>
          <w:b/>
        </w:rPr>
      </w:pPr>
      <w:r w:rsidRPr="00C752CE">
        <w:rPr>
          <w:b/>
        </w:rPr>
        <w:t>Azithromycin</w:t>
      </w:r>
    </w:p>
    <w:p w14:paraId="4045BDC2" w14:textId="77777777" w:rsidR="002465FC" w:rsidRPr="002465FC" w:rsidRDefault="002465FC" w:rsidP="00F86D49">
      <w:pPr>
        <w:pStyle w:val="ListParagraph"/>
        <w:numPr>
          <w:ilvl w:val="0"/>
          <w:numId w:val="24"/>
        </w:numPr>
        <w:rPr>
          <w:rFonts w:eastAsia="Times New Roman"/>
        </w:rPr>
      </w:pPr>
      <w:r>
        <w:t>Known prolonged QTc interval</w:t>
      </w:r>
      <w:r w:rsidR="004A344F">
        <w:t>*</w:t>
      </w:r>
    </w:p>
    <w:p w14:paraId="4E8D89A0" w14:textId="77777777" w:rsidR="00C752CE" w:rsidRPr="00717229" w:rsidRDefault="00CA610B" w:rsidP="00F86D49">
      <w:pPr>
        <w:pStyle w:val="ListParagraph"/>
        <w:numPr>
          <w:ilvl w:val="0"/>
          <w:numId w:val="24"/>
        </w:numPr>
        <w:rPr>
          <w:rFonts w:eastAsia="Times New Roman"/>
        </w:rPr>
      </w:pPr>
      <w:r>
        <w:rPr>
          <w:shd w:val="clear" w:color="auto" w:fill="FFFFFF"/>
        </w:rPr>
        <w:t xml:space="preserve">Co-administration with </w:t>
      </w:r>
      <w:r w:rsidR="00C752CE">
        <w:t>chloroquine or hydroxychloroquine</w:t>
      </w:r>
    </w:p>
    <w:p w14:paraId="26E5AA46" w14:textId="77777777" w:rsidR="00C752CE" w:rsidRPr="00717229" w:rsidRDefault="00C752CE" w:rsidP="00F86D49">
      <w:pPr>
        <w:pStyle w:val="ListParagraph"/>
        <w:numPr>
          <w:ilvl w:val="0"/>
          <w:numId w:val="24"/>
        </w:numPr>
        <w:rPr>
          <w:rFonts w:eastAsia="Times New Roman"/>
        </w:rPr>
      </w:pPr>
      <w:r>
        <w:t>Known hypersensitivity to macrolide antibiotic</w:t>
      </w:r>
    </w:p>
    <w:p w14:paraId="53C20F87" w14:textId="77777777" w:rsidR="00C752CE" w:rsidRDefault="00C752CE" w:rsidP="00C752CE"/>
    <w:p w14:paraId="5686938C" w14:textId="77777777" w:rsidR="004C5ED5" w:rsidRDefault="004C5ED5" w:rsidP="00C752CE">
      <w:pPr>
        <w:rPr>
          <w:del w:id="1050" w:author="Richard Haynes" w:date="2020-10-26T13:05:00Z"/>
        </w:rPr>
      </w:pPr>
    </w:p>
    <w:p w14:paraId="199B8F44" w14:textId="67E6B6FE" w:rsidR="00513ECE" w:rsidRPr="00536A42" w:rsidRDefault="00513ECE" w:rsidP="00513ECE">
      <w:pPr>
        <w:rPr>
          <w:b/>
        </w:rPr>
      </w:pPr>
      <w:r w:rsidRPr="00536A42">
        <w:rPr>
          <w:b/>
        </w:rPr>
        <w:t>Intravenous Immunoglobulin (children only)</w:t>
      </w:r>
    </w:p>
    <w:p w14:paraId="7FD3E796" w14:textId="77777777" w:rsidR="00513ECE" w:rsidRPr="00536A42" w:rsidRDefault="00513ECE" w:rsidP="00513ECE">
      <w:pPr>
        <w:pStyle w:val="ListParagraph"/>
        <w:numPr>
          <w:ilvl w:val="0"/>
          <w:numId w:val="31"/>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 xml:space="preserve">Hypersensitivity to the active substance (human immunoglobulins) or to any of the excipients </w:t>
      </w:r>
    </w:p>
    <w:p w14:paraId="7F68550F" w14:textId="77777777" w:rsidR="000E0648" w:rsidRDefault="00513ECE" w:rsidP="000E0648">
      <w:pPr>
        <w:pStyle w:val="ListParagraph"/>
        <w:numPr>
          <w:ilvl w:val="0"/>
          <w:numId w:val="31"/>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Patients with selective IgA deficiency who developed antibodies to IgA, as administering an IgA-containing product can result in anaphylaxis</w:t>
      </w:r>
    </w:p>
    <w:p w14:paraId="60940C1F" w14:textId="77777777" w:rsidR="00513ECE" w:rsidRPr="00536A42" w:rsidRDefault="000E0648" w:rsidP="00513ECE">
      <w:pPr>
        <w:pStyle w:val="ListParagraph"/>
        <w:numPr>
          <w:ilvl w:val="0"/>
          <w:numId w:val="31"/>
        </w:numPr>
        <w:shd w:val="clear" w:color="auto" w:fill="FFFFFF"/>
        <w:autoSpaceDE/>
        <w:autoSpaceDN/>
        <w:adjustRightInd/>
        <w:spacing w:after="143"/>
        <w:contextualSpacing w:val="0"/>
        <w:jc w:val="left"/>
        <w:rPr>
          <w:rFonts w:eastAsia="Times New Roman"/>
          <w:bCs w:val="0"/>
        </w:rPr>
      </w:pPr>
      <w:r>
        <w:rPr>
          <w:rFonts w:eastAsia="Times New Roman"/>
          <w:bCs w:val="0"/>
        </w:rPr>
        <w:t>Hyperprolinaemia type I or II</w:t>
      </w:r>
      <w:r w:rsidR="00513ECE" w:rsidRPr="00536A42">
        <w:rPr>
          <w:rFonts w:eastAsia="Times New Roman"/>
          <w:bCs w:val="0"/>
        </w:rPr>
        <w:t>.</w:t>
      </w:r>
    </w:p>
    <w:p w14:paraId="2AA1DBDA" w14:textId="77777777" w:rsidR="00513ECE" w:rsidRDefault="00513ECE" w:rsidP="00C752CE">
      <w:r>
        <w:t>Potential complications can often be avoided by ensuring that participants:</w:t>
      </w:r>
    </w:p>
    <w:p w14:paraId="1E7C04D4" w14:textId="77777777" w:rsidR="00513ECE" w:rsidRPr="00536A42" w:rsidRDefault="00513ECE" w:rsidP="00513ECE">
      <w:pPr>
        <w:pStyle w:val="ListParagraph"/>
        <w:numPr>
          <w:ilvl w:val="0"/>
          <w:numId w:val="33"/>
        </w:numPr>
        <w:shd w:val="clear" w:color="auto" w:fill="FFFFFF"/>
        <w:autoSpaceDE/>
        <w:autoSpaceDN/>
        <w:adjustRightInd/>
        <w:contextualSpacing w:val="0"/>
        <w:jc w:val="left"/>
        <w:rPr>
          <w:rFonts w:eastAsia="Times New Roman"/>
          <w:bCs w:val="0"/>
        </w:rPr>
      </w:pPr>
      <w:r w:rsidRPr="00536A42">
        <w:rPr>
          <w:rFonts w:eastAsia="Times New Roman"/>
          <w:bCs w:val="0"/>
        </w:rPr>
        <w:t>are carefully monitored for any symptoms throughout the infusion period</w:t>
      </w:r>
      <w:r>
        <w:rPr>
          <w:rFonts w:eastAsia="Times New Roman"/>
          <w:bCs w:val="0"/>
        </w:rPr>
        <w:t>;</w:t>
      </w:r>
      <w:r w:rsidRPr="00536A42">
        <w:rPr>
          <w:rFonts w:eastAsia="Times New Roman"/>
          <w:bCs w:val="0"/>
        </w:rPr>
        <w:t xml:space="preserve"> </w:t>
      </w:r>
    </w:p>
    <w:p w14:paraId="16D1E933" w14:textId="77777777" w:rsidR="00513ECE" w:rsidRPr="00536A42" w:rsidRDefault="00513ECE" w:rsidP="00513ECE">
      <w:pPr>
        <w:pStyle w:val="ListParagraph"/>
        <w:numPr>
          <w:ilvl w:val="0"/>
          <w:numId w:val="33"/>
        </w:numPr>
        <w:shd w:val="clear" w:color="auto" w:fill="FFFFFF"/>
        <w:autoSpaceDE/>
        <w:autoSpaceDN/>
        <w:adjustRightInd/>
        <w:contextualSpacing w:val="0"/>
        <w:jc w:val="left"/>
        <w:rPr>
          <w:rFonts w:eastAsia="Times New Roman"/>
          <w:bCs w:val="0"/>
        </w:rPr>
      </w:pPr>
      <w:r>
        <w:rPr>
          <w:rFonts w:eastAsia="Times New Roman"/>
          <w:bCs w:val="0"/>
        </w:rPr>
        <w:t>h</w:t>
      </w:r>
      <w:r w:rsidRPr="00536A42">
        <w:rPr>
          <w:rFonts w:eastAsia="Times New Roman"/>
          <w:bCs w:val="0"/>
        </w:rPr>
        <w:t>ave urine output and serum creatinine levels monitored</w:t>
      </w:r>
      <w:r>
        <w:rPr>
          <w:rFonts w:eastAsia="Times New Roman"/>
          <w:bCs w:val="0"/>
        </w:rPr>
        <w:t>; and</w:t>
      </w:r>
    </w:p>
    <w:p w14:paraId="0DEBF524" w14:textId="77777777" w:rsidR="000E0648" w:rsidRDefault="00513ECE" w:rsidP="00513ECE">
      <w:pPr>
        <w:pStyle w:val="ListParagraph"/>
        <w:numPr>
          <w:ilvl w:val="0"/>
          <w:numId w:val="33"/>
        </w:numPr>
        <w:shd w:val="clear" w:color="auto" w:fill="FFFFFF"/>
        <w:autoSpaceDE/>
        <w:autoSpaceDN/>
        <w:adjustRightInd/>
        <w:contextualSpacing w:val="0"/>
        <w:jc w:val="left"/>
        <w:rPr>
          <w:rFonts w:eastAsia="Times New Roman"/>
          <w:bCs w:val="0"/>
        </w:rPr>
      </w:pPr>
      <w:r w:rsidRPr="00536A42">
        <w:rPr>
          <w:rFonts w:eastAsia="Times New Roman"/>
          <w:bCs w:val="0"/>
        </w:rPr>
        <w:t>avoid concomitant use of loop diuretics</w:t>
      </w:r>
      <w:r>
        <w:rPr>
          <w:rFonts w:eastAsia="Times New Roman"/>
          <w:bCs w:val="0"/>
        </w:rPr>
        <w:t>.</w:t>
      </w:r>
    </w:p>
    <w:p w14:paraId="30280E9E" w14:textId="4746FCD0" w:rsidR="00513ECE" w:rsidRDefault="000E0648" w:rsidP="000E0648">
      <w:pPr>
        <w:shd w:val="clear" w:color="auto" w:fill="FFFFFF"/>
        <w:autoSpaceDE/>
        <w:autoSpaceDN/>
        <w:adjustRightInd/>
        <w:contextualSpacing w:val="0"/>
        <w:jc w:val="left"/>
        <w:rPr>
          <w:rFonts w:eastAsia="Times New Roman"/>
          <w:bCs w:val="0"/>
        </w:rPr>
      </w:pPr>
      <w:r>
        <w:rPr>
          <w:rFonts w:eastAsia="Times New Roman"/>
          <w:bCs w:val="0"/>
        </w:rPr>
        <w:t xml:space="preserve">Such monitoring should occur </w:t>
      </w:r>
      <w:r w:rsidR="00C0071E">
        <w:rPr>
          <w:rFonts w:eastAsia="Times New Roman"/>
          <w:bCs w:val="0"/>
        </w:rPr>
        <w:t>regularly during the admission, at a frequency appropriate to the illness of the child.</w:t>
      </w:r>
    </w:p>
    <w:p w14:paraId="095D8052" w14:textId="5C0155C2" w:rsidR="00EF739A" w:rsidRDefault="00EF739A" w:rsidP="000E0648">
      <w:pPr>
        <w:shd w:val="clear" w:color="auto" w:fill="FFFFFF"/>
        <w:autoSpaceDE/>
        <w:autoSpaceDN/>
        <w:adjustRightInd/>
        <w:contextualSpacing w:val="0"/>
        <w:jc w:val="left"/>
        <w:rPr>
          <w:ins w:id="1051" w:author="Richard Haynes" w:date="2020-10-26T13:05:00Z"/>
          <w:rFonts w:eastAsia="Times New Roman"/>
          <w:bCs w:val="0"/>
        </w:rPr>
      </w:pPr>
    </w:p>
    <w:p w14:paraId="3A43C872" w14:textId="63C3F9EF" w:rsidR="00EF739A" w:rsidRDefault="00EF739A" w:rsidP="000E0648">
      <w:pPr>
        <w:shd w:val="clear" w:color="auto" w:fill="FFFFFF"/>
        <w:autoSpaceDE/>
        <w:autoSpaceDN/>
        <w:adjustRightInd/>
        <w:contextualSpacing w:val="0"/>
        <w:jc w:val="left"/>
        <w:rPr>
          <w:ins w:id="1052" w:author="Richard Haynes" w:date="2020-10-26T13:05:00Z"/>
          <w:rFonts w:eastAsia="Times New Roman"/>
          <w:b/>
          <w:bCs w:val="0"/>
        </w:rPr>
      </w:pPr>
      <w:ins w:id="1053" w:author="Richard Haynes" w:date="2020-10-26T13:05:00Z">
        <w:r>
          <w:rPr>
            <w:rFonts w:eastAsia="Times New Roman"/>
            <w:b/>
            <w:bCs w:val="0"/>
          </w:rPr>
          <w:t>Aspirin</w:t>
        </w:r>
      </w:ins>
    </w:p>
    <w:p w14:paraId="61D47631" w14:textId="331BF802" w:rsidR="00EF739A" w:rsidRPr="00EF739A" w:rsidRDefault="00EF739A" w:rsidP="00EF739A">
      <w:pPr>
        <w:pStyle w:val="ListParagraph"/>
        <w:numPr>
          <w:ilvl w:val="0"/>
          <w:numId w:val="47"/>
        </w:numPr>
        <w:shd w:val="clear" w:color="auto" w:fill="FFFFFF"/>
        <w:autoSpaceDE/>
        <w:autoSpaceDN/>
        <w:adjustRightInd/>
        <w:contextualSpacing w:val="0"/>
        <w:jc w:val="left"/>
        <w:rPr>
          <w:ins w:id="1054" w:author="Richard Haynes" w:date="2020-10-26T13:05:00Z"/>
          <w:rFonts w:eastAsia="Times New Roman"/>
          <w:b/>
          <w:bCs w:val="0"/>
        </w:rPr>
      </w:pPr>
      <w:ins w:id="1055" w:author="Richard Haynes" w:date="2020-10-26T13:05:00Z">
        <w:r>
          <w:rPr>
            <w:rFonts w:eastAsia="Times New Roman"/>
            <w:bCs w:val="0"/>
          </w:rPr>
          <w:t>Age &lt;18 years old</w:t>
        </w:r>
      </w:ins>
    </w:p>
    <w:p w14:paraId="705829B3" w14:textId="76A98EB4" w:rsidR="00EF739A" w:rsidRPr="00EF739A" w:rsidRDefault="00EF739A" w:rsidP="00EF739A">
      <w:pPr>
        <w:pStyle w:val="ListParagraph"/>
        <w:numPr>
          <w:ilvl w:val="0"/>
          <w:numId w:val="47"/>
        </w:numPr>
        <w:shd w:val="clear" w:color="auto" w:fill="FFFFFF"/>
        <w:autoSpaceDE/>
        <w:autoSpaceDN/>
        <w:adjustRightInd/>
        <w:contextualSpacing w:val="0"/>
        <w:jc w:val="left"/>
        <w:rPr>
          <w:ins w:id="1056" w:author="Richard Haynes" w:date="2020-10-26T13:05:00Z"/>
          <w:rFonts w:eastAsia="Times New Roman"/>
          <w:b/>
          <w:bCs w:val="0"/>
        </w:rPr>
      </w:pPr>
      <w:ins w:id="1057" w:author="Richard Haynes" w:date="2020-10-26T13:05:00Z">
        <w:r>
          <w:rPr>
            <w:rFonts w:eastAsia="Times New Roman"/>
            <w:bCs w:val="0"/>
          </w:rPr>
          <w:t>Known hypersensitivity to aspirin</w:t>
        </w:r>
      </w:ins>
    </w:p>
    <w:p w14:paraId="0FA1D984" w14:textId="4F3081CE" w:rsidR="00EF739A" w:rsidRPr="00EF739A" w:rsidRDefault="00EF739A" w:rsidP="00EF739A">
      <w:pPr>
        <w:pStyle w:val="ListParagraph"/>
        <w:numPr>
          <w:ilvl w:val="0"/>
          <w:numId w:val="47"/>
        </w:numPr>
        <w:shd w:val="clear" w:color="auto" w:fill="FFFFFF"/>
        <w:autoSpaceDE/>
        <w:autoSpaceDN/>
        <w:adjustRightInd/>
        <w:contextualSpacing w:val="0"/>
        <w:jc w:val="left"/>
        <w:rPr>
          <w:ins w:id="1058" w:author="Richard Haynes" w:date="2020-10-26T13:05:00Z"/>
          <w:rFonts w:eastAsia="Times New Roman"/>
          <w:b/>
          <w:bCs w:val="0"/>
        </w:rPr>
      </w:pPr>
      <w:ins w:id="1059" w:author="Richard Haynes" w:date="2020-10-26T13:05:00Z">
        <w:r>
          <w:rPr>
            <w:rFonts w:eastAsia="Times New Roman"/>
            <w:bCs w:val="0"/>
          </w:rPr>
          <w:t>Recent major bleeding that precludes use of aspirin in opinion of managing physician</w:t>
        </w:r>
      </w:ins>
    </w:p>
    <w:p w14:paraId="12F0A484" w14:textId="113F8899" w:rsidR="00EF739A" w:rsidRPr="00EF739A" w:rsidRDefault="00EF739A" w:rsidP="00EF739A">
      <w:pPr>
        <w:pStyle w:val="ListParagraph"/>
        <w:numPr>
          <w:ilvl w:val="0"/>
          <w:numId w:val="47"/>
        </w:numPr>
        <w:shd w:val="clear" w:color="auto" w:fill="FFFFFF"/>
        <w:autoSpaceDE/>
        <w:autoSpaceDN/>
        <w:adjustRightInd/>
        <w:contextualSpacing w:val="0"/>
        <w:jc w:val="left"/>
        <w:rPr>
          <w:ins w:id="1060" w:author="Richard Haynes" w:date="2020-10-26T13:05:00Z"/>
          <w:rFonts w:eastAsia="Times New Roman"/>
          <w:b/>
          <w:bCs w:val="0"/>
        </w:rPr>
      </w:pPr>
      <w:ins w:id="1061" w:author="Richard Haynes" w:date="2020-10-26T13:05:00Z">
        <w:r>
          <w:rPr>
            <w:rFonts w:eastAsia="Times New Roman"/>
            <w:bCs w:val="0"/>
          </w:rPr>
          <w:t>Current use of aspirin, clopidogrel or other antiplatelet therapy</w:t>
        </w:r>
      </w:ins>
    </w:p>
    <w:p w14:paraId="43136838" w14:textId="77777777" w:rsidR="00B03281" w:rsidRDefault="00B03281" w:rsidP="00CA2F0D">
      <w:pPr>
        <w:rPr>
          <w:ins w:id="1062" w:author="Richard Haynes" w:date="2020-10-26T13:05:00Z"/>
          <w:b/>
        </w:rPr>
      </w:pPr>
    </w:p>
    <w:p w14:paraId="0BC58125" w14:textId="77777777" w:rsidR="00CA2F0D" w:rsidRPr="00C752CE" w:rsidRDefault="00CA2F0D" w:rsidP="00CA2F0D">
      <w:pPr>
        <w:rPr>
          <w:b/>
        </w:rPr>
      </w:pPr>
      <w:r w:rsidRPr="00C752CE">
        <w:rPr>
          <w:b/>
        </w:rPr>
        <w:t>Tocilizumab</w:t>
      </w:r>
    </w:p>
    <w:p w14:paraId="32F80F55" w14:textId="77777777" w:rsidR="00CA2F0D" w:rsidRPr="00E975FB" w:rsidRDefault="00CA2F0D" w:rsidP="00F86D49">
      <w:pPr>
        <w:pStyle w:val="ListParagraph"/>
        <w:numPr>
          <w:ilvl w:val="0"/>
          <w:numId w:val="25"/>
        </w:numPr>
      </w:pPr>
      <w:r w:rsidRPr="00E975FB">
        <w:t xml:space="preserve">Known hypersensitivity to </w:t>
      </w:r>
      <w:r w:rsidR="00AC7482" w:rsidRPr="00E975FB">
        <w:t>t</w:t>
      </w:r>
      <w:r w:rsidRPr="00E975FB">
        <w:t>ocilizumab</w:t>
      </w:r>
      <w:r w:rsidR="009726DB" w:rsidRPr="00E975FB">
        <w:t>.</w:t>
      </w:r>
    </w:p>
    <w:p w14:paraId="7170EDC4" w14:textId="4A2E8B78" w:rsidR="00E975FB" w:rsidRPr="00E975FB" w:rsidRDefault="00E975FB" w:rsidP="00F86D49">
      <w:pPr>
        <w:numPr>
          <w:ilvl w:val="0"/>
          <w:numId w:val="25"/>
        </w:numPr>
        <w:autoSpaceDE/>
        <w:autoSpaceDN/>
        <w:adjustRightInd/>
        <w:spacing w:before="100" w:beforeAutospacing="1" w:after="100" w:afterAutospacing="1"/>
        <w:contextualSpacing w:val="0"/>
        <w:jc w:val="left"/>
        <w:rPr>
          <w:rFonts w:eastAsia="Times New Roman"/>
          <w:bCs w:val="0"/>
          <w:color w:val="auto"/>
        </w:rPr>
      </w:pPr>
      <w:r w:rsidRPr="00E975FB">
        <w:rPr>
          <w:rFonts w:eastAsia="Times New Roman"/>
          <w:bCs w:val="0"/>
          <w:color w:val="auto"/>
        </w:rPr>
        <w:t>Evidence of active TB infection</w:t>
      </w:r>
      <w:ins w:id="1063" w:author="Richard Haynes" w:date="2020-10-26T13:05:00Z">
        <w:r w:rsidR="0040122A">
          <w:rPr>
            <w:rStyle w:val="FootnoteReference"/>
            <w:rFonts w:eastAsia="Times New Roman"/>
            <w:bCs w:val="0"/>
            <w:color w:val="auto"/>
          </w:rPr>
          <w:footnoteReference w:id="9"/>
        </w:r>
      </w:ins>
      <w:r w:rsidRPr="00E975FB">
        <w:rPr>
          <w:rFonts w:eastAsia="Times New Roman"/>
          <w:bCs w:val="0"/>
          <w:color w:val="auto"/>
        </w:rPr>
        <w:t xml:space="preserve"> </w:t>
      </w:r>
    </w:p>
    <w:p w14:paraId="145E79C2" w14:textId="77777777" w:rsidR="00E975FB" w:rsidRPr="00E975FB" w:rsidRDefault="002973A1" w:rsidP="00392BF8">
      <w:pPr>
        <w:numPr>
          <w:ilvl w:val="0"/>
          <w:numId w:val="25"/>
        </w:numPr>
        <w:autoSpaceDE/>
        <w:autoSpaceDN/>
        <w:adjustRightInd/>
        <w:spacing w:before="100" w:beforeAutospacing="1"/>
        <w:contextualSpacing w:val="0"/>
        <w:jc w:val="left"/>
        <w:rPr>
          <w:rFonts w:eastAsia="Times New Roman"/>
          <w:bCs w:val="0"/>
          <w:color w:val="auto"/>
        </w:rPr>
        <w:pPrChange w:id="1067" w:author="Richard Haynes" w:date="2020-10-26T13:05:00Z">
          <w:pPr>
            <w:numPr>
              <w:numId w:val="25"/>
            </w:numPr>
            <w:autoSpaceDE/>
            <w:autoSpaceDN/>
            <w:adjustRightInd/>
            <w:spacing w:before="100" w:beforeAutospacing="1" w:after="100" w:afterAutospacing="1"/>
            <w:ind w:left="720" w:hanging="360"/>
            <w:contextualSpacing w:val="0"/>
            <w:jc w:val="left"/>
          </w:pPr>
        </w:pPrChange>
      </w:pPr>
      <w:r>
        <w:rPr>
          <w:rFonts w:eastAsia="Times New Roman"/>
          <w:bCs w:val="0"/>
          <w:color w:val="auto"/>
        </w:rPr>
        <w:t>Clear e</w:t>
      </w:r>
      <w:r w:rsidR="00E975FB" w:rsidRPr="00E975FB">
        <w:rPr>
          <w:rFonts w:eastAsia="Times New Roman"/>
          <w:bCs w:val="0"/>
          <w:color w:val="auto"/>
        </w:rPr>
        <w:t xml:space="preserve">vidence of active bacterial, fungal, viral, or other infection (besides COVID-19) </w:t>
      </w:r>
    </w:p>
    <w:p w14:paraId="0771BD34" w14:textId="466EAE2C" w:rsidR="005E4A7E" w:rsidRDefault="005E4A7E" w:rsidP="0040122A">
      <w:pPr>
        <w:ind w:left="360"/>
      </w:pPr>
      <w:r>
        <w:t>(Note: Pregnancy and breastfeeding are not exclusion criteria.)</w:t>
      </w:r>
    </w:p>
    <w:p w14:paraId="3174306F" w14:textId="77777777" w:rsidR="005E4A7E" w:rsidRDefault="005E4A7E" w:rsidP="005E4A7E">
      <w:pPr>
        <w:ind w:left="360"/>
      </w:pPr>
    </w:p>
    <w:p w14:paraId="5172E32C" w14:textId="19071AFF" w:rsidR="00F31D86" w:rsidRPr="00C97BE3" w:rsidRDefault="00F31D86" w:rsidP="00F31D86">
      <w:pPr>
        <w:rPr>
          <w:b/>
          <w:bCs w:val="0"/>
          <w:color w:val="000000" w:themeColor="text1"/>
        </w:rPr>
      </w:pPr>
      <w:r w:rsidRPr="00C97BE3">
        <w:rPr>
          <w:b/>
          <w:bCs w:val="0"/>
          <w:color w:val="000000" w:themeColor="text1"/>
        </w:rPr>
        <w:t>Convalescent plasma</w:t>
      </w:r>
    </w:p>
    <w:p w14:paraId="3F81E873" w14:textId="77777777" w:rsidR="00F31D86" w:rsidRPr="00C97BE3" w:rsidRDefault="00F31D86" w:rsidP="00F86D49">
      <w:pPr>
        <w:pStyle w:val="ListParagraph"/>
        <w:numPr>
          <w:ilvl w:val="0"/>
          <w:numId w:val="25"/>
        </w:numPr>
        <w:autoSpaceDE/>
        <w:autoSpaceDN/>
        <w:adjustRightInd/>
        <w:spacing w:after="160" w:line="259" w:lineRule="auto"/>
        <w:jc w:val="left"/>
        <w:rPr>
          <w:color w:val="000000" w:themeColor="text1"/>
        </w:rPr>
      </w:pPr>
      <w:r w:rsidRPr="00C97BE3">
        <w:rPr>
          <w:color w:val="000000" w:themeColor="text1"/>
        </w:rPr>
        <w:t>Known moderate or severe allergy to blood components*</w:t>
      </w:r>
    </w:p>
    <w:p w14:paraId="75BF58F8" w14:textId="77777777" w:rsidR="00F31D86" w:rsidRPr="00C97BE3" w:rsidRDefault="000214A6" w:rsidP="00F86D49">
      <w:pPr>
        <w:pStyle w:val="ListParagraph"/>
        <w:numPr>
          <w:ilvl w:val="0"/>
          <w:numId w:val="25"/>
        </w:numPr>
        <w:autoSpaceDE/>
        <w:autoSpaceDN/>
        <w:adjustRightInd/>
        <w:spacing w:after="160" w:line="259" w:lineRule="auto"/>
        <w:jc w:val="left"/>
        <w:rPr>
          <w:b/>
          <w:bCs w:val="0"/>
          <w:color w:val="000000" w:themeColor="text1"/>
        </w:rPr>
      </w:pPr>
      <w:r w:rsidRPr="00C97BE3">
        <w:rPr>
          <w:color w:val="000000" w:themeColor="text1"/>
        </w:rPr>
        <w:t>Not</w:t>
      </w:r>
      <w:r w:rsidR="00F31D86" w:rsidRPr="00C97BE3">
        <w:rPr>
          <w:color w:val="000000" w:themeColor="text1"/>
        </w:rPr>
        <w:t xml:space="preserve"> willing to </w:t>
      </w:r>
      <w:r w:rsidRPr="00C97BE3">
        <w:rPr>
          <w:color w:val="000000" w:themeColor="text1"/>
        </w:rPr>
        <w:t xml:space="preserve">receive </w:t>
      </w:r>
      <w:r w:rsidR="00F31D86" w:rsidRPr="00C97BE3">
        <w:rPr>
          <w:color w:val="000000" w:themeColor="text1"/>
        </w:rPr>
        <w:t>a blood product*</w:t>
      </w:r>
    </w:p>
    <w:p w14:paraId="48C51017" w14:textId="49D35478" w:rsidR="000B06CC" w:rsidRDefault="00A47FCE" w:rsidP="00C752CE">
      <w:pPr>
        <w:rPr>
          <w:b/>
        </w:rPr>
      </w:pPr>
      <w:r>
        <w:rPr>
          <w:b/>
        </w:rPr>
        <w:lastRenderedPageBreak/>
        <w:t>Synthetic neutralising antibodies</w:t>
      </w:r>
      <w:ins w:id="1068" w:author="Richard Haynes" w:date="2020-10-26T13:05:00Z">
        <w:r w:rsidR="00392BF8">
          <w:rPr>
            <w:b/>
          </w:rPr>
          <w:t xml:space="preserve"> (REGN-COV2)</w:t>
        </w:r>
      </w:ins>
    </w:p>
    <w:p w14:paraId="4B070EB5" w14:textId="77777777" w:rsidR="009E26D4" w:rsidRDefault="00676CF2" w:rsidP="00676CF2">
      <w:pPr>
        <w:pStyle w:val="ListParagraph"/>
        <w:numPr>
          <w:ilvl w:val="0"/>
          <w:numId w:val="39"/>
        </w:numPr>
      </w:pPr>
      <w:r>
        <w:t>Intravenous immunoglobulin treatment during current admission</w:t>
      </w:r>
      <w:r w:rsidR="00466C09">
        <w:t>*</w:t>
      </w:r>
    </w:p>
    <w:p w14:paraId="68CC131D" w14:textId="77777777" w:rsidR="0068060E" w:rsidRDefault="0068060E" w:rsidP="00676CF2">
      <w:pPr>
        <w:pStyle w:val="ListParagraph"/>
        <w:numPr>
          <w:ilvl w:val="0"/>
          <w:numId w:val="39"/>
        </w:numPr>
      </w:pPr>
      <w:r>
        <w:t>Age &lt;12 years old</w:t>
      </w:r>
      <w:r w:rsidR="00AE43D1">
        <w:t xml:space="preserve"> or child with weight &lt;40kg</w:t>
      </w:r>
      <w:r w:rsidR="00466C09">
        <w:t>*</w:t>
      </w:r>
    </w:p>
    <w:p w14:paraId="780625CF" w14:textId="03D73F13" w:rsidR="0068060E" w:rsidRDefault="00AE43D1" w:rsidP="0068060E">
      <w:pPr>
        <w:ind w:left="360"/>
      </w:pPr>
      <w:del w:id="1069" w:author="Richard Haynes" w:date="2020-10-26T13:05:00Z">
        <w:r>
          <w:delText xml:space="preserve"> </w:delText>
        </w:r>
      </w:del>
      <w:r w:rsidR="0068060E">
        <w:t>(Note: Pregnancy and breastfeeding are not exclusion criteria.)</w:t>
      </w:r>
    </w:p>
    <w:p w14:paraId="1EE57415" w14:textId="77777777" w:rsidR="00AE43D1" w:rsidRDefault="00AE43D1" w:rsidP="0068060E">
      <w:pPr>
        <w:ind w:left="360"/>
      </w:pPr>
    </w:p>
    <w:p w14:paraId="63A30319" w14:textId="739B6DE0" w:rsidR="00AE43D1" w:rsidRDefault="00AE43D1" w:rsidP="00AE43D1">
      <w:pPr>
        <w:ind w:left="360"/>
      </w:pPr>
      <w:r>
        <w:t>The infusion of synthetic neutralising antibodies</w:t>
      </w:r>
      <w:r w:rsidRPr="00AE43D1">
        <w:t xml:space="preserve"> should be interrupted if any of the following are observed</w:t>
      </w:r>
      <w:r>
        <w:t xml:space="preserve"> (or worsen during the infusion): sustained/</w:t>
      </w:r>
      <w:r w:rsidRPr="00AE43D1">
        <w:t>severe cough, rigors/chills, rash, pruritus, urticaria, diaphoresis, hypotension,</w:t>
      </w:r>
      <w:r>
        <w:t xml:space="preserve"> </w:t>
      </w:r>
      <w:r w:rsidRPr="00AE43D1">
        <w:t>dyspn</w:t>
      </w:r>
      <w:r>
        <w:t>o</w:t>
      </w:r>
      <w:r w:rsidRPr="00AE43D1">
        <w:t>ea, vomiting, or flushing. The reactions should be treated</w:t>
      </w:r>
      <w:r>
        <w:t xml:space="preserve"> </w:t>
      </w:r>
      <w:r w:rsidRPr="00AE43D1">
        <w:t>symptomatically, and the infusion may be restarted at 50% of the original rate once</w:t>
      </w:r>
      <w:r>
        <w:t xml:space="preserve"> </w:t>
      </w:r>
      <w:r w:rsidRPr="00AE43D1">
        <w:t>all symptoms have ceased</w:t>
      </w:r>
      <w:r w:rsidR="00ED67CA">
        <w:t xml:space="preserve"> (or returned to baseline)</w:t>
      </w:r>
      <w:r w:rsidRPr="00AE43D1">
        <w:t xml:space="preserve"> and at the discretion of the </w:t>
      </w:r>
      <w:r>
        <w:t>managing physician</w:t>
      </w:r>
      <w:r w:rsidRPr="00AE43D1">
        <w:t xml:space="preserve">. If </w:t>
      </w:r>
      <w:r>
        <w:t xml:space="preserve">the managing physician </w:t>
      </w:r>
      <w:r w:rsidRPr="00AE43D1">
        <w:t>feel</w:t>
      </w:r>
      <w:r w:rsidR="00ED67CA">
        <w:t>s</w:t>
      </w:r>
      <w:r w:rsidRPr="00AE43D1">
        <w:t xml:space="preserve"> there is medical need for treatment or discontinuation of the infusion other than</w:t>
      </w:r>
      <w:r>
        <w:t xml:space="preserve"> </w:t>
      </w:r>
      <w:r w:rsidRPr="00AE43D1">
        <w:t xml:space="preserve">described above, they should use clinical </w:t>
      </w:r>
      <w:del w:id="1070" w:author="Richard Haynes" w:date="2020-10-26T13:05:00Z">
        <w:r w:rsidRPr="00AE43D1">
          <w:delText>judgment</w:delText>
        </w:r>
      </w:del>
      <w:ins w:id="1071" w:author="Richard Haynes" w:date="2020-10-26T13:05:00Z">
        <w:r w:rsidRPr="00AE43D1">
          <w:t>judg</w:t>
        </w:r>
        <w:r w:rsidR="00C33BC1">
          <w:t>e</w:t>
        </w:r>
        <w:r w:rsidRPr="00AE43D1">
          <w:t>ment</w:t>
        </w:r>
      </w:ins>
      <w:r w:rsidRPr="00AE43D1">
        <w:t xml:space="preserve"> to provide appropriate response</w:t>
      </w:r>
      <w:r>
        <w:t xml:space="preserve"> </w:t>
      </w:r>
      <w:r w:rsidRPr="00AE43D1">
        <w:t>according to typical clinical practice</w:t>
      </w:r>
      <w:r>
        <w:t>.</w:t>
      </w:r>
    </w:p>
    <w:p w14:paraId="7FBABC21" w14:textId="77777777" w:rsidR="00FF5A1B" w:rsidRDefault="00FF5A1B" w:rsidP="00AE43D1">
      <w:pPr>
        <w:ind w:left="360"/>
      </w:pPr>
    </w:p>
    <w:p w14:paraId="39D04D54" w14:textId="77777777" w:rsidR="00FF5A1B" w:rsidRPr="00FF5A1B" w:rsidRDefault="00FF5A1B" w:rsidP="00AE43D1">
      <w:pPr>
        <w:ind w:left="360"/>
      </w:pPr>
      <w:r w:rsidRPr="00FF5A1B">
        <w:rPr>
          <w:iCs/>
        </w:rPr>
        <w:t xml:space="preserve">Pregnant women that are administered </w:t>
      </w:r>
      <w:r>
        <w:rPr>
          <w:iCs/>
        </w:rPr>
        <w:t>REGN10933 and REGN10987</w:t>
      </w:r>
      <w:r w:rsidRPr="00FF5A1B">
        <w:rPr>
          <w:iCs/>
        </w:rPr>
        <w:t xml:space="preserve"> must be advised that live vaccines should be avoided in children with </w:t>
      </w:r>
      <w:r w:rsidRPr="00FF5A1B">
        <w:rPr>
          <w:i/>
          <w:iCs/>
        </w:rPr>
        <w:t>in utero</w:t>
      </w:r>
      <w:r w:rsidRPr="00FF5A1B">
        <w:rPr>
          <w:iCs/>
        </w:rPr>
        <w:t xml:space="preserve"> exposure to biologics for at least the first 6 months of life.</w:t>
      </w:r>
    </w:p>
    <w:p w14:paraId="0733556D" w14:textId="77777777" w:rsidR="00A47FCE" w:rsidRPr="00A47FCE" w:rsidRDefault="00A47FCE" w:rsidP="00C752CE"/>
    <w:p w14:paraId="5760FC21" w14:textId="77777777" w:rsidR="00842AA6" w:rsidRDefault="00842AA6" w:rsidP="00F123A0">
      <w:r>
        <w:t>* If these conditions are recorded on the baseline case report form, patients will be ineligible for randomisation to that arm of the study.</w:t>
      </w:r>
    </w:p>
    <w:p w14:paraId="3EB56D68" w14:textId="77777777" w:rsidR="00842AA6" w:rsidRDefault="00842AA6" w:rsidP="00F123A0"/>
    <w:p w14:paraId="51330C71" w14:textId="7F525C5F"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2E7126D7" w14:textId="77777777" w:rsidR="005E4A7E" w:rsidRDefault="005E4A7E" w:rsidP="00F123A0"/>
    <w:p w14:paraId="45EBCD23" w14:textId="77777777" w:rsidR="006831C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0229990D" w14:textId="6E5A40C4" w:rsidR="003B42B3" w:rsidRDefault="003B42B3">
      <w:pPr>
        <w:autoSpaceDE/>
        <w:autoSpaceDN/>
        <w:adjustRightInd/>
        <w:contextualSpacing w:val="0"/>
        <w:jc w:val="left"/>
        <w:rPr>
          <w:ins w:id="1072" w:author="Richard Haynes" w:date="2020-10-26T13:05:00Z"/>
        </w:rPr>
      </w:pPr>
      <w:ins w:id="1073" w:author="Richard Haynes" w:date="2020-10-26T13:05:00Z">
        <w:r>
          <w:br w:type="page"/>
        </w:r>
      </w:ins>
    </w:p>
    <w:p w14:paraId="17739332" w14:textId="77777777" w:rsidR="004D7874" w:rsidRDefault="004D7874" w:rsidP="00FF5A1B">
      <w:pPr>
        <w:autoSpaceDE/>
        <w:autoSpaceDN/>
        <w:adjustRightInd/>
        <w:contextualSpacing w:val="0"/>
        <w:jc w:val="left"/>
      </w:pPr>
    </w:p>
    <w:p w14:paraId="10E13954" w14:textId="77777777" w:rsidR="00DB6908" w:rsidRPr="00735DBF" w:rsidRDefault="004B65DD" w:rsidP="001B27CF">
      <w:pPr>
        <w:pStyle w:val="Heading2"/>
      </w:pPr>
      <w:bookmarkStart w:id="1074" w:name="_Toc38099280"/>
      <w:bookmarkStart w:id="1075" w:name="_Ref50472190"/>
      <w:bookmarkStart w:id="1076" w:name="_Toc53502100"/>
      <w:bookmarkStart w:id="1077" w:name="_Ref53515449"/>
      <w:bookmarkStart w:id="1078" w:name="_Toc44674877"/>
      <w:bookmarkStart w:id="1079" w:name="_Toc37107326"/>
      <w:r w:rsidRPr="00734153">
        <w:t xml:space="preserve">Appendix </w:t>
      </w:r>
      <w:r w:rsidR="004D7874">
        <w:t>3</w:t>
      </w:r>
      <w:r w:rsidR="00DB6908">
        <w:t xml:space="preserve">: </w:t>
      </w:r>
      <w:r w:rsidR="00DB6908" w:rsidRPr="00735DBF">
        <w:t>Paediatric dosing information</w:t>
      </w:r>
      <w:bookmarkEnd w:id="1074"/>
      <w:bookmarkEnd w:id="1075"/>
      <w:bookmarkEnd w:id="1076"/>
      <w:bookmarkEnd w:id="1077"/>
      <w:bookmarkEnd w:id="1078"/>
    </w:p>
    <w:p w14:paraId="2B610870" w14:textId="77777777" w:rsidR="00E908A7" w:rsidRDefault="00E908A7" w:rsidP="00E908A7">
      <w:pPr>
        <w:rPr>
          <w:color w:val="auto"/>
          <w:lang w:val="en-US"/>
        </w:rPr>
      </w:pPr>
    </w:p>
    <w:p w14:paraId="6B0BE9E7" w14:textId="6D19A7E7" w:rsidR="00B03281" w:rsidRDefault="00654D01" w:rsidP="00E908A7">
      <w:pPr>
        <w:rPr>
          <w:ins w:id="1080" w:author="Richard Haynes" w:date="2020-10-26T13:05:00Z"/>
          <w:color w:val="auto"/>
          <w:lang w:val="en-US"/>
        </w:rPr>
      </w:pPr>
      <w:ins w:id="1081" w:author="Richard Haynes" w:date="2020-10-26T13:05:00Z">
        <w:r>
          <w:rPr>
            <w:color w:val="auto"/>
            <w:lang w:val="en-US"/>
          </w:rPr>
          <w:t>Children (aged &lt;18 years old) will be recruited in the UK only.</w:t>
        </w:r>
      </w:ins>
    </w:p>
    <w:p w14:paraId="0C4B40F5" w14:textId="77777777" w:rsidR="00193FA7" w:rsidRDefault="00193FA7" w:rsidP="00E908A7">
      <w:pPr>
        <w:rPr>
          <w:ins w:id="1082" w:author="Richard Haynes" w:date="2020-10-26T13:05:00Z"/>
          <w:color w:val="auto"/>
          <w:lang w:val="en-US"/>
        </w:rPr>
      </w:pPr>
    </w:p>
    <w:p w14:paraId="43192FA4" w14:textId="7D04CE55" w:rsidR="00B03281" w:rsidRPr="00193FA7" w:rsidRDefault="00193FA7" w:rsidP="00E908A7">
      <w:pPr>
        <w:rPr>
          <w:ins w:id="1083" w:author="Richard Haynes" w:date="2020-10-26T13:05:00Z"/>
          <w:b/>
          <w:color w:val="auto"/>
          <w:lang w:val="en-US"/>
        </w:rPr>
      </w:pPr>
      <w:ins w:id="1084" w:author="Richard Haynes" w:date="2020-10-26T13:05:00Z">
        <w:r w:rsidRPr="00193FA7">
          <w:rPr>
            <w:b/>
            <w:color w:val="auto"/>
            <w:lang w:val="en-US"/>
          </w:rPr>
          <w:t>Main Randomisation Part A</w:t>
        </w:r>
      </w:ins>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2545CE1D" w14:textId="77777777" w:rsidTr="00AE40BB">
        <w:trPr>
          <w:trHeight w:val="454"/>
        </w:trPr>
        <w:tc>
          <w:tcPr>
            <w:tcW w:w="283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8B7728" w:rsidRDefault="00E908A7" w:rsidP="00AE40BB">
            <w:pPr>
              <w:rPr>
                <w:b/>
                <w:color w:val="auto"/>
                <w:sz w:val="20"/>
                <w:szCs w:val="20"/>
              </w:rPr>
            </w:pPr>
            <w:r w:rsidRPr="008B7728">
              <w:rPr>
                <w:b/>
                <w:color w:val="auto"/>
                <w:sz w:val="20"/>
                <w:szCs w:val="20"/>
              </w:rPr>
              <w:t>Arm</w:t>
            </w:r>
          </w:p>
        </w:tc>
        <w:tc>
          <w:tcPr>
            <w:tcW w:w="1418" w:type="dxa"/>
            <w:tcBorders>
              <w:top w:val="single" w:sz="18" w:space="0" w:color="auto"/>
              <w:bottom w:val="single" w:sz="18" w:space="0" w:color="auto"/>
            </w:tcBorders>
            <w:shd w:val="clear" w:color="auto" w:fill="D9D9D9" w:themeFill="background1" w:themeFillShade="D9"/>
          </w:tcPr>
          <w:p w14:paraId="00DADED4"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D9D9D9" w:themeFill="background1" w:themeFillShade="D9"/>
          </w:tcPr>
          <w:p w14:paraId="67A31C8B" w14:textId="77777777" w:rsidR="00E908A7" w:rsidRPr="008B7728" w:rsidRDefault="00E908A7" w:rsidP="00AE40BB">
            <w:pPr>
              <w:rPr>
                <w:b/>
                <w:color w:val="auto"/>
                <w:sz w:val="20"/>
                <w:szCs w:val="20"/>
              </w:rPr>
            </w:pPr>
            <w:r w:rsidRPr="008B7728">
              <w:rPr>
                <w:b/>
                <w:color w:val="auto"/>
                <w:sz w:val="20"/>
                <w:szCs w:val="20"/>
              </w:rPr>
              <w:t xml:space="preserve">Weight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77777777" w:rsidR="00E908A7" w:rsidRPr="008B7728" w:rsidRDefault="00E908A7" w:rsidP="00AE40BB">
            <w:pPr>
              <w:rPr>
                <w:b/>
                <w:color w:val="auto"/>
                <w:sz w:val="20"/>
                <w:szCs w:val="20"/>
              </w:rPr>
            </w:pPr>
            <w:r w:rsidRPr="008B7728">
              <w:rPr>
                <w:b/>
                <w:color w:val="auto"/>
                <w:sz w:val="20"/>
                <w:szCs w:val="20"/>
              </w:rPr>
              <w:t>Dose (Duration for all arms = 10 days or until discharge from hospital)</w:t>
            </w:r>
          </w:p>
        </w:tc>
      </w:tr>
      <w:tr w:rsidR="008B7728" w:rsidRPr="008B7728" w14:paraId="46B374CC" w14:textId="77777777" w:rsidTr="00AE40BB">
        <w:trPr>
          <w:trHeight w:val="567"/>
        </w:trPr>
        <w:tc>
          <w:tcPr>
            <w:tcW w:w="2835" w:type="dxa"/>
            <w:tcBorders>
              <w:top w:val="single" w:sz="18" w:space="0" w:color="auto"/>
              <w:left w:val="nil"/>
              <w:bottom w:val="single" w:sz="18" w:space="0" w:color="auto"/>
            </w:tcBorders>
            <w:vAlign w:val="center"/>
          </w:tcPr>
          <w:p w14:paraId="0200EB0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8" w:type="dxa"/>
            <w:tcBorders>
              <w:top w:val="single" w:sz="18" w:space="0" w:color="auto"/>
              <w:bottom w:val="single" w:sz="18" w:space="0" w:color="auto"/>
            </w:tcBorders>
          </w:tcPr>
          <w:p w14:paraId="78444F3D"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tcPr>
          <w:p w14:paraId="6FA0DB1C"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345A704D" w14:textId="77777777" w:rsidTr="00FA1D63">
        <w:trPr>
          <w:trHeight w:val="1746"/>
        </w:trPr>
        <w:tc>
          <w:tcPr>
            <w:tcW w:w="2835" w:type="dxa"/>
            <w:tcBorders>
              <w:top w:val="single" w:sz="18" w:space="0" w:color="auto"/>
              <w:left w:val="nil"/>
              <w:bottom w:val="single" w:sz="4" w:space="0" w:color="auto"/>
            </w:tcBorders>
          </w:tcPr>
          <w:p w14:paraId="6D949EDB" w14:textId="77777777" w:rsidR="00E908A7" w:rsidRPr="008B7728" w:rsidRDefault="00E908A7" w:rsidP="00AE40BB">
            <w:pPr>
              <w:rPr>
                <w:color w:val="auto"/>
                <w:sz w:val="20"/>
                <w:szCs w:val="20"/>
              </w:rPr>
            </w:pPr>
            <w:r w:rsidRPr="008B7728">
              <w:rPr>
                <w:b/>
                <w:color w:val="auto"/>
                <w:sz w:val="20"/>
                <w:szCs w:val="20"/>
              </w:rPr>
              <w:t xml:space="preserve">Corticosteroid </w:t>
            </w:r>
          </w:p>
          <w:p w14:paraId="2CD33080" w14:textId="77777777" w:rsidR="00E908A7" w:rsidRPr="008B7728" w:rsidRDefault="00E908A7" w:rsidP="00F86D49">
            <w:pPr>
              <w:pStyle w:val="ListParagraph"/>
              <w:numPr>
                <w:ilvl w:val="0"/>
                <w:numId w:val="26"/>
              </w:numPr>
              <w:autoSpaceDE/>
              <w:autoSpaceDN/>
              <w:adjustRightInd/>
              <w:ind w:left="176" w:hanging="142"/>
              <w:jc w:val="left"/>
              <w:rPr>
                <w:del w:id="1085" w:author="Richard Haynes" w:date="2020-10-26T13:05:00Z"/>
                <w:color w:val="auto"/>
                <w:sz w:val="20"/>
                <w:szCs w:val="20"/>
              </w:rPr>
            </w:pPr>
            <w:del w:id="1086" w:author="Richard Haynes" w:date="2020-10-26T13:05:00Z">
              <w:r w:rsidRPr="008B7728">
                <w:rPr>
                  <w:color w:val="auto"/>
                  <w:sz w:val="20"/>
                  <w:szCs w:val="20"/>
                </w:rPr>
                <w:delText xml:space="preserve">Oral solution* </w:delText>
              </w:r>
            </w:del>
          </w:p>
          <w:p w14:paraId="6BC949FB" w14:textId="520BFB80" w:rsidR="00E908A7" w:rsidRDefault="00E908A7" w:rsidP="00F86D49">
            <w:pPr>
              <w:pStyle w:val="ListParagraph"/>
              <w:numPr>
                <w:ilvl w:val="0"/>
                <w:numId w:val="26"/>
              </w:numPr>
              <w:autoSpaceDE/>
              <w:autoSpaceDN/>
              <w:adjustRightInd/>
              <w:ind w:left="176" w:hanging="142"/>
              <w:jc w:val="left"/>
              <w:rPr>
                <w:color w:val="auto"/>
                <w:sz w:val="20"/>
                <w:szCs w:val="20"/>
              </w:rPr>
            </w:pPr>
            <w:r w:rsidRPr="008B7728">
              <w:rPr>
                <w:color w:val="auto"/>
                <w:sz w:val="20"/>
                <w:szCs w:val="20"/>
              </w:rPr>
              <w:t>Solution for injection*</w:t>
            </w:r>
          </w:p>
          <w:p w14:paraId="7D0267F0" w14:textId="77777777" w:rsidR="00193FA7" w:rsidRPr="008B7728" w:rsidRDefault="00193FA7" w:rsidP="00193FA7">
            <w:pPr>
              <w:pStyle w:val="ListParagraph"/>
              <w:numPr>
                <w:ilvl w:val="0"/>
                <w:numId w:val="26"/>
              </w:numPr>
              <w:ind w:left="176" w:hanging="142"/>
              <w:rPr>
                <w:ins w:id="1087" w:author="Richard Haynes" w:date="2020-10-26T13:05:00Z"/>
                <w:sz w:val="20"/>
                <w:szCs w:val="20"/>
              </w:rPr>
            </w:pPr>
            <w:ins w:id="1088" w:author="Richard Haynes" w:date="2020-10-26T13:05:00Z">
              <w:r w:rsidRPr="0087748C">
                <w:rPr>
                  <w:sz w:val="20"/>
                  <w:szCs w:val="20"/>
                </w:rPr>
                <w:t>Powder for solution for injection</w:t>
              </w:r>
              <w:r>
                <w:rPr>
                  <w:sz w:val="20"/>
                  <w:szCs w:val="20"/>
                </w:rPr>
                <w:t>*</w:t>
              </w:r>
            </w:ins>
          </w:p>
          <w:p w14:paraId="24281BA5" w14:textId="77777777" w:rsidR="00E908A7" w:rsidRPr="00193FA7" w:rsidRDefault="00E908A7" w:rsidP="00193FA7">
            <w:pPr>
              <w:pStyle w:val="ListParagraph"/>
              <w:numPr>
                <w:ilvl w:val="0"/>
                <w:numId w:val="26"/>
              </w:numPr>
              <w:autoSpaceDE/>
              <w:autoSpaceDN/>
              <w:adjustRightInd/>
              <w:ind w:left="176" w:hanging="142"/>
              <w:jc w:val="left"/>
              <w:rPr>
                <w:color w:val="auto"/>
                <w:sz w:val="20"/>
                <w:szCs w:val="20"/>
              </w:rPr>
              <w:pPrChange w:id="1089" w:author="Richard Haynes" w:date="2020-10-26T13:05:00Z">
                <w:pPr>
                  <w:pStyle w:val="ListParagraph"/>
                </w:pPr>
              </w:pPrChange>
            </w:pPr>
          </w:p>
          <w:p w14:paraId="31B94D5A" w14:textId="4E7DF242" w:rsidR="00E908A7" w:rsidRPr="008B7728" w:rsidRDefault="00E908A7" w:rsidP="00AE40BB">
            <w:pPr>
              <w:rPr>
                <w:color w:val="auto"/>
                <w:sz w:val="20"/>
                <w:szCs w:val="20"/>
              </w:rPr>
            </w:pPr>
            <w:r w:rsidRPr="008B7728">
              <w:rPr>
                <w:color w:val="auto"/>
                <w:sz w:val="20"/>
                <w:szCs w:val="20"/>
              </w:rPr>
              <w:t>*various strengths av</w:t>
            </w:r>
            <w:r w:rsidRPr="00193FA7">
              <w:rPr>
                <w:color w:val="auto"/>
                <w:sz w:val="20"/>
                <w:rPrChange w:id="1090" w:author="Richard Haynes" w:date="2020-10-26T13:05:00Z">
                  <w:rPr>
                    <w:b/>
                    <w:color w:val="auto"/>
                    <w:sz w:val="20"/>
                  </w:rPr>
                </w:rPrChange>
              </w:rPr>
              <w:t>ail</w:t>
            </w:r>
            <w:r w:rsidRPr="008B7728">
              <w:rPr>
                <w:color w:val="auto"/>
                <w:sz w:val="20"/>
                <w:szCs w:val="20"/>
              </w:rPr>
              <w:t>able</w:t>
            </w:r>
          </w:p>
        </w:tc>
        <w:tc>
          <w:tcPr>
            <w:tcW w:w="1418" w:type="dxa"/>
            <w:tcBorders>
              <w:top w:val="single" w:sz="18" w:space="0" w:color="auto"/>
              <w:bottom w:val="single" w:sz="4" w:space="0" w:color="auto"/>
            </w:tcBorders>
          </w:tcPr>
          <w:p w14:paraId="3CF8575F" w14:textId="77777777" w:rsidR="00E908A7" w:rsidRPr="008B7728" w:rsidRDefault="00E908A7" w:rsidP="00AE40BB">
            <w:pPr>
              <w:rPr>
                <w:del w:id="1091" w:author="Richard Haynes" w:date="2020-10-26T13:05:00Z"/>
                <w:color w:val="auto"/>
                <w:sz w:val="20"/>
                <w:szCs w:val="20"/>
              </w:rPr>
            </w:pPr>
            <w:del w:id="1092" w:author="Richard Haynes" w:date="2020-10-26T13:05:00Z">
              <w:r w:rsidRPr="008B7728">
                <w:rPr>
                  <w:color w:val="auto"/>
                  <w:sz w:val="20"/>
                  <w:szCs w:val="20"/>
                </w:rPr>
                <w:delText xml:space="preserve">Oral </w:delText>
              </w:r>
            </w:del>
          </w:p>
          <w:p w14:paraId="1E3CAC2F" w14:textId="77777777" w:rsidR="00E908A7" w:rsidRPr="008B7728" w:rsidRDefault="00E908A7" w:rsidP="00AE40BB">
            <w:pPr>
              <w:rPr>
                <w:del w:id="1093" w:author="Richard Haynes" w:date="2020-10-26T13:05:00Z"/>
                <w:color w:val="auto"/>
                <w:sz w:val="20"/>
                <w:szCs w:val="20"/>
                <w:u w:val="single"/>
              </w:rPr>
            </w:pPr>
            <w:del w:id="1094" w:author="Richard Haynes" w:date="2020-10-26T13:05:00Z">
              <w:r w:rsidRPr="008B7728">
                <w:rPr>
                  <w:color w:val="auto"/>
                  <w:sz w:val="20"/>
                  <w:szCs w:val="20"/>
                  <w:u w:val="single"/>
                </w:rPr>
                <w:delText>or</w:delText>
              </w:r>
            </w:del>
          </w:p>
          <w:p w14:paraId="18A6444B" w14:textId="77777777" w:rsidR="00E908A7" w:rsidRPr="008B7728" w:rsidRDefault="00E908A7" w:rsidP="00AE40BB">
            <w:pPr>
              <w:rPr>
                <w:del w:id="1095" w:author="Richard Haynes" w:date="2020-10-26T13:05:00Z"/>
                <w:color w:val="auto"/>
                <w:sz w:val="20"/>
                <w:szCs w:val="20"/>
              </w:rPr>
            </w:pPr>
            <w:del w:id="1096" w:author="Richard Haynes" w:date="2020-10-26T13:05:00Z">
              <w:r w:rsidRPr="008B7728">
                <w:rPr>
                  <w:color w:val="auto"/>
                  <w:sz w:val="20"/>
                  <w:szCs w:val="20"/>
                </w:rPr>
                <w:delText xml:space="preserve">Nasogastric </w:delText>
              </w:r>
            </w:del>
          </w:p>
          <w:p w14:paraId="3D96B415" w14:textId="77777777" w:rsidR="00E908A7" w:rsidRPr="008B7728" w:rsidRDefault="00E908A7" w:rsidP="00AE40BB">
            <w:pPr>
              <w:rPr>
                <w:del w:id="1097" w:author="Richard Haynes" w:date="2020-10-26T13:05:00Z"/>
                <w:color w:val="auto"/>
                <w:sz w:val="20"/>
                <w:szCs w:val="20"/>
                <w:u w:val="single"/>
              </w:rPr>
            </w:pPr>
            <w:del w:id="1098" w:author="Richard Haynes" w:date="2020-10-26T13:05:00Z">
              <w:r w:rsidRPr="008B7728">
                <w:rPr>
                  <w:color w:val="auto"/>
                  <w:sz w:val="20"/>
                  <w:szCs w:val="20"/>
                  <w:u w:val="single"/>
                </w:rPr>
                <w:delText>or</w:delText>
              </w:r>
            </w:del>
          </w:p>
          <w:p w14:paraId="143888EC"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8" w:space="0" w:color="auto"/>
              <w:bottom w:val="single" w:sz="4" w:space="0" w:color="auto"/>
            </w:tcBorders>
          </w:tcPr>
          <w:p w14:paraId="57E9819A" w14:textId="77777777" w:rsidR="00E908A7" w:rsidRPr="008B7728" w:rsidRDefault="00E908A7" w:rsidP="00AE40BB">
            <w:pPr>
              <w:rPr>
                <w:color w:val="auto"/>
                <w:sz w:val="20"/>
                <w:szCs w:val="20"/>
              </w:rPr>
            </w:pPr>
            <w:r w:rsidRPr="008B7728">
              <w:rPr>
                <w:color w:val="auto"/>
                <w:sz w:val="20"/>
                <w:szCs w:val="20"/>
              </w:rPr>
              <w:t>All</w:t>
            </w:r>
          </w:p>
          <w:p w14:paraId="341DCFCE"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8" w:space="0" w:color="auto"/>
              <w:bottom w:val="single" w:sz="4" w:space="0" w:color="auto"/>
              <w:right w:val="nil"/>
            </w:tcBorders>
            <w:tcMar>
              <w:right w:w="57" w:type="dxa"/>
            </w:tcMar>
          </w:tcPr>
          <w:p w14:paraId="76B9EA06" w14:textId="77777777" w:rsidR="00FA1D63" w:rsidRDefault="00FA1D63" w:rsidP="00A46DE7">
            <w:pPr>
              <w:jc w:val="left"/>
              <w:rPr>
                <w:color w:val="auto"/>
                <w:sz w:val="20"/>
                <w:szCs w:val="20"/>
              </w:rPr>
            </w:pPr>
            <w:r w:rsidRPr="00FA1D63">
              <w:rPr>
                <w:color w:val="auto"/>
                <w:sz w:val="20"/>
                <w:szCs w:val="20"/>
              </w:rPr>
              <w:t>Neonates/infants with a corrected gestational age of ≤44 weeks</w:t>
            </w:r>
          </w:p>
          <w:p w14:paraId="5553E05D" w14:textId="77777777" w:rsidR="00A46DE7" w:rsidRPr="00FA1D63" w:rsidRDefault="00FA1D63" w:rsidP="00A46DE7">
            <w:pPr>
              <w:jc w:val="left"/>
              <w:rPr>
                <w:color w:val="auto"/>
                <w:sz w:val="20"/>
                <w:szCs w:val="20"/>
              </w:rPr>
            </w:pPr>
            <w:r w:rsidRPr="00FA1D63">
              <w:rPr>
                <w:color w:val="auto"/>
                <w:sz w:val="20"/>
                <w:szCs w:val="20"/>
              </w:rPr>
              <w:t xml:space="preserve"> </w:t>
            </w:r>
          </w:p>
          <w:p w14:paraId="0DD3371D" w14:textId="77777777" w:rsidR="00A46DE7" w:rsidRPr="00CC7411" w:rsidRDefault="00A46DE7" w:rsidP="00A46DE7">
            <w:pPr>
              <w:rPr>
                <w:color w:val="auto"/>
                <w:sz w:val="20"/>
                <w:szCs w:val="20"/>
              </w:rPr>
            </w:pPr>
            <w:r w:rsidRPr="00CC7411">
              <w:rPr>
                <w:b/>
                <w:bCs w:val="0"/>
                <w:color w:val="auto"/>
                <w:sz w:val="20"/>
                <w:szCs w:val="20"/>
              </w:rPr>
              <w:t>Hydrocortisone</w:t>
            </w:r>
            <w:r w:rsidR="00FA1D63">
              <w:rPr>
                <w:color w:val="auto"/>
                <w:sz w:val="20"/>
                <w:szCs w:val="20"/>
              </w:rPr>
              <w:t xml:space="preserve"> (IV)</w:t>
            </w:r>
            <w:r w:rsidRPr="00CC7411">
              <w:rPr>
                <w:color w:val="auto"/>
                <w:sz w:val="20"/>
                <w:szCs w:val="20"/>
              </w:rPr>
              <w:t>:</w:t>
            </w:r>
          </w:p>
          <w:p w14:paraId="7AF61984" w14:textId="77777777" w:rsidR="00A46DE7" w:rsidRPr="00CC7411" w:rsidRDefault="00A46DE7" w:rsidP="00A46DE7">
            <w:pPr>
              <w:rPr>
                <w:color w:val="auto"/>
                <w:sz w:val="20"/>
                <w:szCs w:val="20"/>
              </w:rPr>
            </w:pPr>
            <w:r w:rsidRPr="00CC7411">
              <w:rPr>
                <w:color w:val="auto"/>
                <w:sz w:val="20"/>
                <w:szCs w:val="20"/>
              </w:rPr>
              <w:t>0.5 mg/kg every 12 hours for 7 days and then 0.5mg/kg once daily for 3 days</w:t>
            </w:r>
          </w:p>
          <w:p w14:paraId="4E3DCFD1" w14:textId="77777777" w:rsidR="00E908A7" w:rsidRPr="008B7728" w:rsidRDefault="00E908A7" w:rsidP="008D208B">
            <w:pPr>
              <w:rPr>
                <w:color w:val="auto"/>
                <w:sz w:val="20"/>
                <w:szCs w:val="20"/>
              </w:rPr>
            </w:pPr>
          </w:p>
        </w:tc>
      </w:tr>
      <w:tr w:rsidR="00A46DE7" w:rsidRPr="008B7728" w14:paraId="02DB69A9" w14:textId="77777777" w:rsidTr="00507E2B">
        <w:trPr>
          <w:trHeight w:val="2390"/>
        </w:trPr>
        <w:tc>
          <w:tcPr>
            <w:tcW w:w="2835" w:type="dxa"/>
            <w:tcBorders>
              <w:top w:val="single" w:sz="4" w:space="0" w:color="auto"/>
              <w:left w:val="nil"/>
              <w:bottom w:val="single" w:sz="12" w:space="0" w:color="auto"/>
            </w:tcBorders>
          </w:tcPr>
          <w:p w14:paraId="0C92F89E" w14:textId="77777777" w:rsidR="00A46DE7" w:rsidRPr="008B7728" w:rsidRDefault="00A46DE7" w:rsidP="00AE40BB">
            <w:pPr>
              <w:rPr>
                <w:b/>
                <w:color w:val="auto"/>
                <w:sz w:val="20"/>
                <w:szCs w:val="20"/>
              </w:rPr>
            </w:pPr>
          </w:p>
        </w:tc>
        <w:tc>
          <w:tcPr>
            <w:tcW w:w="1418" w:type="dxa"/>
            <w:tcBorders>
              <w:top w:val="single" w:sz="4" w:space="0" w:color="auto"/>
              <w:bottom w:val="single" w:sz="12" w:space="0" w:color="auto"/>
            </w:tcBorders>
          </w:tcPr>
          <w:p w14:paraId="7D58732D" w14:textId="77777777" w:rsidR="00A46DE7" w:rsidRPr="008B7728" w:rsidRDefault="00A46DE7" w:rsidP="00AE40BB">
            <w:pPr>
              <w:rPr>
                <w:color w:val="auto"/>
                <w:sz w:val="20"/>
                <w:szCs w:val="20"/>
              </w:rPr>
            </w:pPr>
            <w:r w:rsidRPr="008B7728">
              <w:rPr>
                <w:color w:val="auto"/>
                <w:sz w:val="20"/>
                <w:szCs w:val="20"/>
              </w:rPr>
              <w:t>Intravenous</w:t>
            </w:r>
          </w:p>
        </w:tc>
        <w:tc>
          <w:tcPr>
            <w:tcW w:w="1134" w:type="dxa"/>
            <w:tcBorders>
              <w:top w:val="single" w:sz="4" w:space="0" w:color="auto"/>
              <w:bottom w:val="single" w:sz="12" w:space="0" w:color="auto"/>
            </w:tcBorders>
          </w:tcPr>
          <w:p w14:paraId="454784E0" w14:textId="77777777" w:rsidR="00A46DE7" w:rsidRPr="008B7728" w:rsidRDefault="00A46DE7" w:rsidP="00AE40BB">
            <w:pPr>
              <w:rPr>
                <w:color w:val="auto"/>
                <w:sz w:val="20"/>
                <w:szCs w:val="20"/>
              </w:rPr>
            </w:pPr>
            <w:r>
              <w:rPr>
                <w:color w:val="auto"/>
                <w:sz w:val="20"/>
                <w:szCs w:val="20"/>
              </w:rPr>
              <w:t>All</w:t>
            </w:r>
          </w:p>
        </w:tc>
        <w:tc>
          <w:tcPr>
            <w:tcW w:w="4394" w:type="dxa"/>
            <w:tcBorders>
              <w:top w:val="single" w:sz="4" w:space="0" w:color="auto"/>
              <w:bottom w:val="single" w:sz="12" w:space="0" w:color="auto"/>
              <w:right w:val="nil"/>
            </w:tcBorders>
            <w:tcMar>
              <w:right w:w="57" w:type="dxa"/>
            </w:tcMar>
          </w:tcPr>
          <w:p w14:paraId="63C16535" w14:textId="77777777" w:rsidR="00A46DE7" w:rsidRPr="00CC7411" w:rsidRDefault="00A46DE7" w:rsidP="00A46DE7">
            <w:pPr>
              <w:rPr>
                <w:color w:val="auto"/>
                <w:sz w:val="20"/>
                <w:szCs w:val="20"/>
              </w:rPr>
            </w:pPr>
            <w:r w:rsidRPr="00CC7411">
              <w:rPr>
                <w:color w:val="auto"/>
                <w:sz w:val="20"/>
                <w:szCs w:val="20"/>
              </w:rPr>
              <w:t xml:space="preserve">For </w:t>
            </w:r>
            <w:r w:rsidR="00FA1D63">
              <w:rPr>
                <w:color w:val="auto"/>
                <w:sz w:val="20"/>
                <w:szCs w:val="20"/>
              </w:rPr>
              <w:t>all other children</w:t>
            </w:r>
            <w:r w:rsidR="00B57996">
              <w:rPr>
                <w:color w:val="auto"/>
                <w:sz w:val="20"/>
                <w:szCs w:val="20"/>
              </w:rPr>
              <w:t xml:space="preserve"> (with PIMS-TS)</w:t>
            </w:r>
            <w:r w:rsidRPr="00CC7411">
              <w:rPr>
                <w:color w:val="auto"/>
                <w:sz w:val="20"/>
                <w:szCs w:val="20"/>
              </w:rPr>
              <w:t>:</w:t>
            </w:r>
          </w:p>
          <w:p w14:paraId="0D54884F" w14:textId="77777777" w:rsidR="00A46DE7" w:rsidRPr="00CC7411" w:rsidRDefault="00A46DE7" w:rsidP="00A46DE7">
            <w:pPr>
              <w:rPr>
                <w:color w:val="auto"/>
                <w:sz w:val="20"/>
                <w:szCs w:val="20"/>
              </w:rPr>
            </w:pPr>
          </w:p>
          <w:p w14:paraId="7EFE014F" w14:textId="77777777" w:rsidR="00A46DE7" w:rsidRPr="00CC7411" w:rsidRDefault="00A46DE7" w:rsidP="00A46DE7">
            <w:pPr>
              <w:rPr>
                <w:b/>
                <w:bCs w:val="0"/>
                <w:color w:val="auto"/>
                <w:sz w:val="20"/>
                <w:szCs w:val="20"/>
              </w:rPr>
            </w:pPr>
            <w:r w:rsidRPr="00CC7411">
              <w:rPr>
                <w:b/>
                <w:bCs w:val="0"/>
                <w:color w:val="auto"/>
                <w:sz w:val="20"/>
                <w:szCs w:val="20"/>
              </w:rPr>
              <w:t>Methylprednisolone</w:t>
            </w:r>
            <w:r>
              <w:rPr>
                <w:b/>
                <w:bCs w:val="0"/>
                <w:color w:val="auto"/>
                <w:sz w:val="20"/>
                <w:szCs w:val="20"/>
              </w:rPr>
              <w:t xml:space="preserve"> </w:t>
            </w:r>
            <w:r w:rsidRPr="00CC7411">
              <w:rPr>
                <w:b/>
                <w:bCs w:val="0"/>
                <w:color w:val="auto"/>
                <w:sz w:val="20"/>
                <w:szCs w:val="20"/>
              </w:rPr>
              <w:t>sodium succinate</w:t>
            </w:r>
          </w:p>
          <w:p w14:paraId="71851FE5" w14:textId="77777777" w:rsidR="00A46DE7" w:rsidRDefault="00A46DE7" w:rsidP="00A46DE7">
            <w:pPr>
              <w:rPr>
                <w:color w:val="auto"/>
                <w:sz w:val="20"/>
                <w:szCs w:val="20"/>
              </w:rPr>
            </w:pPr>
            <w:r w:rsidRPr="00CC7411">
              <w:rPr>
                <w:color w:val="auto"/>
                <w:sz w:val="20"/>
                <w:szCs w:val="20"/>
              </w:rPr>
              <w:t xml:space="preserve">10 mg/kg </w:t>
            </w:r>
            <w:r>
              <w:rPr>
                <w:color w:val="auto"/>
                <w:sz w:val="20"/>
                <w:szCs w:val="20"/>
              </w:rPr>
              <w:t xml:space="preserve">(as base) </w:t>
            </w:r>
            <w:r w:rsidRPr="00CC7411">
              <w:rPr>
                <w:color w:val="auto"/>
                <w:sz w:val="20"/>
                <w:szCs w:val="20"/>
              </w:rPr>
              <w:t>once daily for 3 days</w:t>
            </w:r>
            <w:r>
              <w:rPr>
                <w:color w:val="auto"/>
                <w:sz w:val="20"/>
                <w:szCs w:val="20"/>
              </w:rPr>
              <w:t xml:space="preserve"> (max 1 gram)</w:t>
            </w:r>
          </w:p>
          <w:p w14:paraId="1B25791F" w14:textId="77777777" w:rsidR="00A46DE7" w:rsidRDefault="00A46DE7" w:rsidP="00A46DE7">
            <w:pPr>
              <w:rPr>
                <w:color w:val="auto"/>
                <w:sz w:val="20"/>
                <w:szCs w:val="20"/>
              </w:rPr>
            </w:pPr>
          </w:p>
          <w:p w14:paraId="07A46784" w14:textId="77777777" w:rsidR="00A46DE7" w:rsidRPr="00CC7411" w:rsidRDefault="00A46DE7" w:rsidP="00A46DE7">
            <w:pPr>
              <w:rPr>
                <w:color w:val="auto"/>
                <w:sz w:val="20"/>
                <w:szCs w:val="20"/>
              </w:rPr>
            </w:pPr>
            <w:r>
              <w:rPr>
                <w:color w:val="auto"/>
                <w:sz w:val="20"/>
                <w:szCs w:val="20"/>
              </w:rPr>
              <w:t>No additional oral corticosteroid should be prescribed to follow the 3 day treatment course.</w:t>
            </w:r>
          </w:p>
          <w:p w14:paraId="4923F0D8" w14:textId="77777777" w:rsidR="00A46DE7" w:rsidRPr="00CC7411" w:rsidRDefault="00A46DE7" w:rsidP="00A46DE7">
            <w:pPr>
              <w:jc w:val="left"/>
              <w:rPr>
                <w:color w:val="auto"/>
                <w:sz w:val="20"/>
                <w:szCs w:val="20"/>
              </w:rPr>
            </w:pPr>
          </w:p>
        </w:tc>
      </w:tr>
      <w:tr w:rsidR="00507E2B" w:rsidRPr="008B7728" w14:paraId="4BE19E5A" w14:textId="77777777" w:rsidTr="00507E2B">
        <w:trPr>
          <w:trHeight w:val="2390"/>
        </w:trPr>
        <w:tc>
          <w:tcPr>
            <w:tcW w:w="2835" w:type="dxa"/>
            <w:tcBorders>
              <w:top w:val="single" w:sz="12" w:space="0" w:color="auto"/>
              <w:left w:val="nil"/>
              <w:bottom w:val="single" w:sz="12" w:space="0" w:color="auto"/>
            </w:tcBorders>
          </w:tcPr>
          <w:p w14:paraId="36712E0B" w14:textId="77777777" w:rsidR="00DF6738" w:rsidRDefault="00DF6738" w:rsidP="00DF6738">
            <w:pPr>
              <w:jc w:val="left"/>
              <w:rPr>
                <w:b/>
                <w:color w:val="auto"/>
                <w:sz w:val="20"/>
                <w:szCs w:val="20"/>
              </w:rPr>
            </w:pPr>
            <w:r>
              <w:rPr>
                <w:b/>
                <w:color w:val="auto"/>
                <w:sz w:val="20"/>
                <w:szCs w:val="20"/>
              </w:rPr>
              <w:t>Human normal immunoglobulin (IVIg)</w:t>
            </w:r>
          </w:p>
          <w:p w14:paraId="2F0037F0" w14:textId="77777777" w:rsidR="00DF6738" w:rsidRDefault="00DF6738" w:rsidP="00DF6738">
            <w:pPr>
              <w:jc w:val="left"/>
              <w:rPr>
                <w:b/>
                <w:color w:val="auto"/>
                <w:sz w:val="20"/>
                <w:szCs w:val="20"/>
              </w:rPr>
            </w:pPr>
          </w:p>
          <w:p w14:paraId="366EB7CC" w14:textId="77777777" w:rsidR="00DF6738" w:rsidRDefault="00DF6738" w:rsidP="00DF6738">
            <w:pPr>
              <w:pStyle w:val="ListParagraph"/>
              <w:numPr>
                <w:ilvl w:val="0"/>
                <w:numId w:val="26"/>
              </w:numPr>
              <w:ind w:left="176" w:hanging="142"/>
              <w:jc w:val="left"/>
              <w:rPr>
                <w:color w:val="auto"/>
                <w:sz w:val="20"/>
                <w:szCs w:val="20"/>
              </w:rPr>
            </w:pPr>
            <w:r>
              <w:rPr>
                <w:color w:val="auto"/>
                <w:sz w:val="20"/>
                <w:szCs w:val="20"/>
              </w:rPr>
              <w:t>solution for infusion</w:t>
            </w:r>
          </w:p>
          <w:p w14:paraId="508DDD22" w14:textId="77777777" w:rsidR="00DF6738" w:rsidRDefault="00DF6738" w:rsidP="00DF6738">
            <w:pPr>
              <w:jc w:val="left"/>
              <w:rPr>
                <w:color w:val="auto"/>
                <w:sz w:val="20"/>
                <w:szCs w:val="20"/>
              </w:rPr>
            </w:pPr>
          </w:p>
          <w:p w14:paraId="6D693AE3" w14:textId="77777777" w:rsidR="00507E2B" w:rsidRPr="008B7728" w:rsidRDefault="00DF6738" w:rsidP="00DF6738">
            <w:pPr>
              <w:jc w:val="left"/>
              <w:rPr>
                <w:b/>
                <w:color w:val="auto"/>
                <w:sz w:val="20"/>
                <w:szCs w:val="20"/>
              </w:rPr>
            </w:pPr>
            <w:r>
              <w:rPr>
                <w:color w:val="auto"/>
                <w:sz w:val="20"/>
                <w:szCs w:val="20"/>
              </w:rPr>
              <w:t>*various strengths available</w:t>
            </w:r>
          </w:p>
        </w:tc>
        <w:tc>
          <w:tcPr>
            <w:tcW w:w="1418" w:type="dxa"/>
            <w:tcBorders>
              <w:top w:val="single" w:sz="12" w:space="0" w:color="auto"/>
              <w:bottom w:val="single" w:sz="12" w:space="0" w:color="auto"/>
            </w:tcBorders>
          </w:tcPr>
          <w:p w14:paraId="790518FD" w14:textId="77777777" w:rsidR="00507E2B" w:rsidRPr="008B7728" w:rsidRDefault="00507E2B" w:rsidP="00AE40BB">
            <w:pPr>
              <w:rPr>
                <w:color w:val="auto"/>
                <w:sz w:val="20"/>
                <w:szCs w:val="20"/>
              </w:rPr>
            </w:pPr>
            <w:r>
              <w:rPr>
                <w:color w:val="auto"/>
                <w:sz w:val="20"/>
                <w:szCs w:val="20"/>
              </w:rPr>
              <w:t>Intravenous</w:t>
            </w:r>
          </w:p>
        </w:tc>
        <w:tc>
          <w:tcPr>
            <w:tcW w:w="1134" w:type="dxa"/>
            <w:tcBorders>
              <w:top w:val="single" w:sz="12" w:space="0" w:color="auto"/>
              <w:bottom w:val="single" w:sz="12" w:space="0" w:color="auto"/>
            </w:tcBorders>
          </w:tcPr>
          <w:p w14:paraId="539C8BEF" w14:textId="77777777" w:rsidR="00507E2B" w:rsidRDefault="00507E2B" w:rsidP="00AE40BB">
            <w:pPr>
              <w:rPr>
                <w:color w:val="auto"/>
                <w:sz w:val="20"/>
                <w:szCs w:val="20"/>
              </w:rPr>
            </w:pPr>
            <w:r>
              <w:rPr>
                <w:color w:val="auto"/>
                <w:sz w:val="20"/>
                <w:szCs w:val="20"/>
              </w:rPr>
              <w:t>All</w:t>
            </w:r>
          </w:p>
        </w:tc>
        <w:tc>
          <w:tcPr>
            <w:tcW w:w="4394" w:type="dxa"/>
            <w:tcBorders>
              <w:top w:val="single" w:sz="12" w:space="0" w:color="auto"/>
              <w:bottom w:val="single" w:sz="12" w:space="0" w:color="auto"/>
              <w:right w:val="nil"/>
            </w:tcBorders>
            <w:tcMar>
              <w:right w:w="57" w:type="dxa"/>
            </w:tcMar>
          </w:tcPr>
          <w:p w14:paraId="37B12A90" w14:textId="77777777" w:rsidR="00507E2B" w:rsidRDefault="00507E2B" w:rsidP="00507E2B">
            <w:pPr>
              <w:rPr>
                <w:color w:val="auto"/>
                <w:sz w:val="20"/>
                <w:szCs w:val="20"/>
              </w:rPr>
            </w:pPr>
            <w:r>
              <w:rPr>
                <w:color w:val="auto"/>
                <w:sz w:val="20"/>
                <w:szCs w:val="20"/>
              </w:rPr>
              <w:t xml:space="preserve">For </w:t>
            </w:r>
            <w:r w:rsidR="00B57996">
              <w:rPr>
                <w:color w:val="auto"/>
                <w:sz w:val="20"/>
                <w:szCs w:val="20"/>
              </w:rPr>
              <w:t xml:space="preserve">children with corrected gestational age &gt;44 weeks and </w:t>
            </w:r>
            <w:r w:rsidRPr="00507E2B">
              <w:rPr>
                <w:color w:val="auto"/>
                <w:sz w:val="20"/>
                <w:szCs w:val="20"/>
              </w:rPr>
              <w:t>&lt;18 years</w:t>
            </w:r>
            <w:r>
              <w:rPr>
                <w:color w:val="auto"/>
                <w:sz w:val="20"/>
                <w:szCs w:val="20"/>
              </w:rPr>
              <w:t xml:space="preserve"> with PIMS-TS phenotype:</w:t>
            </w:r>
          </w:p>
          <w:p w14:paraId="22BAAEE1" w14:textId="77777777" w:rsidR="00507E2B" w:rsidRDefault="00507E2B" w:rsidP="00507E2B">
            <w:pPr>
              <w:jc w:val="left"/>
              <w:rPr>
                <w:color w:val="auto"/>
                <w:sz w:val="20"/>
                <w:szCs w:val="20"/>
              </w:rPr>
            </w:pPr>
          </w:p>
          <w:p w14:paraId="6ED3BC09" w14:textId="3A2242B7" w:rsidR="00507E2B" w:rsidRPr="00CC7411" w:rsidRDefault="00507E2B" w:rsidP="00193FA7">
            <w:pPr>
              <w:rPr>
                <w:color w:val="auto"/>
                <w:sz w:val="20"/>
                <w:szCs w:val="20"/>
              </w:rPr>
            </w:pPr>
            <w:r>
              <w:rPr>
                <w:color w:val="auto"/>
                <w:sz w:val="20"/>
                <w:szCs w:val="20"/>
              </w:rPr>
              <w:t xml:space="preserve">2 g/kg </w:t>
            </w:r>
            <w:del w:id="1099" w:author="Richard Haynes" w:date="2020-10-26T13:05:00Z">
              <w:r>
                <w:rPr>
                  <w:color w:val="auto"/>
                  <w:sz w:val="20"/>
                  <w:szCs w:val="20"/>
                </w:rPr>
                <w:delText>for one</w:delText>
              </w:r>
            </w:del>
            <w:ins w:id="1100" w:author="Richard Haynes" w:date="2020-10-26T13:05:00Z">
              <w:r w:rsidR="00193FA7">
                <w:rPr>
                  <w:color w:val="auto"/>
                  <w:sz w:val="20"/>
                  <w:szCs w:val="20"/>
                </w:rPr>
                <w:t>as a single</w:t>
              </w:r>
            </w:ins>
            <w:r w:rsidR="00193FA7">
              <w:rPr>
                <w:color w:val="auto"/>
                <w:sz w:val="20"/>
                <w:szCs w:val="20"/>
              </w:rPr>
              <w:t xml:space="preserve"> dose</w:t>
            </w:r>
            <w:del w:id="1101" w:author="Richard Haynes" w:date="2020-10-26T13:05:00Z">
              <w:r>
                <w:rPr>
                  <w:color w:val="auto"/>
                  <w:sz w:val="20"/>
                  <w:szCs w:val="20"/>
                </w:rPr>
                <w:delText xml:space="preserve"> given over 12 hours</w:delText>
              </w:r>
            </w:del>
            <w:ins w:id="1102" w:author="Richard Haynes" w:date="2020-10-26T13:05:00Z">
              <w:r w:rsidR="00193FA7">
                <w:rPr>
                  <w:color w:val="auto"/>
                  <w:sz w:val="20"/>
                  <w:szCs w:val="20"/>
                </w:rPr>
                <w:t>.</w:t>
              </w:r>
            </w:ins>
            <w:r>
              <w:rPr>
                <w:color w:val="auto"/>
                <w:sz w:val="20"/>
                <w:szCs w:val="20"/>
              </w:rPr>
              <w:t xml:space="preserve"> (Dose should be based on ideal body weight in line with NHS England guidance.)</w:t>
            </w:r>
          </w:p>
        </w:tc>
      </w:tr>
      <w:tr w:rsidR="008B7728" w:rsidRPr="008B7728" w14:paraId="662632DC" w14:textId="77777777" w:rsidTr="00507E2B">
        <w:trPr>
          <w:trHeight w:val="1134"/>
        </w:trPr>
        <w:tc>
          <w:tcPr>
            <w:tcW w:w="2835" w:type="dxa"/>
            <w:vMerge w:val="restart"/>
            <w:tcBorders>
              <w:top w:val="single" w:sz="12" w:space="0" w:color="auto"/>
              <w:left w:val="nil"/>
            </w:tcBorders>
          </w:tcPr>
          <w:p w14:paraId="2984D0EB" w14:textId="77777777" w:rsidR="00E908A7" w:rsidRPr="008B7728" w:rsidRDefault="00E908A7" w:rsidP="00AE40BB">
            <w:pPr>
              <w:rPr>
                <w:b/>
                <w:color w:val="auto"/>
                <w:sz w:val="20"/>
                <w:szCs w:val="20"/>
              </w:rPr>
            </w:pPr>
            <w:bookmarkStart w:id="1103" w:name="_Toc38099281"/>
            <w:r w:rsidRPr="008B7728">
              <w:rPr>
                <w:b/>
                <w:color w:val="auto"/>
                <w:sz w:val="20"/>
                <w:szCs w:val="20"/>
              </w:rPr>
              <w:t>Azithromycin</w:t>
            </w:r>
          </w:p>
          <w:p w14:paraId="674F8243" w14:textId="77777777" w:rsidR="00E908A7" w:rsidRPr="008B7728" w:rsidRDefault="00E908A7" w:rsidP="00AE40BB">
            <w:pPr>
              <w:rPr>
                <w:color w:val="auto"/>
                <w:sz w:val="20"/>
                <w:szCs w:val="20"/>
              </w:rPr>
            </w:pPr>
          </w:p>
          <w:p w14:paraId="70453BB3"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40mg in 1mL oral suspension</w:t>
            </w:r>
          </w:p>
          <w:p w14:paraId="2B10296E"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250mg tablet/capsule</w:t>
            </w:r>
          </w:p>
          <w:p w14:paraId="26122DEA"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500mg tablet/capsule</w:t>
            </w:r>
          </w:p>
          <w:p w14:paraId="22783264"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500mg powder for solution for infusion</w:t>
            </w:r>
          </w:p>
        </w:tc>
        <w:tc>
          <w:tcPr>
            <w:tcW w:w="1418" w:type="dxa"/>
            <w:vMerge w:val="restart"/>
            <w:tcBorders>
              <w:top w:val="single" w:sz="12" w:space="0" w:color="auto"/>
            </w:tcBorders>
          </w:tcPr>
          <w:p w14:paraId="7831EBA2" w14:textId="77777777" w:rsidR="00E908A7" w:rsidRPr="008B7728" w:rsidRDefault="00E908A7" w:rsidP="00AE40BB">
            <w:pPr>
              <w:rPr>
                <w:color w:val="auto"/>
                <w:sz w:val="20"/>
                <w:szCs w:val="20"/>
              </w:rPr>
            </w:pPr>
            <w:r w:rsidRPr="008B7728">
              <w:rPr>
                <w:color w:val="auto"/>
                <w:sz w:val="20"/>
                <w:szCs w:val="20"/>
              </w:rPr>
              <w:t xml:space="preserve">Oral </w:t>
            </w:r>
          </w:p>
          <w:p w14:paraId="2E29A6BB" w14:textId="77777777" w:rsidR="00E908A7" w:rsidRPr="008B7728" w:rsidRDefault="00E908A7" w:rsidP="00AE40BB">
            <w:pPr>
              <w:rPr>
                <w:color w:val="auto"/>
                <w:sz w:val="20"/>
                <w:szCs w:val="20"/>
                <w:u w:val="single"/>
              </w:rPr>
            </w:pPr>
            <w:r w:rsidRPr="008B7728">
              <w:rPr>
                <w:color w:val="auto"/>
                <w:sz w:val="20"/>
                <w:szCs w:val="20"/>
                <w:u w:val="single"/>
              </w:rPr>
              <w:t>or</w:t>
            </w:r>
          </w:p>
          <w:p w14:paraId="0EEE1799" w14:textId="77777777" w:rsidR="00E908A7" w:rsidRPr="008B7728" w:rsidRDefault="00E908A7" w:rsidP="00AE40BB">
            <w:pPr>
              <w:rPr>
                <w:color w:val="auto"/>
                <w:sz w:val="20"/>
                <w:szCs w:val="20"/>
              </w:rPr>
            </w:pPr>
            <w:r w:rsidRPr="008B7728">
              <w:rPr>
                <w:color w:val="auto"/>
                <w:sz w:val="20"/>
                <w:szCs w:val="20"/>
              </w:rPr>
              <w:t>Nasogastric</w:t>
            </w:r>
          </w:p>
          <w:p w14:paraId="5F0BFCE1" w14:textId="77777777" w:rsidR="00E908A7" w:rsidRPr="008B7728" w:rsidRDefault="00E908A7" w:rsidP="00AE40BB">
            <w:pPr>
              <w:rPr>
                <w:color w:val="auto"/>
                <w:sz w:val="20"/>
                <w:szCs w:val="20"/>
                <w:u w:val="single"/>
              </w:rPr>
            </w:pPr>
            <w:r w:rsidRPr="008B7728">
              <w:rPr>
                <w:color w:val="auto"/>
                <w:sz w:val="20"/>
                <w:szCs w:val="20"/>
                <w:u w:val="single"/>
              </w:rPr>
              <w:t>or</w:t>
            </w:r>
          </w:p>
          <w:p w14:paraId="69F13BB2"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2" w:space="0" w:color="auto"/>
            </w:tcBorders>
            <w:vAlign w:val="center"/>
          </w:tcPr>
          <w:p w14:paraId="668C1472" w14:textId="77777777" w:rsidR="00E908A7" w:rsidRPr="008B7728" w:rsidRDefault="00E908A7" w:rsidP="00AE40BB">
            <w:pPr>
              <w:rPr>
                <w:color w:val="auto"/>
                <w:sz w:val="20"/>
                <w:szCs w:val="20"/>
              </w:rPr>
            </w:pPr>
            <w:r w:rsidRPr="008B7728">
              <w:rPr>
                <w:rFonts w:ascii="Symbol" w:eastAsia="Symbol" w:hAnsi="Symbol" w:cs="Symbol"/>
                <w:color w:val="auto"/>
                <w:sz w:val="20"/>
                <w:szCs w:val="20"/>
              </w:rPr>
              <w:t></w:t>
            </w:r>
            <w:r w:rsidRPr="008B7728">
              <w:rPr>
                <w:color w:val="auto"/>
                <w:sz w:val="20"/>
                <w:szCs w:val="20"/>
              </w:rPr>
              <w:t xml:space="preserve"> 16 kg</w:t>
            </w:r>
          </w:p>
          <w:p w14:paraId="26F95220"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2" w:space="0" w:color="auto"/>
              <w:right w:val="nil"/>
            </w:tcBorders>
            <w:vAlign w:val="center"/>
          </w:tcPr>
          <w:p w14:paraId="45D06101" w14:textId="7EB2EF67" w:rsidR="00E908A7" w:rsidRPr="008B7728" w:rsidRDefault="00E908A7" w:rsidP="00AE40BB">
            <w:pPr>
              <w:rPr>
                <w:color w:val="auto"/>
                <w:sz w:val="20"/>
                <w:szCs w:val="20"/>
              </w:rPr>
            </w:pPr>
            <w:r w:rsidRPr="008B7728">
              <w:rPr>
                <w:color w:val="auto"/>
                <w:sz w:val="20"/>
                <w:szCs w:val="20"/>
              </w:rPr>
              <w:t>10 mg/kg once daily</w:t>
            </w:r>
            <w:ins w:id="1104" w:author="Richard Haynes" w:date="2020-10-26T13:05:00Z">
              <w:r w:rsidR="00193FA7" w:rsidRPr="00193FA7">
                <w:rPr>
                  <w:color w:val="auto"/>
                  <w:sz w:val="20"/>
                  <w:vertAlign w:val="superscript"/>
                </w:rPr>
                <w:t>§</w:t>
              </w:r>
            </w:ins>
          </w:p>
        </w:tc>
      </w:tr>
      <w:tr w:rsidR="008B7728" w:rsidRPr="008B7728" w14:paraId="49ECC885" w14:textId="77777777" w:rsidTr="00AE40BB">
        <w:trPr>
          <w:trHeight w:val="567"/>
        </w:trPr>
        <w:tc>
          <w:tcPr>
            <w:tcW w:w="2835" w:type="dxa"/>
            <w:vMerge/>
            <w:tcBorders>
              <w:left w:val="nil"/>
            </w:tcBorders>
          </w:tcPr>
          <w:p w14:paraId="627A1768" w14:textId="77777777" w:rsidR="00E908A7" w:rsidRPr="008B7728" w:rsidRDefault="00E908A7" w:rsidP="00AE40BB">
            <w:pPr>
              <w:rPr>
                <w:color w:val="auto"/>
                <w:sz w:val="20"/>
                <w:szCs w:val="20"/>
              </w:rPr>
            </w:pPr>
          </w:p>
        </w:tc>
        <w:tc>
          <w:tcPr>
            <w:tcW w:w="1418" w:type="dxa"/>
            <w:vMerge/>
          </w:tcPr>
          <w:p w14:paraId="00E0E9CB" w14:textId="77777777" w:rsidR="00E908A7" w:rsidRPr="008B7728" w:rsidRDefault="00E908A7" w:rsidP="00AE40BB">
            <w:pPr>
              <w:rPr>
                <w:color w:val="auto"/>
                <w:sz w:val="20"/>
                <w:szCs w:val="20"/>
              </w:rPr>
            </w:pPr>
          </w:p>
        </w:tc>
        <w:tc>
          <w:tcPr>
            <w:tcW w:w="1134" w:type="dxa"/>
            <w:vAlign w:val="center"/>
          </w:tcPr>
          <w:p w14:paraId="4F75D1A2" w14:textId="77777777" w:rsidR="00E908A7" w:rsidRPr="008B7728" w:rsidRDefault="00E908A7" w:rsidP="00AE40BB">
            <w:pPr>
              <w:rPr>
                <w:color w:val="auto"/>
                <w:sz w:val="20"/>
                <w:szCs w:val="20"/>
              </w:rPr>
            </w:pPr>
            <w:r w:rsidRPr="008B7728">
              <w:rPr>
                <w:color w:val="auto"/>
                <w:sz w:val="20"/>
                <w:szCs w:val="20"/>
              </w:rPr>
              <w:t>17 - 25 kg</w:t>
            </w:r>
          </w:p>
        </w:tc>
        <w:tc>
          <w:tcPr>
            <w:tcW w:w="4394" w:type="dxa"/>
            <w:tcBorders>
              <w:right w:val="nil"/>
            </w:tcBorders>
            <w:vAlign w:val="center"/>
          </w:tcPr>
          <w:p w14:paraId="75F8193A" w14:textId="24CF11E5" w:rsidR="00E908A7" w:rsidRPr="008B7728" w:rsidRDefault="00E908A7" w:rsidP="00AE40BB">
            <w:pPr>
              <w:rPr>
                <w:color w:val="auto"/>
                <w:sz w:val="20"/>
                <w:szCs w:val="20"/>
              </w:rPr>
            </w:pPr>
            <w:r w:rsidRPr="008B7728">
              <w:rPr>
                <w:color w:val="auto"/>
                <w:sz w:val="20"/>
                <w:szCs w:val="20"/>
              </w:rPr>
              <w:t>200 mg once daily</w:t>
            </w:r>
            <w:ins w:id="1105" w:author="Richard Haynes" w:date="2020-10-26T13:05:00Z">
              <w:r w:rsidR="00193FA7" w:rsidRPr="00193FA7">
                <w:rPr>
                  <w:color w:val="auto"/>
                  <w:sz w:val="20"/>
                  <w:vertAlign w:val="superscript"/>
                </w:rPr>
                <w:t>§</w:t>
              </w:r>
            </w:ins>
          </w:p>
        </w:tc>
      </w:tr>
      <w:tr w:rsidR="008B7728" w:rsidRPr="008B7728" w14:paraId="3B5B9A5F" w14:textId="77777777" w:rsidTr="00AE40BB">
        <w:trPr>
          <w:trHeight w:val="567"/>
        </w:trPr>
        <w:tc>
          <w:tcPr>
            <w:tcW w:w="2835" w:type="dxa"/>
            <w:vMerge/>
            <w:tcBorders>
              <w:left w:val="nil"/>
            </w:tcBorders>
          </w:tcPr>
          <w:p w14:paraId="1BD5794D" w14:textId="77777777" w:rsidR="00E908A7" w:rsidRPr="008B7728" w:rsidRDefault="00E908A7" w:rsidP="00AE40BB">
            <w:pPr>
              <w:rPr>
                <w:color w:val="auto"/>
                <w:sz w:val="20"/>
                <w:szCs w:val="20"/>
              </w:rPr>
            </w:pPr>
          </w:p>
        </w:tc>
        <w:tc>
          <w:tcPr>
            <w:tcW w:w="1418" w:type="dxa"/>
            <w:vMerge/>
          </w:tcPr>
          <w:p w14:paraId="679B306C" w14:textId="77777777" w:rsidR="00E908A7" w:rsidRPr="008B7728" w:rsidRDefault="00E908A7" w:rsidP="00AE40BB">
            <w:pPr>
              <w:rPr>
                <w:color w:val="auto"/>
                <w:sz w:val="20"/>
                <w:szCs w:val="20"/>
              </w:rPr>
            </w:pPr>
          </w:p>
        </w:tc>
        <w:tc>
          <w:tcPr>
            <w:tcW w:w="1134" w:type="dxa"/>
            <w:vAlign w:val="center"/>
          </w:tcPr>
          <w:p w14:paraId="479D9AF1" w14:textId="77777777" w:rsidR="00E908A7" w:rsidRPr="008B7728" w:rsidRDefault="00E908A7" w:rsidP="00AE40BB">
            <w:pPr>
              <w:rPr>
                <w:color w:val="auto"/>
                <w:sz w:val="20"/>
                <w:szCs w:val="20"/>
              </w:rPr>
            </w:pPr>
            <w:r w:rsidRPr="008B7728">
              <w:rPr>
                <w:color w:val="auto"/>
                <w:sz w:val="20"/>
                <w:szCs w:val="20"/>
              </w:rPr>
              <w:t>26 - 35 kg</w:t>
            </w:r>
          </w:p>
        </w:tc>
        <w:tc>
          <w:tcPr>
            <w:tcW w:w="4394" w:type="dxa"/>
            <w:tcBorders>
              <w:right w:val="nil"/>
            </w:tcBorders>
            <w:vAlign w:val="center"/>
          </w:tcPr>
          <w:p w14:paraId="044DE51F" w14:textId="2B73C790" w:rsidR="00E908A7" w:rsidRPr="008B7728" w:rsidRDefault="00E908A7" w:rsidP="00AE40BB">
            <w:pPr>
              <w:rPr>
                <w:color w:val="auto"/>
                <w:sz w:val="20"/>
                <w:szCs w:val="20"/>
              </w:rPr>
            </w:pPr>
            <w:r w:rsidRPr="008B7728">
              <w:rPr>
                <w:color w:val="auto"/>
                <w:sz w:val="20"/>
                <w:szCs w:val="20"/>
              </w:rPr>
              <w:t>300 mg once daily</w:t>
            </w:r>
            <w:ins w:id="1106" w:author="Richard Haynes" w:date="2020-10-26T13:05:00Z">
              <w:r w:rsidR="00193FA7" w:rsidRPr="00193FA7">
                <w:rPr>
                  <w:color w:val="auto"/>
                  <w:sz w:val="20"/>
                  <w:vertAlign w:val="superscript"/>
                </w:rPr>
                <w:t>§</w:t>
              </w:r>
            </w:ins>
          </w:p>
        </w:tc>
      </w:tr>
      <w:tr w:rsidR="008B7728" w:rsidRPr="008B7728" w14:paraId="6E654A34" w14:textId="77777777" w:rsidTr="00AE40BB">
        <w:trPr>
          <w:trHeight w:val="567"/>
        </w:trPr>
        <w:tc>
          <w:tcPr>
            <w:tcW w:w="2835" w:type="dxa"/>
            <w:vMerge/>
            <w:tcBorders>
              <w:left w:val="nil"/>
            </w:tcBorders>
          </w:tcPr>
          <w:p w14:paraId="443E0C9F" w14:textId="77777777" w:rsidR="00E908A7" w:rsidRPr="008B7728" w:rsidRDefault="00E908A7" w:rsidP="00AE40BB">
            <w:pPr>
              <w:rPr>
                <w:color w:val="auto"/>
                <w:sz w:val="20"/>
                <w:szCs w:val="20"/>
              </w:rPr>
            </w:pPr>
          </w:p>
        </w:tc>
        <w:tc>
          <w:tcPr>
            <w:tcW w:w="1418" w:type="dxa"/>
            <w:vMerge/>
          </w:tcPr>
          <w:p w14:paraId="1B770F00" w14:textId="77777777" w:rsidR="00E908A7" w:rsidRPr="008B7728" w:rsidRDefault="00E908A7" w:rsidP="00AE40BB">
            <w:pPr>
              <w:rPr>
                <w:color w:val="auto"/>
                <w:sz w:val="20"/>
                <w:szCs w:val="20"/>
              </w:rPr>
            </w:pPr>
          </w:p>
        </w:tc>
        <w:tc>
          <w:tcPr>
            <w:tcW w:w="1134" w:type="dxa"/>
            <w:vAlign w:val="center"/>
          </w:tcPr>
          <w:p w14:paraId="4187214E" w14:textId="77777777" w:rsidR="00E908A7" w:rsidRPr="008B7728" w:rsidRDefault="00E908A7" w:rsidP="00AE40BB">
            <w:pPr>
              <w:rPr>
                <w:color w:val="auto"/>
                <w:sz w:val="20"/>
                <w:szCs w:val="20"/>
              </w:rPr>
            </w:pPr>
            <w:r w:rsidRPr="008B7728">
              <w:rPr>
                <w:color w:val="auto"/>
                <w:sz w:val="20"/>
                <w:szCs w:val="20"/>
              </w:rPr>
              <w:t>36 - 45 kg</w:t>
            </w:r>
          </w:p>
        </w:tc>
        <w:tc>
          <w:tcPr>
            <w:tcW w:w="4394" w:type="dxa"/>
            <w:tcBorders>
              <w:right w:val="nil"/>
            </w:tcBorders>
            <w:vAlign w:val="center"/>
          </w:tcPr>
          <w:p w14:paraId="781590EA" w14:textId="7637C1F5" w:rsidR="00E908A7" w:rsidRPr="008B7728" w:rsidRDefault="00E908A7" w:rsidP="00AE40BB">
            <w:pPr>
              <w:rPr>
                <w:color w:val="auto"/>
                <w:sz w:val="20"/>
                <w:szCs w:val="20"/>
              </w:rPr>
            </w:pPr>
            <w:r w:rsidRPr="008B7728">
              <w:rPr>
                <w:color w:val="auto"/>
                <w:sz w:val="20"/>
                <w:szCs w:val="20"/>
              </w:rPr>
              <w:t>400 mg once daily</w:t>
            </w:r>
            <w:ins w:id="1107" w:author="Richard Haynes" w:date="2020-10-26T13:05:00Z">
              <w:r w:rsidR="00193FA7" w:rsidRPr="00193FA7">
                <w:rPr>
                  <w:color w:val="auto"/>
                  <w:sz w:val="20"/>
                  <w:vertAlign w:val="superscript"/>
                </w:rPr>
                <w:t>§</w:t>
              </w:r>
            </w:ins>
          </w:p>
        </w:tc>
      </w:tr>
      <w:tr w:rsidR="008B7728" w:rsidRPr="008B7728" w14:paraId="7DF8AFEB" w14:textId="77777777" w:rsidTr="006831C4">
        <w:trPr>
          <w:trHeight w:val="567"/>
        </w:trPr>
        <w:tc>
          <w:tcPr>
            <w:tcW w:w="2835" w:type="dxa"/>
            <w:vMerge/>
            <w:tcBorders>
              <w:left w:val="nil"/>
              <w:bottom w:val="single" w:sz="18" w:space="0" w:color="auto"/>
            </w:tcBorders>
          </w:tcPr>
          <w:p w14:paraId="3EDCADFE" w14:textId="77777777" w:rsidR="00E908A7" w:rsidRPr="008B7728" w:rsidRDefault="00E908A7" w:rsidP="00AE40BB">
            <w:pPr>
              <w:rPr>
                <w:color w:val="auto"/>
                <w:sz w:val="20"/>
                <w:szCs w:val="20"/>
              </w:rPr>
            </w:pPr>
          </w:p>
        </w:tc>
        <w:tc>
          <w:tcPr>
            <w:tcW w:w="1418" w:type="dxa"/>
            <w:vMerge/>
            <w:tcBorders>
              <w:bottom w:val="single" w:sz="18" w:space="0" w:color="auto"/>
            </w:tcBorders>
          </w:tcPr>
          <w:p w14:paraId="330BC1EA" w14:textId="77777777" w:rsidR="00E908A7" w:rsidRPr="008B7728" w:rsidRDefault="00E908A7" w:rsidP="00AE40BB">
            <w:pPr>
              <w:rPr>
                <w:color w:val="auto"/>
                <w:sz w:val="20"/>
                <w:szCs w:val="20"/>
              </w:rPr>
            </w:pPr>
          </w:p>
        </w:tc>
        <w:tc>
          <w:tcPr>
            <w:tcW w:w="1134" w:type="dxa"/>
            <w:tcBorders>
              <w:bottom w:val="single" w:sz="18" w:space="0" w:color="auto"/>
            </w:tcBorders>
            <w:vAlign w:val="center"/>
          </w:tcPr>
          <w:p w14:paraId="651B0346" w14:textId="77777777" w:rsidR="00E908A7" w:rsidRPr="008B7728" w:rsidRDefault="00E908A7" w:rsidP="00AE40BB">
            <w:pPr>
              <w:rPr>
                <w:color w:val="auto"/>
                <w:sz w:val="20"/>
                <w:szCs w:val="20"/>
              </w:rPr>
            </w:pPr>
            <w:r w:rsidRPr="008B7728">
              <w:rPr>
                <w:color w:val="auto"/>
                <w:sz w:val="20"/>
                <w:szCs w:val="20"/>
              </w:rPr>
              <w:t>≥ 46 kg</w:t>
            </w:r>
          </w:p>
        </w:tc>
        <w:tc>
          <w:tcPr>
            <w:tcW w:w="4394" w:type="dxa"/>
            <w:tcBorders>
              <w:bottom w:val="single" w:sz="18" w:space="0" w:color="auto"/>
              <w:right w:val="nil"/>
            </w:tcBorders>
            <w:vAlign w:val="center"/>
          </w:tcPr>
          <w:p w14:paraId="58598964" w14:textId="788E5AF3" w:rsidR="00E908A7" w:rsidRPr="008B7728" w:rsidRDefault="00E908A7" w:rsidP="00AE40BB">
            <w:pPr>
              <w:rPr>
                <w:color w:val="auto"/>
                <w:sz w:val="20"/>
                <w:szCs w:val="20"/>
              </w:rPr>
            </w:pPr>
            <w:r w:rsidRPr="008B7728">
              <w:rPr>
                <w:color w:val="auto"/>
                <w:sz w:val="20"/>
                <w:szCs w:val="20"/>
              </w:rPr>
              <w:t>500 mg once daily</w:t>
            </w:r>
            <w:ins w:id="1108" w:author="Richard Haynes" w:date="2020-10-26T13:05:00Z">
              <w:r w:rsidR="00193FA7" w:rsidRPr="00193FA7">
                <w:rPr>
                  <w:color w:val="auto"/>
                  <w:sz w:val="20"/>
                  <w:vertAlign w:val="superscript"/>
                </w:rPr>
                <w:t>§</w:t>
              </w:r>
            </w:ins>
          </w:p>
        </w:tc>
      </w:tr>
    </w:tbl>
    <w:p w14:paraId="4F6634C8" w14:textId="77777777" w:rsidR="0003198C" w:rsidRPr="008B7728" w:rsidRDefault="0003198C" w:rsidP="0003198C">
      <w:pPr>
        <w:rPr>
          <w:del w:id="1109" w:author="Richard Haynes" w:date="2020-10-26T13:05:00Z"/>
          <w:color w:val="auto"/>
          <w:sz w:val="20"/>
        </w:rPr>
      </w:pPr>
      <w:del w:id="1110" w:author="Richard Haynes" w:date="2020-10-26T13:05:00Z">
        <w:r w:rsidRPr="008B7728">
          <w:rPr>
            <w:b/>
            <w:color w:val="auto"/>
            <w:sz w:val="20"/>
            <w:vertAlign w:val="superscript"/>
          </w:rPr>
          <w:delText xml:space="preserve"># </w:delText>
        </w:r>
        <w:r w:rsidRPr="008B7728">
          <w:rPr>
            <w:color w:val="auto"/>
            <w:sz w:val="20"/>
          </w:rPr>
          <w:delText>Weight to be rounded to the nearest kg unless dosage expressed as mg/kg or mL/kg.</w:delText>
        </w:r>
      </w:del>
    </w:p>
    <w:p w14:paraId="1F03AF61" w14:textId="77777777" w:rsidR="00A46DE7" w:rsidRDefault="00A46DE7">
      <w:pPr>
        <w:rPr>
          <w:del w:id="1111" w:author="Richard Haynes" w:date="2020-10-26T13:05:00Z"/>
        </w:rPr>
      </w:pPr>
    </w:p>
    <w:p w14:paraId="6B6BE418" w14:textId="77777777" w:rsidR="00FF5A1B" w:rsidRDefault="00FF5A1B">
      <w:pPr>
        <w:rPr>
          <w:del w:id="1112" w:author="Richard Haynes" w:date="2020-10-26T13:05:00Z"/>
        </w:rPr>
      </w:pPr>
    </w:p>
    <w:p w14:paraId="4881CE78" w14:textId="30BEFCE2" w:rsidR="0003198C" w:rsidRDefault="0003198C" w:rsidP="0003198C">
      <w:pPr>
        <w:rPr>
          <w:moveTo w:id="1113" w:author="Richard Haynes" w:date="2020-10-26T13:05:00Z"/>
          <w:color w:val="auto"/>
          <w:sz w:val="20"/>
        </w:rPr>
      </w:pPr>
      <w:moveToRangeStart w:id="1114" w:author="Richard Haynes" w:date="2020-10-26T13:05:00Z" w:name="move54609960"/>
      <w:moveTo w:id="1115" w:author="Richard Haynes" w:date="2020-10-26T13:05:00Z">
        <w:r w:rsidRPr="008B7728">
          <w:rPr>
            <w:b/>
            <w:color w:val="auto"/>
            <w:sz w:val="20"/>
            <w:vertAlign w:val="superscript"/>
          </w:rPr>
          <w:t xml:space="preserve"># </w:t>
        </w:r>
        <w:r w:rsidRPr="008B7728">
          <w:rPr>
            <w:color w:val="auto"/>
            <w:sz w:val="20"/>
          </w:rPr>
          <w:t>Weight to be rounded to the nearest kg unless dosage expressed as mg/kg or mL/kg.</w:t>
        </w:r>
      </w:moveTo>
    </w:p>
    <w:moveToRangeEnd w:id="1114"/>
    <w:p w14:paraId="29F826DF" w14:textId="701266D9" w:rsidR="00193FA7" w:rsidRPr="008B7728" w:rsidRDefault="00193FA7" w:rsidP="0003198C">
      <w:pPr>
        <w:rPr>
          <w:ins w:id="1116" w:author="Richard Haynes" w:date="2020-10-26T13:05:00Z"/>
          <w:color w:val="auto"/>
          <w:sz w:val="20"/>
        </w:rPr>
      </w:pPr>
      <w:ins w:id="1117" w:author="Richard Haynes" w:date="2020-10-26T13:05:00Z">
        <w:r w:rsidRPr="00193FA7">
          <w:rPr>
            <w:color w:val="auto"/>
            <w:sz w:val="20"/>
            <w:vertAlign w:val="superscript"/>
          </w:rPr>
          <w:t>§</w:t>
        </w:r>
        <w:r>
          <w:rPr>
            <w:color w:val="auto"/>
            <w:sz w:val="20"/>
          </w:rPr>
          <w:t xml:space="preserve"> for 10 days (or until discharge from hospital)</w:t>
        </w:r>
      </w:ins>
    </w:p>
    <w:p w14:paraId="36DAB46D" w14:textId="77777777" w:rsidR="00A46DE7" w:rsidRDefault="00A46DE7">
      <w:pPr>
        <w:rPr>
          <w:ins w:id="1118" w:author="Richard Haynes" w:date="2020-10-26T13:05:00Z"/>
        </w:rPr>
      </w:pPr>
    </w:p>
    <w:p w14:paraId="7F488379" w14:textId="5F8589B5" w:rsidR="00FF5A1B" w:rsidRDefault="00193FA7">
      <w:pPr>
        <w:rPr>
          <w:ins w:id="1119" w:author="Richard Haynes" w:date="2020-10-26T13:05:00Z"/>
        </w:rPr>
      </w:pPr>
      <w:ins w:id="1120" w:author="Richard Haynes" w:date="2020-10-26T13:05:00Z">
        <w:r w:rsidRPr="00193FA7">
          <w:rPr>
            <w:b/>
            <w:color w:val="auto"/>
            <w:lang w:val="en-US"/>
          </w:rPr>
          <w:t xml:space="preserve">Main Randomisation Part </w:t>
        </w:r>
        <w:r>
          <w:rPr>
            <w:b/>
            <w:color w:val="auto"/>
            <w:lang w:val="en-US"/>
          </w:rPr>
          <w:t>B</w:t>
        </w:r>
      </w:ins>
    </w:p>
    <w:tbl>
      <w:tblPr>
        <w:tblStyle w:val="TableGrid"/>
        <w:tblW w:w="9781" w:type="dxa"/>
        <w:tblLayout w:type="fixed"/>
        <w:tblLook w:val="04A0" w:firstRow="1" w:lastRow="0" w:firstColumn="1" w:lastColumn="0" w:noHBand="0" w:noVBand="1"/>
        <w:tblPrChange w:id="1121" w:author="Richard Haynes" w:date="2020-10-26T13:05:00Z">
          <w:tblPr>
            <w:tblStyle w:val="TableGrid"/>
            <w:tblW w:w="9781" w:type="dxa"/>
            <w:tblLayout w:type="fixed"/>
            <w:tblLook w:val="04A0" w:firstRow="1" w:lastRow="0" w:firstColumn="1" w:lastColumn="0" w:noHBand="0" w:noVBand="1"/>
          </w:tblPr>
        </w:tblPrChange>
      </w:tblPr>
      <w:tblGrid>
        <w:gridCol w:w="2835"/>
        <w:gridCol w:w="1418"/>
        <w:gridCol w:w="1134"/>
        <w:gridCol w:w="4394"/>
        <w:tblGridChange w:id="1122">
          <w:tblGrid>
            <w:gridCol w:w="2835"/>
            <w:gridCol w:w="1418"/>
            <w:gridCol w:w="1134"/>
            <w:gridCol w:w="4394"/>
          </w:tblGrid>
        </w:tblGridChange>
      </w:tblGrid>
      <w:tr w:rsidR="006831C4" w:rsidRPr="008B7728" w14:paraId="0DCB3B78" w14:textId="77777777" w:rsidTr="00392BF8">
        <w:trPr>
          <w:trHeight w:val="567"/>
          <w:trPrChange w:id="1123" w:author="Richard Haynes" w:date="2020-10-26T13:05:00Z">
            <w:trPr>
              <w:trHeight w:val="567"/>
            </w:trPr>
          </w:trPrChange>
        </w:trPr>
        <w:tc>
          <w:tcPr>
            <w:tcW w:w="2835" w:type="dxa"/>
            <w:tcBorders>
              <w:top w:val="single" w:sz="18" w:space="0" w:color="auto"/>
              <w:left w:val="nil"/>
              <w:bottom w:val="single" w:sz="18" w:space="0" w:color="auto"/>
            </w:tcBorders>
            <w:tcPrChange w:id="1124" w:author="Richard Haynes" w:date="2020-10-26T13:05:00Z">
              <w:tcPr>
                <w:tcW w:w="2835" w:type="dxa"/>
                <w:tcBorders>
                  <w:top w:val="single" w:sz="18" w:space="0" w:color="auto"/>
                  <w:left w:val="nil"/>
                  <w:bottom w:val="single" w:sz="4" w:space="0" w:color="auto"/>
                </w:tcBorders>
              </w:tcPr>
            </w:tcPrChange>
          </w:tcPr>
          <w:p w14:paraId="1BE8BCE9" w14:textId="77777777" w:rsidR="006831C4" w:rsidRDefault="006831C4" w:rsidP="006831C4">
            <w:pPr>
              <w:rPr>
                <w:b/>
                <w:color w:val="auto"/>
                <w:sz w:val="20"/>
                <w:szCs w:val="20"/>
              </w:rPr>
            </w:pPr>
            <w:r>
              <w:rPr>
                <w:b/>
                <w:color w:val="auto"/>
                <w:sz w:val="20"/>
                <w:szCs w:val="20"/>
              </w:rPr>
              <w:t>Convalescent Plasma</w:t>
            </w:r>
          </w:p>
          <w:p w14:paraId="4AA3E52D" w14:textId="77777777" w:rsidR="006831C4" w:rsidRPr="006831C4" w:rsidRDefault="006831C4" w:rsidP="006831C4">
            <w:pPr>
              <w:rPr>
                <w:b/>
                <w:color w:val="auto"/>
                <w:sz w:val="20"/>
                <w:szCs w:val="20"/>
              </w:rPr>
            </w:pPr>
          </w:p>
        </w:tc>
        <w:tc>
          <w:tcPr>
            <w:tcW w:w="1418" w:type="dxa"/>
            <w:tcBorders>
              <w:top w:val="single" w:sz="18" w:space="0" w:color="auto"/>
              <w:bottom w:val="single" w:sz="18" w:space="0" w:color="auto"/>
            </w:tcBorders>
            <w:tcPrChange w:id="1125" w:author="Richard Haynes" w:date="2020-10-26T13:05:00Z">
              <w:tcPr>
                <w:tcW w:w="1418" w:type="dxa"/>
                <w:tcBorders>
                  <w:top w:val="single" w:sz="18" w:space="0" w:color="auto"/>
                  <w:bottom w:val="single" w:sz="4" w:space="0" w:color="auto"/>
                </w:tcBorders>
              </w:tcPr>
            </w:tcPrChange>
          </w:tcPr>
          <w:p w14:paraId="0C9BC179" w14:textId="77777777" w:rsidR="006831C4" w:rsidRPr="008B7728" w:rsidRDefault="006831C4" w:rsidP="00AE40BB">
            <w:pPr>
              <w:rPr>
                <w:color w:val="auto"/>
                <w:sz w:val="20"/>
                <w:szCs w:val="20"/>
              </w:rPr>
            </w:pPr>
            <w:r>
              <w:rPr>
                <w:color w:val="auto"/>
                <w:sz w:val="20"/>
                <w:szCs w:val="20"/>
              </w:rPr>
              <w:t>Intravenous</w:t>
            </w:r>
          </w:p>
        </w:tc>
        <w:tc>
          <w:tcPr>
            <w:tcW w:w="1134" w:type="dxa"/>
            <w:tcBorders>
              <w:top w:val="single" w:sz="18" w:space="0" w:color="auto"/>
              <w:bottom w:val="single" w:sz="18" w:space="0" w:color="auto"/>
            </w:tcBorders>
            <w:vAlign w:val="center"/>
            <w:tcPrChange w:id="1126" w:author="Richard Haynes" w:date="2020-10-26T13:05:00Z">
              <w:tcPr>
                <w:tcW w:w="1134" w:type="dxa"/>
                <w:tcBorders>
                  <w:top w:val="single" w:sz="18" w:space="0" w:color="auto"/>
                  <w:bottom w:val="single" w:sz="4" w:space="0" w:color="auto"/>
                </w:tcBorders>
                <w:vAlign w:val="center"/>
              </w:tcPr>
            </w:tcPrChange>
          </w:tcPr>
          <w:p w14:paraId="4E59F56E" w14:textId="77777777" w:rsidR="006831C4" w:rsidRPr="008B7728" w:rsidRDefault="006831C4" w:rsidP="00AE40BB">
            <w:pPr>
              <w:rPr>
                <w:color w:val="auto"/>
                <w:sz w:val="20"/>
                <w:szCs w:val="20"/>
              </w:rPr>
            </w:pPr>
          </w:p>
        </w:tc>
        <w:tc>
          <w:tcPr>
            <w:tcW w:w="4394" w:type="dxa"/>
            <w:tcBorders>
              <w:top w:val="single" w:sz="18" w:space="0" w:color="auto"/>
              <w:bottom w:val="single" w:sz="18" w:space="0" w:color="auto"/>
              <w:right w:val="nil"/>
            </w:tcBorders>
            <w:vAlign w:val="center"/>
            <w:tcPrChange w:id="1127" w:author="Richard Haynes" w:date="2020-10-26T13:05:00Z">
              <w:tcPr>
                <w:tcW w:w="4394" w:type="dxa"/>
                <w:tcBorders>
                  <w:top w:val="single" w:sz="18" w:space="0" w:color="auto"/>
                  <w:bottom w:val="single" w:sz="4" w:space="0" w:color="auto"/>
                  <w:right w:val="nil"/>
                </w:tcBorders>
                <w:vAlign w:val="center"/>
              </w:tcPr>
            </w:tcPrChange>
          </w:tcPr>
          <w:p w14:paraId="6C2958D2" w14:textId="77777777" w:rsidR="006831C4" w:rsidRDefault="00C97BE3" w:rsidP="00AE40BB">
            <w:pPr>
              <w:rPr>
                <w:color w:val="auto"/>
                <w:sz w:val="20"/>
                <w:szCs w:val="20"/>
              </w:rPr>
            </w:pPr>
            <w:r>
              <w:rPr>
                <w:color w:val="auto"/>
                <w:sz w:val="20"/>
                <w:szCs w:val="20"/>
              </w:rPr>
              <w:t>5</w:t>
            </w:r>
            <w:r w:rsidR="006831C4" w:rsidRPr="006831C4">
              <w:rPr>
                <w:color w:val="auto"/>
                <w:sz w:val="20"/>
                <w:szCs w:val="20"/>
              </w:rPr>
              <w:t xml:space="preserve"> m</w:t>
            </w:r>
            <w:r w:rsidR="008D208B">
              <w:rPr>
                <w:color w:val="auto"/>
                <w:sz w:val="20"/>
                <w:szCs w:val="20"/>
              </w:rPr>
              <w:t>L</w:t>
            </w:r>
            <w:r w:rsidR="006831C4" w:rsidRPr="006831C4">
              <w:rPr>
                <w:color w:val="auto"/>
                <w:sz w:val="20"/>
                <w:szCs w:val="20"/>
              </w:rPr>
              <w:t>/kg of ABO compatible convalescent plasma intravenous up to standard adult dose of 275 m</w:t>
            </w:r>
            <w:r w:rsidR="008D208B">
              <w:rPr>
                <w:color w:val="auto"/>
                <w:sz w:val="20"/>
                <w:szCs w:val="20"/>
              </w:rPr>
              <w:t>L</w:t>
            </w:r>
            <w:r w:rsidR="006831C4" w:rsidRPr="006831C4">
              <w:rPr>
                <w:color w:val="auto"/>
                <w:sz w:val="20"/>
                <w:szCs w:val="20"/>
              </w:rPr>
              <w:t xml:space="preserve">s </w:t>
            </w:r>
            <w:r w:rsidR="006831C4">
              <w:rPr>
                <w:color w:val="auto"/>
                <w:sz w:val="20"/>
                <w:szCs w:val="20"/>
              </w:rPr>
              <w:t>per day on study days 1 and 2.</w:t>
            </w:r>
          </w:p>
          <w:p w14:paraId="094164A8" w14:textId="77777777" w:rsidR="006831C4" w:rsidRDefault="006831C4" w:rsidP="00AE40BB">
            <w:pPr>
              <w:rPr>
                <w:color w:val="auto"/>
                <w:sz w:val="20"/>
                <w:szCs w:val="20"/>
              </w:rPr>
            </w:pPr>
          </w:p>
          <w:p w14:paraId="2CBF37F5" w14:textId="77777777" w:rsidR="006831C4" w:rsidRDefault="006831C4" w:rsidP="00AE40BB">
            <w:pPr>
              <w:rPr>
                <w:color w:val="auto"/>
                <w:sz w:val="20"/>
                <w:szCs w:val="20"/>
              </w:rPr>
            </w:pPr>
            <w:r w:rsidRPr="006831C4">
              <w:rPr>
                <w:color w:val="auto"/>
                <w:sz w:val="20"/>
                <w:szCs w:val="20"/>
              </w:rPr>
              <w:t xml:space="preserve">Minimum of 12 hour interval between 1st and 2nd units. </w:t>
            </w:r>
          </w:p>
          <w:p w14:paraId="3ED26AF3" w14:textId="77777777" w:rsidR="00C97BE3" w:rsidRDefault="00C97BE3" w:rsidP="00AE40BB">
            <w:pPr>
              <w:rPr>
                <w:color w:val="auto"/>
                <w:sz w:val="20"/>
                <w:szCs w:val="20"/>
              </w:rPr>
            </w:pPr>
          </w:p>
          <w:p w14:paraId="295DC7EB" w14:textId="77777777" w:rsidR="00C97BE3" w:rsidRPr="006831C4" w:rsidRDefault="00C97BE3" w:rsidP="00AE40BB">
            <w:pPr>
              <w:rPr>
                <w:color w:val="auto"/>
                <w:sz w:val="20"/>
                <w:szCs w:val="20"/>
              </w:rPr>
            </w:pPr>
            <w:r>
              <w:rPr>
                <w:color w:val="auto"/>
                <w:sz w:val="20"/>
                <w:szCs w:val="20"/>
              </w:rPr>
              <w:t>Convalescent plasma for neonates and infants up to one year of age needs to be ordered on a named patient basis from the relevant National Blood Service to ensure the unit meets neonatal requirements.</w:t>
            </w:r>
            <w:r w:rsidR="00690DF5">
              <w:rPr>
                <w:color w:val="auto"/>
                <w:sz w:val="20"/>
                <w:szCs w:val="20"/>
              </w:rPr>
              <w:t xml:space="preserve"> Data transfer storage and retention will be in line with NHSBT standard procedures and protocols. </w:t>
            </w:r>
          </w:p>
        </w:tc>
      </w:tr>
      <w:tr w:rsidR="00193FA7" w:rsidRPr="008B7728" w14:paraId="1BB1AC4A" w14:textId="77777777" w:rsidTr="00020477">
        <w:trPr>
          <w:trHeight w:val="567"/>
          <w:ins w:id="1128" w:author="Richard Haynes" w:date="2020-10-26T13:05:00Z"/>
        </w:trPr>
        <w:tc>
          <w:tcPr>
            <w:tcW w:w="2835" w:type="dxa"/>
            <w:tcBorders>
              <w:top w:val="single" w:sz="18" w:space="0" w:color="auto"/>
              <w:left w:val="nil"/>
              <w:bottom w:val="single" w:sz="18" w:space="0" w:color="auto"/>
            </w:tcBorders>
          </w:tcPr>
          <w:p w14:paraId="22A57D39" w14:textId="77777777" w:rsidR="00193FA7" w:rsidRPr="00DD3D95" w:rsidRDefault="00193FA7" w:rsidP="00193FA7">
            <w:pPr>
              <w:rPr>
                <w:ins w:id="1129" w:author="Richard Haynes" w:date="2020-10-26T13:05:00Z"/>
                <w:b/>
                <w:bCs w:val="0"/>
                <w:sz w:val="20"/>
                <w:szCs w:val="20"/>
              </w:rPr>
            </w:pPr>
            <w:ins w:id="1130" w:author="Richard Haynes" w:date="2020-10-26T13:05:00Z">
              <w:r w:rsidRPr="00DD3D95">
                <w:rPr>
                  <w:b/>
                  <w:sz w:val="20"/>
                  <w:szCs w:val="20"/>
                </w:rPr>
                <w:t xml:space="preserve">Synthetic neutralising antibodies </w:t>
              </w:r>
            </w:ins>
          </w:p>
          <w:p w14:paraId="41C1C48E" w14:textId="77777777" w:rsidR="00193FA7" w:rsidRPr="00DD3D95" w:rsidRDefault="00193FA7" w:rsidP="00193FA7">
            <w:pPr>
              <w:rPr>
                <w:ins w:id="1131" w:author="Richard Haynes" w:date="2020-10-26T13:05:00Z"/>
                <w:rFonts w:ascii="Times New Roman" w:hAnsi="Times New Roman"/>
                <w:sz w:val="18"/>
                <w:szCs w:val="18"/>
              </w:rPr>
            </w:pPr>
            <w:ins w:id="1132" w:author="Richard Haynes" w:date="2020-10-26T13:05:00Z">
              <w:r w:rsidRPr="00DD3D95">
                <w:rPr>
                  <w:sz w:val="18"/>
                  <w:szCs w:val="18"/>
                </w:rPr>
                <w:t xml:space="preserve">(REGN10933 + REGN10987) </w:t>
              </w:r>
            </w:ins>
          </w:p>
          <w:p w14:paraId="62AAC5F6" w14:textId="77777777" w:rsidR="00193FA7" w:rsidRDefault="00193FA7" w:rsidP="00193FA7">
            <w:pPr>
              <w:rPr>
                <w:ins w:id="1133" w:author="Richard Haynes" w:date="2020-10-26T13:05:00Z"/>
                <w:b/>
                <w:color w:val="auto"/>
                <w:sz w:val="20"/>
                <w:szCs w:val="20"/>
              </w:rPr>
            </w:pPr>
          </w:p>
        </w:tc>
        <w:tc>
          <w:tcPr>
            <w:tcW w:w="1418" w:type="dxa"/>
            <w:tcBorders>
              <w:top w:val="single" w:sz="18" w:space="0" w:color="auto"/>
              <w:bottom w:val="single" w:sz="18" w:space="0" w:color="auto"/>
            </w:tcBorders>
          </w:tcPr>
          <w:p w14:paraId="4C7959D0" w14:textId="419E550D" w:rsidR="00193FA7" w:rsidRDefault="00193FA7" w:rsidP="00193FA7">
            <w:pPr>
              <w:rPr>
                <w:ins w:id="1134" w:author="Richard Haynes" w:date="2020-10-26T13:05:00Z"/>
                <w:color w:val="auto"/>
                <w:sz w:val="20"/>
                <w:szCs w:val="20"/>
              </w:rPr>
            </w:pPr>
            <w:ins w:id="1135" w:author="Richard Haynes" w:date="2020-10-26T13:05:00Z">
              <w:r w:rsidRPr="00DD3D95">
                <w:rPr>
                  <w:sz w:val="20"/>
                  <w:szCs w:val="20"/>
                </w:rPr>
                <w:t>Intravenous</w:t>
              </w:r>
            </w:ins>
          </w:p>
        </w:tc>
        <w:tc>
          <w:tcPr>
            <w:tcW w:w="1134" w:type="dxa"/>
            <w:tcBorders>
              <w:top w:val="single" w:sz="18" w:space="0" w:color="auto"/>
              <w:bottom w:val="single" w:sz="18" w:space="0" w:color="auto"/>
            </w:tcBorders>
          </w:tcPr>
          <w:p w14:paraId="7231A8EA" w14:textId="77777777" w:rsidR="00193FA7" w:rsidRDefault="00193FA7" w:rsidP="00193FA7">
            <w:pPr>
              <w:rPr>
                <w:ins w:id="1136" w:author="Richard Haynes" w:date="2020-10-26T13:05:00Z"/>
                <w:sz w:val="20"/>
                <w:szCs w:val="20"/>
              </w:rPr>
            </w:pPr>
            <w:ins w:id="1137" w:author="Richard Haynes" w:date="2020-10-26T13:05:00Z">
              <w:r w:rsidRPr="00DD3D95">
                <w:rPr>
                  <w:sz w:val="20"/>
                  <w:szCs w:val="20"/>
                </w:rPr>
                <w:t xml:space="preserve">≥ 12 years </w:t>
              </w:r>
            </w:ins>
          </w:p>
          <w:p w14:paraId="762A0700" w14:textId="77777777" w:rsidR="00193FA7" w:rsidRDefault="00193FA7" w:rsidP="00193FA7">
            <w:pPr>
              <w:rPr>
                <w:ins w:id="1138" w:author="Richard Haynes" w:date="2020-10-26T13:05:00Z"/>
                <w:sz w:val="20"/>
                <w:szCs w:val="20"/>
              </w:rPr>
            </w:pPr>
            <w:ins w:id="1139" w:author="Richard Haynes" w:date="2020-10-26T13:05:00Z">
              <w:r w:rsidRPr="00DD3D95">
                <w:rPr>
                  <w:sz w:val="20"/>
                  <w:szCs w:val="20"/>
                </w:rPr>
                <w:t xml:space="preserve">And </w:t>
              </w:r>
            </w:ins>
          </w:p>
          <w:p w14:paraId="66776C88" w14:textId="455B7DB7" w:rsidR="00193FA7" w:rsidRPr="008B7728" w:rsidRDefault="00193FA7" w:rsidP="00193FA7">
            <w:pPr>
              <w:rPr>
                <w:ins w:id="1140" w:author="Richard Haynes" w:date="2020-10-26T13:05:00Z"/>
                <w:color w:val="auto"/>
                <w:sz w:val="20"/>
                <w:szCs w:val="20"/>
              </w:rPr>
            </w:pPr>
            <w:ins w:id="1141" w:author="Richard Haynes" w:date="2020-10-26T13:05:00Z">
              <w:r w:rsidRPr="00DD3D95">
                <w:rPr>
                  <w:sz w:val="20"/>
                  <w:szCs w:val="20"/>
                </w:rPr>
                <w:t>≥ 40 kg</w:t>
              </w:r>
            </w:ins>
          </w:p>
        </w:tc>
        <w:tc>
          <w:tcPr>
            <w:tcW w:w="4394" w:type="dxa"/>
            <w:tcBorders>
              <w:top w:val="single" w:sz="18" w:space="0" w:color="auto"/>
              <w:bottom w:val="single" w:sz="18" w:space="0" w:color="auto"/>
              <w:right w:val="nil"/>
            </w:tcBorders>
          </w:tcPr>
          <w:p w14:paraId="0E8B93CC" w14:textId="61F2B2EA" w:rsidR="00193FA7" w:rsidRDefault="00193FA7" w:rsidP="00193FA7">
            <w:pPr>
              <w:rPr>
                <w:ins w:id="1142" w:author="Richard Haynes" w:date="2020-10-26T13:05:00Z"/>
                <w:color w:val="auto"/>
                <w:sz w:val="20"/>
                <w:szCs w:val="20"/>
              </w:rPr>
            </w:pPr>
            <w:ins w:id="1143" w:author="Richard Haynes" w:date="2020-10-26T13:05:00Z">
              <w:r w:rsidRPr="00DD3D95">
                <w:rPr>
                  <w:sz w:val="20"/>
                  <w:szCs w:val="20"/>
                </w:rPr>
                <w:t>8 g (4 g of each monoclonal antibody)</w:t>
              </w:r>
            </w:ins>
          </w:p>
        </w:tc>
      </w:tr>
    </w:tbl>
    <w:p w14:paraId="48B52DCE" w14:textId="32FDD747" w:rsidR="00CA210A" w:rsidRDefault="00CA210A">
      <w:pPr>
        <w:autoSpaceDE/>
        <w:autoSpaceDN/>
        <w:adjustRightInd/>
        <w:contextualSpacing w:val="0"/>
        <w:jc w:val="left"/>
        <w:rPr>
          <w:b/>
          <w:color w:val="auto"/>
        </w:rPr>
      </w:pPr>
    </w:p>
    <w:p w14:paraId="69AB0F0D" w14:textId="77777777" w:rsidR="00A46DE7" w:rsidRDefault="00A46DE7">
      <w:pPr>
        <w:autoSpaceDE/>
        <w:autoSpaceDN/>
        <w:adjustRightInd/>
        <w:contextualSpacing w:val="0"/>
        <w:jc w:val="left"/>
        <w:rPr>
          <w:b/>
          <w:color w:val="auto"/>
        </w:rPr>
      </w:pPr>
    </w:p>
    <w:p w14:paraId="626D500B" w14:textId="77777777" w:rsidR="00E908A7" w:rsidRPr="008B7728" w:rsidRDefault="00E908A7" w:rsidP="00E908A7">
      <w:pPr>
        <w:tabs>
          <w:tab w:val="left" w:pos="2662"/>
        </w:tabs>
        <w:rPr>
          <w:b/>
          <w:color w:val="auto"/>
        </w:rPr>
      </w:pPr>
      <w:r w:rsidRPr="008B7728">
        <w:rPr>
          <w:b/>
          <w:color w:val="auto"/>
        </w:rPr>
        <w:t xml:space="preserve">Second stage randomisation (Patients &lt; 1 year of age will </w:t>
      </w:r>
      <w:r w:rsidRPr="008B7728">
        <w:rPr>
          <w:b/>
          <w:color w:val="auto"/>
          <w:u w:val="single"/>
        </w:rPr>
        <w:t>NOT</w:t>
      </w:r>
      <w:r w:rsidRPr="008B7728">
        <w:rPr>
          <w:b/>
          <w:color w:val="auto"/>
        </w:rPr>
        <w:t xml:space="preserve"> be eligible)</w:t>
      </w:r>
    </w:p>
    <w:p w14:paraId="16A4AC89"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977"/>
        <w:gridCol w:w="1413"/>
        <w:gridCol w:w="1134"/>
        <w:gridCol w:w="4115"/>
      </w:tblGrid>
      <w:tr w:rsidR="008B7728" w:rsidRPr="008B7728" w14:paraId="17C85F4B" w14:textId="77777777" w:rsidTr="0003198C">
        <w:trPr>
          <w:trHeight w:val="454"/>
        </w:trPr>
        <w:tc>
          <w:tcPr>
            <w:tcW w:w="2977" w:type="dxa"/>
            <w:tcBorders>
              <w:top w:val="single" w:sz="18" w:space="0" w:color="auto"/>
              <w:left w:val="nil"/>
              <w:bottom w:val="single" w:sz="18" w:space="0" w:color="auto"/>
            </w:tcBorders>
            <w:shd w:val="clear" w:color="auto" w:fill="BFBFBF" w:themeFill="background1" w:themeFillShade="BF"/>
          </w:tcPr>
          <w:p w14:paraId="467BC4E2" w14:textId="77777777" w:rsidR="00E908A7" w:rsidRPr="008B7728" w:rsidRDefault="00E908A7" w:rsidP="00AE40BB">
            <w:pPr>
              <w:rPr>
                <w:b/>
                <w:color w:val="auto"/>
                <w:sz w:val="20"/>
                <w:szCs w:val="20"/>
              </w:rPr>
            </w:pPr>
            <w:r w:rsidRPr="008B7728">
              <w:rPr>
                <w:b/>
                <w:color w:val="auto"/>
                <w:sz w:val="20"/>
                <w:szCs w:val="20"/>
              </w:rPr>
              <w:t>Arm</w:t>
            </w:r>
          </w:p>
        </w:tc>
        <w:tc>
          <w:tcPr>
            <w:tcW w:w="1413" w:type="dxa"/>
            <w:tcBorders>
              <w:top w:val="single" w:sz="18" w:space="0" w:color="auto"/>
              <w:bottom w:val="single" w:sz="18" w:space="0" w:color="auto"/>
            </w:tcBorders>
            <w:shd w:val="clear" w:color="auto" w:fill="BFBFBF" w:themeFill="background1" w:themeFillShade="BF"/>
          </w:tcPr>
          <w:p w14:paraId="153CE606"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BFBFBF" w:themeFill="background1" w:themeFillShade="BF"/>
          </w:tcPr>
          <w:p w14:paraId="5C513870" w14:textId="251A4DFA" w:rsidR="00E908A7" w:rsidRPr="008B7728" w:rsidRDefault="00E908A7" w:rsidP="00193FA7">
            <w:pPr>
              <w:rPr>
                <w:b/>
                <w:color w:val="auto"/>
                <w:sz w:val="20"/>
                <w:szCs w:val="20"/>
              </w:rPr>
            </w:pPr>
            <w:r w:rsidRPr="008B7728">
              <w:rPr>
                <w:b/>
                <w:color w:val="auto"/>
                <w:sz w:val="20"/>
                <w:szCs w:val="20"/>
              </w:rPr>
              <w:t>Weight</w:t>
            </w:r>
            <w:r w:rsidR="0003198C">
              <w:rPr>
                <w:b/>
                <w:color w:val="auto"/>
                <w:sz w:val="20"/>
                <w:szCs w:val="20"/>
              </w:rPr>
              <w:t xml:space="preserve"> </w:t>
            </w:r>
            <w:del w:id="1144" w:author="Richard Haynes" w:date="2020-10-26T13:05:00Z">
              <w:r w:rsidR="0003198C" w:rsidRPr="0003198C">
                <w:rPr>
                  <w:b/>
                  <w:color w:val="auto"/>
                  <w:sz w:val="20"/>
                  <w:szCs w:val="20"/>
                  <w:vertAlign w:val="superscript"/>
                </w:rPr>
                <w:delText>#</w:delText>
              </w:r>
            </w:del>
          </w:p>
        </w:tc>
        <w:tc>
          <w:tcPr>
            <w:tcW w:w="4115"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4FD5DEB9" w14:textId="77777777" w:rsidTr="00AE40BB">
        <w:trPr>
          <w:trHeight w:val="397"/>
        </w:trPr>
        <w:tc>
          <w:tcPr>
            <w:tcW w:w="2977" w:type="dxa"/>
            <w:tcBorders>
              <w:top w:val="single" w:sz="18" w:space="0" w:color="auto"/>
              <w:left w:val="nil"/>
              <w:bottom w:val="single" w:sz="18" w:space="0" w:color="auto"/>
            </w:tcBorders>
            <w:vAlign w:val="center"/>
          </w:tcPr>
          <w:p w14:paraId="7CFC6F4C"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3" w:type="dxa"/>
            <w:tcBorders>
              <w:top w:val="single" w:sz="18" w:space="0" w:color="auto"/>
              <w:bottom w:val="single" w:sz="18" w:space="0" w:color="auto"/>
            </w:tcBorders>
            <w:vAlign w:val="center"/>
          </w:tcPr>
          <w:p w14:paraId="7B46B981"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vAlign w:val="center"/>
          </w:tcPr>
          <w:p w14:paraId="634796A7" w14:textId="77777777" w:rsidR="00E908A7" w:rsidRPr="008B7728" w:rsidRDefault="00E908A7" w:rsidP="00AE40BB">
            <w:pPr>
              <w:rPr>
                <w:color w:val="auto"/>
                <w:sz w:val="20"/>
                <w:szCs w:val="20"/>
              </w:rPr>
            </w:pPr>
            <w:r w:rsidRPr="008B7728">
              <w:rPr>
                <w:color w:val="auto"/>
                <w:sz w:val="20"/>
                <w:szCs w:val="20"/>
              </w:rPr>
              <w:t>-</w:t>
            </w:r>
          </w:p>
        </w:tc>
        <w:tc>
          <w:tcPr>
            <w:tcW w:w="4115" w:type="dxa"/>
            <w:tcBorders>
              <w:top w:val="single" w:sz="18" w:space="0" w:color="auto"/>
              <w:bottom w:val="single" w:sz="18" w:space="0" w:color="auto"/>
              <w:right w:val="nil"/>
            </w:tcBorders>
            <w:vAlign w:val="center"/>
          </w:tcPr>
          <w:p w14:paraId="4C6B6A32"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2D6B0C3" w14:textId="77777777" w:rsidTr="00AE40BB">
        <w:trPr>
          <w:trHeight w:val="567"/>
        </w:trPr>
        <w:tc>
          <w:tcPr>
            <w:tcW w:w="2977" w:type="dxa"/>
            <w:vMerge w:val="restart"/>
            <w:tcBorders>
              <w:top w:val="single" w:sz="18" w:space="0" w:color="auto"/>
              <w:left w:val="nil"/>
            </w:tcBorders>
          </w:tcPr>
          <w:p w14:paraId="5ACE41E3" w14:textId="77777777" w:rsidR="00E908A7" w:rsidRPr="008B7728" w:rsidRDefault="00E908A7" w:rsidP="00AE40BB">
            <w:pPr>
              <w:rPr>
                <w:b/>
                <w:bCs w:val="0"/>
                <w:color w:val="auto"/>
                <w:sz w:val="20"/>
                <w:szCs w:val="20"/>
              </w:rPr>
            </w:pPr>
            <w:r w:rsidRPr="008B7728">
              <w:rPr>
                <w:b/>
                <w:color w:val="auto"/>
                <w:sz w:val="20"/>
                <w:szCs w:val="20"/>
              </w:rPr>
              <w:t>Tocilizumab</w:t>
            </w:r>
          </w:p>
        </w:tc>
        <w:tc>
          <w:tcPr>
            <w:tcW w:w="1413" w:type="dxa"/>
            <w:vMerge w:val="restart"/>
            <w:tcBorders>
              <w:top w:val="single" w:sz="18" w:space="0" w:color="auto"/>
            </w:tcBorders>
          </w:tcPr>
          <w:p w14:paraId="35C283C6"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5965D5EA" w14:textId="77777777" w:rsidTr="00AE40BB">
        <w:trPr>
          <w:trHeight w:val="1587"/>
        </w:trPr>
        <w:tc>
          <w:tcPr>
            <w:tcW w:w="2977" w:type="dxa"/>
            <w:vMerge/>
            <w:tcBorders>
              <w:left w:val="nil"/>
            </w:tcBorders>
          </w:tcPr>
          <w:p w14:paraId="1147FB0B" w14:textId="77777777" w:rsidR="00E908A7" w:rsidRPr="008B7728" w:rsidRDefault="00E908A7" w:rsidP="00AE40BB">
            <w:pPr>
              <w:rPr>
                <w:color w:val="auto"/>
                <w:sz w:val="20"/>
                <w:szCs w:val="20"/>
              </w:rPr>
            </w:pPr>
          </w:p>
        </w:tc>
        <w:tc>
          <w:tcPr>
            <w:tcW w:w="1413" w:type="dxa"/>
            <w:vMerge/>
          </w:tcPr>
          <w:p w14:paraId="11768315"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0A8F64F2" w14:textId="77777777" w:rsidR="00E908A7" w:rsidRPr="008B7728" w:rsidRDefault="00E908A7" w:rsidP="00AE40BB">
            <w:pPr>
              <w:rPr>
                <w:color w:val="auto"/>
                <w:sz w:val="20"/>
                <w:szCs w:val="20"/>
              </w:rPr>
            </w:pPr>
            <w:r w:rsidRPr="008B7728">
              <w:rPr>
                <w:color w:val="auto"/>
                <w:sz w:val="20"/>
                <w:szCs w:val="20"/>
              </w:rPr>
              <w:t>&lt; 30 kg</w:t>
            </w:r>
          </w:p>
        </w:tc>
        <w:tc>
          <w:tcPr>
            <w:tcW w:w="4115" w:type="dxa"/>
            <w:tcBorders>
              <w:top w:val="single" w:sz="4" w:space="0" w:color="auto"/>
              <w:bottom w:val="single" w:sz="4" w:space="0" w:color="auto"/>
              <w:right w:val="nil"/>
            </w:tcBorders>
          </w:tcPr>
          <w:p w14:paraId="3A2040C0" w14:textId="77777777" w:rsidR="00E908A7" w:rsidRPr="008B7728" w:rsidRDefault="00E908A7" w:rsidP="00AE40BB">
            <w:pPr>
              <w:rPr>
                <w:color w:val="auto"/>
                <w:sz w:val="20"/>
                <w:szCs w:val="20"/>
              </w:rPr>
            </w:pPr>
            <w:r w:rsidRPr="008B7728">
              <w:rPr>
                <w:color w:val="auto"/>
                <w:sz w:val="20"/>
                <w:szCs w:val="20"/>
              </w:rPr>
              <w:t>12 mg/kg</w:t>
            </w:r>
          </w:p>
          <w:p w14:paraId="0260DF5E"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hours later if, in the opinion of the attending clinicians, the patient’s condition has not improved. </w:t>
            </w:r>
          </w:p>
        </w:tc>
      </w:tr>
      <w:tr w:rsidR="008B7728" w:rsidRPr="008B7728" w14:paraId="7D155D4D" w14:textId="77777777" w:rsidTr="00B327A0">
        <w:trPr>
          <w:trHeight w:val="1587"/>
        </w:trPr>
        <w:tc>
          <w:tcPr>
            <w:tcW w:w="2977" w:type="dxa"/>
            <w:vMerge/>
            <w:tcBorders>
              <w:left w:val="nil"/>
            </w:tcBorders>
          </w:tcPr>
          <w:p w14:paraId="32CC57C4" w14:textId="77777777" w:rsidR="00E908A7" w:rsidRPr="008B7728" w:rsidRDefault="00E908A7" w:rsidP="00AE40BB">
            <w:pPr>
              <w:rPr>
                <w:color w:val="auto"/>
                <w:sz w:val="20"/>
                <w:szCs w:val="20"/>
              </w:rPr>
            </w:pPr>
          </w:p>
        </w:tc>
        <w:tc>
          <w:tcPr>
            <w:tcW w:w="1413" w:type="dxa"/>
            <w:vMerge/>
          </w:tcPr>
          <w:p w14:paraId="644FB7F1"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61508C2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5" w:type="dxa"/>
            <w:tcBorders>
              <w:top w:val="single" w:sz="4" w:space="0" w:color="auto"/>
              <w:bottom w:val="single" w:sz="4" w:space="0" w:color="auto"/>
              <w:right w:val="nil"/>
            </w:tcBorders>
          </w:tcPr>
          <w:p w14:paraId="6A1E0B82" w14:textId="77777777" w:rsidR="00E908A7" w:rsidRPr="008B7728" w:rsidRDefault="00E908A7" w:rsidP="00AE40BB">
            <w:pPr>
              <w:rPr>
                <w:color w:val="auto"/>
                <w:sz w:val="20"/>
                <w:szCs w:val="20"/>
              </w:rPr>
            </w:pPr>
            <w:r w:rsidRPr="008B7728">
              <w:rPr>
                <w:color w:val="auto"/>
                <w:sz w:val="20"/>
                <w:szCs w:val="20"/>
              </w:rPr>
              <w:t>8 mg/kg (max 800 mg)</w:t>
            </w:r>
          </w:p>
          <w:p w14:paraId="1DAC7BC8"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24 hours later if, in the opinion of the attending clinicians, the patient’s condition has not improved.</w:t>
            </w:r>
          </w:p>
        </w:tc>
      </w:tr>
    </w:tbl>
    <w:p w14:paraId="7D2E40F7" w14:textId="77777777" w:rsidR="00E908A7" w:rsidRPr="008B7728" w:rsidRDefault="00E908A7" w:rsidP="00E908A7">
      <w:pPr>
        <w:rPr>
          <w:del w:id="1145" w:author="Richard Haynes" w:date="2020-10-26T13:05:00Z"/>
          <w:color w:val="auto"/>
        </w:rPr>
      </w:pPr>
    </w:p>
    <w:p w14:paraId="727F3911" w14:textId="77777777" w:rsidR="0003198C" w:rsidRDefault="0003198C" w:rsidP="0003198C">
      <w:pPr>
        <w:rPr>
          <w:moveFrom w:id="1146" w:author="Richard Haynes" w:date="2020-10-26T13:05:00Z"/>
          <w:color w:val="auto"/>
          <w:sz w:val="20"/>
        </w:rPr>
      </w:pPr>
      <w:moveFromRangeStart w:id="1147" w:author="Richard Haynes" w:date="2020-10-26T13:05:00Z" w:name="move54609960"/>
      <w:moveFrom w:id="1148" w:author="Richard Haynes" w:date="2020-10-26T13:05:00Z">
        <w:r w:rsidRPr="008B7728">
          <w:rPr>
            <w:b/>
            <w:color w:val="auto"/>
            <w:sz w:val="20"/>
            <w:vertAlign w:val="superscript"/>
          </w:rPr>
          <w:t xml:space="preserve"># </w:t>
        </w:r>
        <w:r w:rsidRPr="008B7728">
          <w:rPr>
            <w:color w:val="auto"/>
            <w:sz w:val="20"/>
          </w:rPr>
          <w:t>Weight to be rounded to the nearest kg unless dosage expressed as mg/kg or mL/kg.</w:t>
        </w:r>
      </w:moveFrom>
    </w:p>
    <w:moveFromRangeEnd w:id="1147"/>
    <w:p w14:paraId="0B788905" w14:textId="77777777" w:rsidR="00E908A7" w:rsidRDefault="00E908A7">
      <w:pPr>
        <w:autoSpaceDE/>
        <w:autoSpaceDN/>
        <w:adjustRightInd/>
        <w:contextualSpacing w:val="0"/>
        <w:jc w:val="left"/>
        <w:rPr>
          <w:b/>
          <w:bCs w:val="0"/>
          <w:lang w:val="en-US"/>
        </w:rPr>
      </w:pPr>
      <w:r w:rsidRPr="008B7728">
        <w:rPr>
          <w:color w:val="auto"/>
        </w:rPr>
        <w:br w:type="page"/>
      </w:r>
    </w:p>
    <w:p w14:paraId="2A2D3333" w14:textId="77777777" w:rsidR="004B65DD" w:rsidRPr="00734153" w:rsidRDefault="004B65DD" w:rsidP="001B27CF">
      <w:pPr>
        <w:pStyle w:val="Heading2"/>
      </w:pPr>
      <w:bookmarkStart w:id="1149" w:name="_Toc53502101"/>
      <w:bookmarkStart w:id="1150" w:name="_Toc44674878"/>
      <w:r w:rsidRPr="00734153">
        <w:lastRenderedPageBreak/>
        <w:t xml:space="preserve">Appendix </w:t>
      </w:r>
      <w:r w:rsidR="00DB6908">
        <w:t>4</w:t>
      </w:r>
      <w:r w:rsidRPr="00734153">
        <w:t>: Organisational Structure and Responsibilities</w:t>
      </w:r>
      <w:bookmarkEnd w:id="1047"/>
      <w:bookmarkEnd w:id="1048"/>
      <w:bookmarkEnd w:id="1049"/>
      <w:bookmarkEnd w:id="1079"/>
      <w:bookmarkEnd w:id="1103"/>
      <w:bookmarkEnd w:id="1149"/>
      <w:bookmarkEnd w:id="1150"/>
      <w:r w:rsidR="00C43BB8" w:rsidRPr="00734153">
        <w:t xml:space="preserve"> </w:t>
      </w:r>
    </w:p>
    <w:p w14:paraId="2311EFB7" w14:textId="77777777" w:rsidR="000B1CFA" w:rsidRPr="00734153" w:rsidRDefault="000B1CFA" w:rsidP="00F123A0"/>
    <w:p w14:paraId="0225FE33" w14:textId="77777777" w:rsidR="004B65DD" w:rsidRPr="00C752CE" w:rsidRDefault="00096813" w:rsidP="00F123A0">
      <w:pPr>
        <w:rPr>
          <w:b/>
        </w:rPr>
      </w:pPr>
      <w:r w:rsidRPr="00C752CE">
        <w:rPr>
          <w:b/>
        </w:rPr>
        <w:t>Chief Investigator</w:t>
      </w:r>
    </w:p>
    <w:p w14:paraId="06959F4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50C3BD7" w14:textId="77777777" w:rsidR="007804BA" w:rsidRPr="00734153" w:rsidRDefault="007804BA" w:rsidP="00F123A0"/>
    <w:p w14:paraId="316077CC" w14:textId="652803AB" w:rsidR="004B65DD" w:rsidRPr="00734153" w:rsidRDefault="004B65DD" w:rsidP="003E01A7">
      <w:pPr>
        <w:pStyle w:val="ListParagraph"/>
        <w:numPr>
          <w:ilvl w:val="0"/>
          <w:numId w:val="9"/>
        </w:numPr>
        <w:tabs>
          <w:tab w:val="clear" w:pos="720"/>
          <w:tab w:val="num" w:pos="851"/>
        </w:tabs>
        <w:ind w:left="851" w:hanging="425"/>
        <w:pPrChange w:id="1151" w:author="Richard Haynes" w:date="2020-10-26T13:05:00Z">
          <w:pPr>
            <w:pStyle w:val="ListParagraph"/>
            <w:numPr>
              <w:numId w:val="6"/>
            </w:numPr>
            <w:tabs>
              <w:tab w:val="num" w:pos="720"/>
            </w:tabs>
            <w:ind w:hanging="360"/>
          </w:pPr>
        </w:pPrChange>
      </w:pPr>
      <w:r w:rsidRPr="00734153">
        <w:t xml:space="preserve">Design and conduct of the Study </w:t>
      </w:r>
      <w:r w:rsidR="00FF72FD" w:rsidRPr="00734153">
        <w:t xml:space="preserve">in collaboration with the </w:t>
      </w:r>
      <w:ins w:id="1152" w:author="Richard Haynes" w:date="2020-10-26T13:05:00Z">
        <w:r w:rsidR="00112A25">
          <w:t xml:space="preserve">Trial </w:t>
        </w:r>
      </w:ins>
      <w:r w:rsidR="00FF72FD" w:rsidRPr="00734153">
        <w:t>Steering Committee</w:t>
      </w:r>
      <w:r w:rsidR="00941714" w:rsidRPr="00734153">
        <w:t>;</w:t>
      </w:r>
    </w:p>
    <w:p w14:paraId="5CE08963" w14:textId="77777777" w:rsidR="004B65DD" w:rsidRPr="00734153" w:rsidRDefault="004B65DD" w:rsidP="003E01A7">
      <w:pPr>
        <w:pStyle w:val="ListParagraph"/>
        <w:numPr>
          <w:ilvl w:val="0"/>
          <w:numId w:val="9"/>
        </w:numPr>
        <w:tabs>
          <w:tab w:val="clear" w:pos="720"/>
          <w:tab w:val="num" w:pos="851"/>
        </w:tabs>
        <w:ind w:left="851" w:hanging="425"/>
        <w:pPrChange w:id="1153" w:author="Richard Haynes" w:date="2020-10-26T13:05:00Z">
          <w:pPr>
            <w:pStyle w:val="ListParagraph"/>
            <w:numPr>
              <w:numId w:val="6"/>
            </w:numPr>
            <w:tabs>
              <w:tab w:val="num" w:pos="720"/>
            </w:tabs>
            <w:ind w:hanging="360"/>
          </w:pPr>
        </w:pPrChange>
      </w:pPr>
      <w:r w:rsidRPr="00734153">
        <w:t>Preparation of the Protocol and subsequent revisions</w:t>
      </w:r>
      <w:r w:rsidR="00941714" w:rsidRPr="00734153">
        <w:t>;</w:t>
      </w:r>
    </w:p>
    <w:p w14:paraId="2D038CF8" w14:textId="77777777" w:rsidR="005539EF" w:rsidRPr="00734153" w:rsidRDefault="005539EF" w:rsidP="00F123A0"/>
    <w:p w14:paraId="7C43DAC2" w14:textId="7A4F706D" w:rsidR="004B65DD" w:rsidRPr="00C752CE" w:rsidRDefault="00112A25" w:rsidP="00F123A0">
      <w:pPr>
        <w:rPr>
          <w:b/>
        </w:rPr>
      </w:pPr>
      <w:ins w:id="1154" w:author="Richard Haynes" w:date="2020-10-26T13:05:00Z">
        <w:r>
          <w:rPr>
            <w:b/>
          </w:rPr>
          <w:t xml:space="preserve">Trial </w:t>
        </w:r>
      </w:ins>
      <w:r w:rsidR="004B65DD" w:rsidRPr="00C752CE">
        <w:rPr>
          <w:b/>
        </w:rPr>
        <w:t>Steering Committee</w:t>
      </w:r>
    </w:p>
    <w:p w14:paraId="522C4E6B" w14:textId="747F7592" w:rsidR="004B65DD" w:rsidRPr="00734153" w:rsidRDefault="004B65DD" w:rsidP="00F123A0">
      <w:r w:rsidRPr="00734153">
        <w:t>The</w:t>
      </w:r>
      <w:ins w:id="1155" w:author="Richard Haynes" w:date="2020-10-26T13:05:00Z">
        <w:r w:rsidRPr="00734153">
          <w:t xml:space="preserve"> </w:t>
        </w:r>
        <w:r w:rsidR="00112A25">
          <w:t>Trial</w:t>
        </w:r>
      </w:ins>
      <w:r w:rsidR="00112A25">
        <w:t xml:space="preserve"> </w:t>
      </w:r>
      <w:r w:rsidRPr="00734153">
        <w:t xml:space="preserve">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1B27CF">
        <w:t>8.5</w:t>
      </w:r>
      <w:r w:rsidR="00282473">
        <w:fldChar w:fldCharType="end"/>
      </w:r>
      <w:r w:rsidR="00282473">
        <w:t xml:space="preserve"> </w:t>
      </w:r>
      <w:r w:rsidR="006B76A1" w:rsidRPr="00734153">
        <w:t xml:space="preserve">for list of members) </w:t>
      </w:r>
      <w:r w:rsidRPr="00734153">
        <w:t>is responsible for:</w:t>
      </w:r>
    </w:p>
    <w:p w14:paraId="08C94826" w14:textId="77777777" w:rsidR="007804BA" w:rsidRPr="00734153" w:rsidRDefault="007804BA" w:rsidP="00F123A0"/>
    <w:p w14:paraId="2CE19526" w14:textId="52DC297D" w:rsidR="004B65DD" w:rsidRPr="00734153" w:rsidRDefault="00C4388A" w:rsidP="003E01A7">
      <w:pPr>
        <w:pStyle w:val="ListParagraph"/>
        <w:numPr>
          <w:ilvl w:val="0"/>
          <w:numId w:val="41"/>
        </w:numPr>
        <w:tabs>
          <w:tab w:val="clear" w:pos="720"/>
          <w:tab w:val="num" w:pos="851"/>
        </w:tabs>
        <w:ind w:hanging="294"/>
        <w:pPrChange w:id="1156" w:author="Richard Haynes" w:date="2020-10-26T13:05:00Z">
          <w:pPr>
            <w:pStyle w:val="ListParagraph"/>
            <w:numPr>
              <w:numId w:val="7"/>
            </w:numPr>
            <w:tabs>
              <w:tab w:val="num" w:pos="720"/>
            </w:tabs>
            <w:ind w:hanging="360"/>
          </w:pPr>
        </w:pPrChange>
      </w:pPr>
      <w:ins w:id="1157" w:author="Richard Haynes" w:date="2020-10-26T13:05:00Z">
        <w:r>
          <w:t xml:space="preserve">  </w:t>
        </w:r>
      </w:ins>
      <w:r w:rsidR="004B65DD" w:rsidRPr="00734153">
        <w:t>Agreement of the final Protocol</w:t>
      </w:r>
      <w:r w:rsidR="00FF72FD" w:rsidRPr="00734153">
        <w:t xml:space="preserve"> and </w:t>
      </w:r>
      <w:r w:rsidR="004B65DD" w:rsidRPr="00734153">
        <w:t>the Data Analysis Plans</w:t>
      </w:r>
      <w:r w:rsidR="00941714" w:rsidRPr="00734153">
        <w:t>;</w:t>
      </w:r>
    </w:p>
    <w:p w14:paraId="6523A73F" w14:textId="1528C1CB" w:rsidR="004B65DD" w:rsidRPr="00734153" w:rsidRDefault="004B65DD" w:rsidP="003E01A7">
      <w:pPr>
        <w:pStyle w:val="ListParagraph"/>
        <w:numPr>
          <w:ilvl w:val="0"/>
          <w:numId w:val="41"/>
        </w:numPr>
        <w:tabs>
          <w:tab w:val="clear" w:pos="720"/>
          <w:tab w:val="num" w:pos="851"/>
        </w:tabs>
        <w:ind w:left="851" w:hanging="425"/>
        <w:pPrChange w:id="1158" w:author="Richard Haynes" w:date="2020-10-26T13:05:00Z">
          <w:pPr>
            <w:pStyle w:val="ListParagraph"/>
            <w:numPr>
              <w:numId w:val="7"/>
            </w:numPr>
            <w:tabs>
              <w:tab w:val="num" w:pos="720"/>
            </w:tabs>
            <w:ind w:hanging="360"/>
          </w:pPr>
        </w:pPrChange>
      </w:pPr>
      <w:r w:rsidRPr="00734153">
        <w:t xml:space="preserve">Reviewing progress of the study and, if necessary, </w:t>
      </w:r>
      <w:r w:rsidR="00FF72FD" w:rsidRPr="00734153">
        <w:t xml:space="preserve">deciding on Protocol </w:t>
      </w:r>
      <w:r w:rsidRPr="00734153">
        <w:t>changes</w:t>
      </w:r>
      <w:r w:rsidR="00941714" w:rsidRPr="00734153">
        <w:t>;</w:t>
      </w:r>
      <w:ins w:id="1159" w:author="Richard Haynes" w:date="2020-10-26T13:05:00Z">
        <w:r w:rsidR="00265C27">
          <w:t xml:space="preserve"> </w:t>
        </w:r>
      </w:ins>
    </w:p>
    <w:p w14:paraId="23D410ED" w14:textId="64FE91B5" w:rsidR="004B65DD" w:rsidRPr="00734153" w:rsidRDefault="004B65DD" w:rsidP="003E01A7">
      <w:pPr>
        <w:pStyle w:val="ListParagraph"/>
        <w:numPr>
          <w:ilvl w:val="0"/>
          <w:numId w:val="41"/>
        </w:numPr>
        <w:tabs>
          <w:tab w:val="clear" w:pos="720"/>
          <w:tab w:val="num" w:pos="851"/>
        </w:tabs>
        <w:ind w:left="851" w:hanging="425"/>
        <w:pPrChange w:id="1160" w:author="Richard Haynes" w:date="2020-10-26T13:05:00Z">
          <w:pPr>
            <w:pStyle w:val="ListParagraph"/>
            <w:numPr>
              <w:numId w:val="7"/>
            </w:numPr>
            <w:tabs>
              <w:tab w:val="num" w:pos="720"/>
            </w:tabs>
            <w:ind w:hanging="360"/>
          </w:pPr>
        </w:pPrChange>
      </w:pPr>
      <w:r w:rsidRPr="00734153">
        <w:t xml:space="preserve">Review and approval of study </w:t>
      </w:r>
      <w:r w:rsidR="005F0700" w:rsidRPr="00734153">
        <w:t xml:space="preserve">publications </w:t>
      </w:r>
      <w:r w:rsidRPr="00734153">
        <w:t xml:space="preserve">and </w:t>
      </w:r>
      <w:r w:rsidR="00941714" w:rsidRPr="00734153">
        <w:t>substudy proposals;</w:t>
      </w:r>
      <w:ins w:id="1161" w:author="Richard Haynes" w:date="2020-10-26T13:05:00Z">
        <w:r w:rsidR="00265C27">
          <w:t xml:space="preserve"> </w:t>
        </w:r>
      </w:ins>
    </w:p>
    <w:p w14:paraId="199A234D" w14:textId="7818E0E0" w:rsidR="00FF72FD" w:rsidRDefault="00FF72FD" w:rsidP="003E01A7">
      <w:pPr>
        <w:pStyle w:val="ListParagraph"/>
        <w:numPr>
          <w:ilvl w:val="0"/>
          <w:numId w:val="41"/>
        </w:numPr>
        <w:tabs>
          <w:tab w:val="clear" w:pos="720"/>
          <w:tab w:val="num" w:pos="851"/>
        </w:tabs>
        <w:ind w:left="851" w:hanging="425"/>
        <w:rPr>
          <w:ins w:id="1162" w:author="Richard Haynes" w:date="2020-10-26T13:05:00Z"/>
        </w:rPr>
      </w:pPr>
      <w:ins w:id="1163" w:author="Richard Haynes" w:date="2020-10-26T13:05:00Z">
        <w:r w:rsidRPr="00734153">
          <w:t>Reviewing new studies that may be of relevance</w:t>
        </w:r>
        <w:r w:rsidR="00941714" w:rsidRPr="00734153">
          <w:t>.</w:t>
        </w:r>
        <w:r w:rsidR="00DD3BD1">
          <w:t xml:space="preserve"> </w:t>
        </w:r>
      </w:ins>
    </w:p>
    <w:p w14:paraId="143DB4EB" w14:textId="77777777" w:rsidR="00DD3BD1" w:rsidRDefault="00DD3BD1" w:rsidP="00DD3BD1">
      <w:pPr>
        <w:rPr>
          <w:ins w:id="1164" w:author="Richard Haynes" w:date="2020-10-26T13:05:00Z"/>
        </w:rPr>
      </w:pPr>
    </w:p>
    <w:p w14:paraId="4DCF00CF" w14:textId="6458455E" w:rsidR="00DD3BD1" w:rsidRPr="00C752CE" w:rsidRDefault="00DD3BD1" w:rsidP="00DD3BD1">
      <w:pPr>
        <w:rPr>
          <w:ins w:id="1165" w:author="Richard Haynes" w:date="2020-10-26T13:05:00Z"/>
          <w:b/>
        </w:rPr>
      </w:pPr>
      <w:ins w:id="1166" w:author="Richard Haynes" w:date="2020-10-26T13:05:00Z">
        <w:r>
          <w:rPr>
            <w:b/>
          </w:rPr>
          <w:t xml:space="preserve">Regional (South East Asia) </w:t>
        </w:r>
        <w:r w:rsidRPr="00C752CE">
          <w:rPr>
            <w:b/>
          </w:rPr>
          <w:t>Steering Committee</w:t>
        </w:r>
      </w:ins>
    </w:p>
    <w:p w14:paraId="195EDF57" w14:textId="5750EBC9" w:rsidR="00DD3BD1" w:rsidRDefault="00DD3BD1" w:rsidP="00DD3BD1">
      <w:pPr>
        <w:rPr>
          <w:ins w:id="1167" w:author="Richard Haynes" w:date="2020-10-26T13:05:00Z"/>
        </w:rPr>
      </w:pPr>
      <w:ins w:id="1168" w:author="Richard Haynes" w:date="2020-10-26T13:05:00Z">
        <w:r w:rsidRPr="00734153">
          <w:t xml:space="preserve">The </w:t>
        </w:r>
        <w:r>
          <w:t xml:space="preserve">regional SEA </w:t>
        </w:r>
        <w:r w:rsidRPr="00734153">
          <w:t xml:space="preserve">Steering Committee (see Section </w:t>
        </w:r>
        <w:r>
          <w:fldChar w:fldCharType="begin"/>
        </w:r>
        <w:r>
          <w:instrText xml:space="preserve"> REF _Ref34926130 \r \h  \* MERGEFORMAT </w:instrText>
        </w:r>
        <w:r>
          <w:fldChar w:fldCharType="separate"/>
        </w:r>
        <w:r w:rsidR="001B27CF">
          <w:t>8.5</w:t>
        </w:r>
        <w:r>
          <w:fldChar w:fldCharType="end"/>
        </w:r>
        <w:r>
          <w:t xml:space="preserve"> </w:t>
        </w:r>
        <w:r w:rsidRPr="00734153">
          <w:t>for list of members) is responsible for:</w:t>
        </w:r>
      </w:ins>
    </w:p>
    <w:p w14:paraId="73080E7A" w14:textId="77777777" w:rsidR="00023F16" w:rsidRPr="00734153" w:rsidRDefault="00023F16" w:rsidP="00DD3BD1">
      <w:pPr>
        <w:rPr>
          <w:ins w:id="1169" w:author="Richard Haynes" w:date="2020-10-26T13:05:00Z"/>
        </w:rPr>
      </w:pPr>
    </w:p>
    <w:p w14:paraId="4DB6A79B" w14:textId="76981D26" w:rsidR="00DD3BD1" w:rsidRPr="00734153" w:rsidRDefault="00DD3BD1" w:rsidP="003E01A7">
      <w:pPr>
        <w:pStyle w:val="ListParagraph"/>
        <w:numPr>
          <w:ilvl w:val="0"/>
          <w:numId w:val="42"/>
        </w:numPr>
        <w:tabs>
          <w:tab w:val="clear" w:pos="720"/>
          <w:tab w:val="num" w:pos="851"/>
        </w:tabs>
        <w:ind w:left="851" w:hanging="425"/>
        <w:rPr>
          <w:ins w:id="1170" w:author="Richard Haynes" w:date="2020-10-26T13:05:00Z"/>
        </w:rPr>
      </w:pPr>
      <w:ins w:id="1171" w:author="Richard Haynes" w:date="2020-10-26T13:05:00Z">
        <w:r w:rsidRPr="00734153">
          <w:t xml:space="preserve">Reviewing progress of the study </w:t>
        </w:r>
        <w:r w:rsidR="00C4388A">
          <w:t>in South East Asia;</w:t>
        </w:r>
      </w:ins>
    </w:p>
    <w:p w14:paraId="167E1E1A" w14:textId="32507899" w:rsidR="00C4388A" w:rsidRDefault="00DD3BD1" w:rsidP="00B03281">
      <w:pPr>
        <w:pStyle w:val="ListParagraph"/>
        <w:numPr>
          <w:ilvl w:val="0"/>
          <w:numId w:val="42"/>
        </w:numPr>
        <w:tabs>
          <w:tab w:val="clear" w:pos="720"/>
          <w:tab w:val="num" w:pos="851"/>
        </w:tabs>
        <w:ind w:left="851" w:hanging="425"/>
        <w:rPr>
          <w:ins w:id="1172" w:author="Richard Haynes" w:date="2020-10-26T13:05:00Z"/>
        </w:rPr>
      </w:pPr>
      <w:ins w:id="1173" w:author="Richard Haynes" w:date="2020-10-26T13:05:00Z">
        <w:r w:rsidRPr="00734153">
          <w:t>Review of study publications and substudy proposals;</w:t>
        </w:r>
      </w:ins>
    </w:p>
    <w:p w14:paraId="7AE1F9F8" w14:textId="77777777" w:rsidR="00C4388A" w:rsidRDefault="00C4388A" w:rsidP="00B03281">
      <w:pPr>
        <w:pStyle w:val="ListParagraph"/>
        <w:numPr>
          <w:ilvl w:val="0"/>
          <w:numId w:val="42"/>
        </w:numPr>
        <w:tabs>
          <w:tab w:val="clear" w:pos="720"/>
          <w:tab w:val="num" w:pos="851"/>
        </w:tabs>
        <w:ind w:left="851" w:hanging="425"/>
        <w:rPr>
          <w:ins w:id="1174" w:author="Richard Haynes" w:date="2020-10-26T13:05:00Z"/>
        </w:rPr>
      </w:pPr>
      <w:ins w:id="1175" w:author="Richard Haynes" w:date="2020-10-26T13:05:00Z">
        <w:r>
          <w:t>Considering potential new therapies to be included in South East Asia;</w:t>
        </w:r>
      </w:ins>
    </w:p>
    <w:p w14:paraId="7348C956" w14:textId="71901463" w:rsidR="00DD3BD1" w:rsidRPr="00734153" w:rsidRDefault="00C4388A" w:rsidP="003E01A7">
      <w:pPr>
        <w:pStyle w:val="ListParagraph"/>
        <w:numPr>
          <w:ilvl w:val="0"/>
          <w:numId w:val="42"/>
        </w:numPr>
        <w:tabs>
          <w:tab w:val="clear" w:pos="720"/>
          <w:tab w:val="num" w:pos="851"/>
        </w:tabs>
        <w:ind w:left="851" w:hanging="425"/>
        <w:rPr>
          <w:ins w:id="1176" w:author="Richard Haynes" w:date="2020-10-26T13:05:00Z"/>
        </w:rPr>
      </w:pPr>
      <w:ins w:id="1177" w:author="Richard Haynes" w:date="2020-10-26T13:05:00Z">
        <w:r>
          <w:t>Assisting RCC in selection of LCCs</w:t>
        </w:r>
        <w:r w:rsidR="00DD3BD1">
          <w:t xml:space="preserve"> </w:t>
        </w:r>
      </w:ins>
    </w:p>
    <w:p w14:paraId="4D5BFC66" w14:textId="6FFCC36D" w:rsidR="00DD3BD1" w:rsidRPr="00734153" w:rsidRDefault="00DD3BD1" w:rsidP="003E01A7">
      <w:pPr>
        <w:pStyle w:val="ListParagraph"/>
        <w:numPr>
          <w:ilvl w:val="0"/>
          <w:numId w:val="42"/>
        </w:numPr>
        <w:tabs>
          <w:tab w:val="clear" w:pos="720"/>
          <w:tab w:val="num" w:pos="851"/>
        </w:tabs>
        <w:ind w:left="851" w:hanging="425"/>
        <w:pPrChange w:id="1178" w:author="Richard Haynes" w:date="2020-10-26T13:05:00Z">
          <w:pPr>
            <w:pStyle w:val="ListParagraph"/>
            <w:numPr>
              <w:numId w:val="7"/>
            </w:numPr>
            <w:tabs>
              <w:tab w:val="num" w:pos="720"/>
            </w:tabs>
            <w:ind w:hanging="360"/>
          </w:pPr>
        </w:pPrChange>
      </w:pPr>
      <w:r w:rsidRPr="00734153">
        <w:t>Reviewing new studies that may be of relevance.</w:t>
      </w:r>
    </w:p>
    <w:p w14:paraId="4948F439" w14:textId="77777777" w:rsidR="005539EF" w:rsidRPr="00734153" w:rsidRDefault="005539EF" w:rsidP="00F123A0"/>
    <w:p w14:paraId="0ECE11D7" w14:textId="77777777" w:rsidR="004B65DD" w:rsidRPr="00C752CE" w:rsidRDefault="004B65DD" w:rsidP="00F123A0">
      <w:pPr>
        <w:rPr>
          <w:b/>
        </w:rPr>
      </w:pPr>
      <w:r w:rsidRPr="00C752CE">
        <w:rPr>
          <w:b/>
        </w:rPr>
        <w:t>Data Monitoring Committee</w:t>
      </w:r>
    </w:p>
    <w:p w14:paraId="128F247F" w14:textId="77777777" w:rsidR="004B65DD" w:rsidRPr="00734153" w:rsidRDefault="004B65DD" w:rsidP="00F123A0">
      <w:r w:rsidRPr="00734153">
        <w:t>The independent Data Monitoring Committee is responsible for:</w:t>
      </w:r>
    </w:p>
    <w:p w14:paraId="1877E93E" w14:textId="77777777" w:rsidR="007804BA" w:rsidRPr="00734153" w:rsidRDefault="007804BA" w:rsidP="00F123A0"/>
    <w:p w14:paraId="4B3B9F7A" w14:textId="77777777" w:rsidR="004B65DD" w:rsidRPr="00734153" w:rsidRDefault="004B65DD" w:rsidP="00023F16">
      <w:pPr>
        <w:pStyle w:val="ListParagraph"/>
        <w:numPr>
          <w:ilvl w:val="0"/>
          <w:numId w:val="50"/>
        </w:numPr>
        <w:tabs>
          <w:tab w:val="clear" w:pos="720"/>
          <w:tab w:val="num" w:pos="851"/>
        </w:tabs>
        <w:ind w:left="851" w:hanging="425"/>
        <w:pPrChange w:id="1179" w:author="Richard Haynes" w:date="2020-10-26T13:05:00Z">
          <w:pPr>
            <w:pStyle w:val="ListParagraph"/>
            <w:numPr>
              <w:numId w:val="8"/>
            </w:numPr>
            <w:tabs>
              <w:tab w:val="num" w:pos="720"/>
            </w:tabs>
            <w:ind w:hanging="360"/>
          </w:pPr>
        </w:pPrChange>
      </w:pPr>
      <w:r w:rsidRPr="00734153">
        <w:t xml:space="preserve">Reviewing unblinded interim </w:t>
      </w:r>
      <w:r w:rsidR="00FF72FD" w:rsidRPr="00734153">
        <w:t xml:space="preserve">analyses </w:t>
      </w:r>
      <w:r w:rsidRPr="00734153">
        <w:t>according to the Protocol</w:t>
      </w:r>
      <w:r w:rsidR="00941714" w:rsidRPr="00734153">
        <w:t>;</w:t>
      </w:r>
    </w:p>
    <w:p w14:paraId="4961EEC0" w14:textId="77777777" w:rsidR="004B65DD" w:rsidRPr="00734153" w:rsidRDefault="004B65DD" w:rsidP="00023F16">
      <w:pPr>
        <w:pStyle w:val="ListParagraph"/>
        <w:numPr>
          <w:ilvl w:val="0"/>
          <w:numId w:val="50"/>
        </w:numPr>
        <w:tabs>
          <w:tab w:val="clear" w:pos="720"/>
          <w:tab w:val="num" w:pos="851"/>
        </w:tabs>
        <w:ind w:left="851" w:hanging="425"/>
        <w:pPrChange w:id="1180" w:author="Richard Haynes" w:date="2020-10-26T13:05:00Z">
          <w:pPr>
            <w:pStyle w:val="ListParagraph"/>
            <w:numPr>
              <w:numId w:val="8"/>
            </w:numPr>
            <w:tabs>
              <w:tab w:val="num" w:pos="720"/>
            </w:tabs>
            <w:ind w:hanging="360"/>
          </w:pPr>
        </w:pPrChange>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4D111703" w14:textId="77777777" w:rsidR="005539EF" w:rsidRPr="00734153" w:rsidRDefault="005539EF" w:rsidP="00F123A0"/>
    <w:p w14:paraId="23ACB112" w14:textId="77777777" w:rsidR="004B65DD" w:rsidRPr="00C752CE" w:rsidRDefault="004B65DD" w:rsidP="00F123A0">
      <w:pPr>
        <w:rPr>
          <w:b/>
        </w:rPr>
      </w:pPr>
      <w:r w:rsidRPr="00C752CE">
        <w:rPr>
          <w:b/>
        </w:rPr>
        <w:t>Central Coordinating Office</w:t>
      </w:r>
      <w:r w:rsidR="007F6901" w:rsidRPr="00C752CE">
        <w:rPr>
          <w:b/>
        </w:rPr>
        <w:t xml:space="preserve"> (CCO)</w:t>
      </w:r>
    </w:p>
    <w:p w14:paraId="3311D75B" w14:textId="77777777" w:rsidR="004B65DD" w:rsidRPr="00734153" w:rsidRDefault="004B65DD" w:rsidP="00F123A0">
      <w:r w:rsidRPr="00734153">
        <w:t>The CCO is responsible for the overall coordination of the Study, including:</w:t>
      </w:r>
    </w:p>
    <w:p w14:paraId="4E7F9367" w14:textId="77777777" w:rsidR="007804BA" w:rsidRPr="00734153" w:rsidRDefault="007804BA" w:rsidP="00F123A0"/>
    <w:p w14:paraId="0F46ABFD" w14:textId="77777777" w:rsidR="004B65DD" w:rsidRPr="00734153" w:rsidRDefault="004B65DD" w:rsidP="00023F16">
      <w:pPr>
        <w:pStyle w:val="ListParagraph"/>
        <w:numPr>
          <w:ilvl w:val="0"/>
          <w:numId w:val="44"/>
        </w:numPr>
        <w:tabs>
          <w:tab w:val="clear" w:pos="720"/>
          <w:tab w:val="num" w:pos="851"/>
        </w:tabs>
        <w:ind w:left="851" w:hanging="425"/>
        <w:pPrChange w:id="1181" w:author="Richard Haynes" w:date="2020-10-26T13:05:00Z">
          <w:pPr>
            <w:pStyle w:val="ListParagraph"/>
            <w:numPr>
              <w:numId w:val="9"/>
            </w:numPr>
            <w:tabs>
              <w:tab w:val="num" w:pos="720"/>
            </w:tabs>
            <w:ind w:hanging="360"/>
          </w:pPr>
        </w:pPrChange>
      </w:pPr>
      <w:r w:rsidRPr="00734153">
        <w:t>Study planning and organisation of Steering Committee meetings</w:t>
      </w:r>
      <w:r w:rsidR="00941714" w:rsidRPr="00734153">
        <w:t>;</w:t>
      </w:r>
    </w:p>
    <w:p w14:paraId="2540CD06" w14:textId="77777777" w:rsidR="002B07B0" w:rsidRDefault="002B07B0" w:rsidP="00023F16">
      <w:pPr>
        <w:pStyle w:val="ListParagraph"/>
        <w:numPr>
          <w:ilvl w:val="0"/>
          <w:numId w:val="44"/>
        </w:numPr>
        <w:tabs>
          <w:tab w:val="clear" w:pos="720"/>
          <w:tab w:val="num" w:pos="851"/>
        </w:tabs>
        <w:ind w:left="851" w:hanging="425"/>
        <w:pPrChange w:id="1182" w:author="Richard Haynes" w:date="2020-10-26T13:05:00Z">
          <w:pPr>
            <w:pStyle w:val="ListParagraph"/>
            <w:numPr>
              <w:numId w:val="9"/>
            </w:numPr>
            <w:tabs>
              <w:tab w:val="num" w:pos="720"/>
            </w:tabs>
            <w:ind w:hanging="360"/>
          </w:pPr>
        </w:pPrChange>
      </w:pPr>
      <w:r w:rsidRPr="00734153">
        <w:t xml:space="preserve">Ensuring necessary regulatory </w:t>
      </w:r>
      <w:r w:rsidR="006246F1">
        <w:t xml:space="preserve">and ethics committee </w:t>
      </w:r>
      <w:r w:rsidRPr="00734153">
        <w:t>approval</w:t>
      </w:r>
      <w:r w:rsidR="00941714" w:rsidRPr="00734153">
        <w:t>s;</w:t>
      </w:r>
    </w:p>
    <w:p w14:paraId="420616ED" w14:textId="77777777" w:rsidR="00213C58" w:rsidRPr="00734153" w:rsidRDefault="00213C58" w:rsidP="00023F16">
      <w:pPr>
        <w:pStyle w:val="ListParagraph"/>
        <w:numPr>
          <w:ilvl w:val="0"/>
          <w:numId w:val="44"/>
        </w:numPr>
        <w:tabs>
          <w:tab w:val="clear" w:pos="720"/>
          <w:tab w:val="num" w:pos="851"/>
        </w:tabs>
        <w:ind w:left="851" w:hanging="425"/>
        <w:pPrChange w:id="1183" w:author="Richard Haynes" w:date="2020-10-26T13:05:00Z">
          <w:pPr>
            <w:pStyle w:val="ListParagraph"/>
            <w:numPr>
              <w:numId w:val="9"/>
            </w:numPr>
            <w:tabs>
              <w:tab w:val="num" w:pos="720"/>
            </w:tabs>
            <w:ind w:hanging="360"/>
          </w:pPr>
        </w:pPrChange>
      </w:pPr>
      <w:r>
        <w:t>Development of Standard Operating Procedures and computer systems</w:t>
      </w:r>
    </w:p>
    <w:p w14:paraId="7EAA6154" w14:textId="77777777" w:rsidR="002B07B0" w:rsidRPr="00734153" w:rsidRDefault="002B07B0" w:rsidP="00023F16">
      <w:pPr>
        <w:pStyle w:val="ListParagraph"/>
        <w:numPr>
          <w:ilvl w:val="0"/>
          <w:numId w:val="44"/>
        </w:numPr>
        <w:tabs>
          <w:tab w:val="clear" w:pos="720"/>
          <w:tab w:val="num" w:pos="851"/>
        </w:tabs>
        <w:ind w:left="851" w:hanging="425"/>
        <w:pPrChange w:id="1184" w:author="Richard Haynes" w:date="2020-10-26T13:05:00Z">
          <w:pPr>
            <w:pStyle w:val="ListParagraph"/>
            <w:numPr>
              <w:numId w:val="9"/>
            </w:numPr>
            <w:tabs>
              <w:tab w:val="num" w:pos="720"/>
            </w:tabs>
            <w:ind w:hanging="360"/>
          </w:pPr>
        </w:pPrChange>
      </w:pPr>
      <w:r w:rsidRPr="00734153">
        <w:t>Monitoring overall progress of the study</w:t>
      </w:r>
      <w:r w:rsidR="00941714" w:rsidRPr="00734153">
        <w:t>;</w:t>
      </w:r>
      <w:r w:rsidRPr="00734153">
        <w:t xml:space="preserve"> </w:t>
      </w:r>
    </w:p>
    <w:p w14:paraId="6964CE8C" w14:textId="77777777" w:rsidR="004B65DD" w:rsidRPr="00734153" w:rsidRDefault="004B65DD" w:rsidP="00023F16">
      <w:pPr>
        <w:pStyle w:val="ListParagraph"/>
        <w:numPr>
          <w:ilvl w:val="0"/>
          <w:numId w:val="44"/>
        </w:numPr>
        <w:tabs>
          <w:tab w:val="clear" w:pos="720"/>
          <w:tab w:val="num" w:pos="851"/>
        </w:tabs>
        <w:ind w:left="851" w:hanging="425"/>
        <w:pPrChange w:id="1185" w:author="Richard Haynes" w:date="2020-10-26T13:05:00Z">
          <w:pPr>
            <w:pStyle w:val="ListParagraph"/>
            <w:numPr>
              <w:numId w:val="9"/>
            </w:numPr>
            <w:tabs>
              <w:tab w:val="num" w:pos="720"/>
            </w:tabs>
            <w:ind w:hanging="360"/>
          </w:pPr>
        </w:pPrChange>
      </w:pPr>
      <w:r w:rsidRPr="00734153">
        <w:t xml:space="preserve">Provision of study materials to </w:t>
      </w:r>
      <w:r w:rsidR="00602571">
        <w:t>RCCs/</w:t>
      </w:r>
      <w:r w:rsidR="006246F1">
        <w:t>LCCs</w:t>
      </w:r>
      <w:r w:rsidR="00941714" w:rsidRPr="00734153">
        <w:t>;</w:t>
      </w:r>
      <w:r w:rsidR="002B07B0" w:rsidRPr="00734153">
        <w:t xml:space="preserve"> </w:t>
      </w:r>
    </w:p>
    <w:p w14:paraId="5B54B496" w14:textId="77777777" w:rsidR="002B07B0" w:rsidRPr="00734153" w:rsidRDefault="006246F1" w:rsidP="00023F16">
      <w:pPr>
        <w:pStyle w:val="ListParagraph"/>
        <w:numPr>
          <w:ilvl w:val="0"/>
          <w:numId w:val="44"/>
        </w:numPr>
        <w:tabs>
          <w:tab w:val="clear" w:pos="720"/>
          <w:tab w:val="num" w:pos="851"/>
        </w:tabs>
        <w:ind w:left="851" w:hanging="425"/>
        <w:pPrChange w:id="1186" w:author="Richard Haynes" w:date="2020-10-26T13:05:00Z">
          <w:pPr>
            <w:pStyle w:val="ListParagraph"/>
            <w:numPr>
              <w:numId w:val="9"/>
            </w:numPr>
            <w:tabs>
              <w:tab w:val="num" w:pos="720"/>
            </w:tabs>
            <w:ind w:hanging="360"/>
          </w:pPr>
        </w:pPrChange>
      </w:pPr>
      <w:r>
        <w:t>Monitoring and r</w:t>
      </w:r>
      <w:r w:rsidR="004B65DD" w:rsidRPr="00734153">
        <w:t xml:space="preserve">eporting </w:t>
      </w:r>
      <w:r>
        <w:t>safety information in line with the protocol and regulatory requirements</w:t>
      </w:r>
      <w:r w:rsidR="00941714" w:rsidRPr="00734153">
        <w:t>;</w:t>
      </w:r>
    </w:p>
    <w:p w14:paraId="5BA0D5A0" w14:textId="77777777" w:rsidR="006246F1" w:rsidRDefault="002B07B0" w:rsidP="00023F16">
      <w:pPr>
        <w:pStyle w:val="ListParagraph"/>
        <w:numPr>
          <w:ilvl w:val="0"/>
          <w:numId w:val="44"/>
        </w:numPr>
        <w:tabs>
          <w:tab w:val="clear" w:pos="720"/>
          <w:tab w:val="num" w:pos="851"/>
        </w:tabs>
        <w:ind w:left="851" w:hanging="425"/>
        <w:pPrChange w:id="1187" w:author="Richard Haynes" w:date="2020-10-26T13:05:00Z">
          <w:pPr>
            <w:pStyle w:val="ListParagraph"/>
            <w:numPr>
              <w:numId w:val="9"/>
            </w:numPr>
            <w:tabs>
              <w:tab w:val="num" w:pos="720"/>
            </w:tabs>
            <w:ind w:hanging="360"/>
          </w:pPr>
        </w:pPrChange>
      </w:pPr>
      <w:r w:rsidRPr="00734153">
        <w:t>Dealing with</w:t>
      </w:r>
      <w:r w:rsidR="004B65DD" w:rsidRPr="00734153">
        <w:t xml:space="preserve"> technical, medical and administrative queries from </w:t>
      </w:r>
      <w:r w:rsidR="006246F1">
        <w:t>L</w:t>
      </w:r>
      <w:r w:rsidR="004B65DD" w:rsidRPr="00734153">
        <w:t>CCs</w:t>
      </w:r>
      <w:r w:rsidR="006246F1">
        <w:t>.</w:t>
      </w:r>
    </w:p>
    <w:p w14:paraId="443053FC" w14:textId="5E2EB78B" w:rsidR="003B42B3" w:rsidRDefault="003B42B3">
      <w:pPr>
        <w:autoSpaceDE/>
        <w:autoSpaceDN/>
        <w:adjustRightInd/>
        <w:contextualSpacing w:val="0"/>
        <w:jc w:val="left"/>
        <w:rPr>
          <w:ins w:id="1188" w:author="Richard Haynes" w:date="2020-10-26T13:05:00Z"/>
        </w:rPr>
      </w:pPr>
      <w:ins w:id="1189" w:author="Richard Haynes" w:date="2020-10-26T13:05:00Z">
        <w:r>
          <w:br w:type="page"/>
        </w:r>
      </w:ins>
    </w:p>
    <w:p w14:paraId="4144255D" w14:textId="77777777" w:rsidR="00213C58" w:rsidRDefault="00213C58" w:rsidP="00F123A0"/>
    <w:p w14:paraId="0D12C3DD" w14:textId="638EAC17" w:rsidR="00602571" w:rsidRDefault="00602571" w:rsidP="00F123A0">
      <w:pPr>
        <w:rPr>
          <w:b/>
        </w:rPr>
      </w:pPr>
      <w:r>
        <w:rPr>
          <w:b/>
        </w:rPr>
        <w:t>Regional Coordinating Centre (RCC)</w:t>
      </w:r>
    </w:p>
    <w:p w14:paraId="23F0BC8B" w14:textId="77777777" w:rsidR="00602571" w:rsidRDefault="00602571" w:rsidP="00F123A0">
      <w:r>
        <w:t>The RCCs are responsible for:</w:t>
      </w:r>
    </w:p>
    <w:p w14:paraId="657DF05E" w14:textId="77777777" w:rsidR="00602571" w:rsidRDefault="00602571" w:rsidP="00F123A0"/>
    <w:p w14:paraId="2B7B381E" w14:textId="77777777" w:rsidR="00602571" w:rsidRDefault="00602571" w:rsidP="00023F16">
      <w:pPr>
        <w:pStyle w:val="ListParagraph"/>
        <w:numPr>
          <w:ilvl w:val="0"/>
          <w:numId w:val="35"/>
        </w:numPr>
        <w:ind w:left="851" w:hanging="425"/>
        <w:pPrChange w:id="1190" w:author="Richard Haynes" w:date="2020-10-26T13:05:00Z">
          <w:pPr>
            <w:pStyle w:val="ListParagraph"/>
            <w:numPr>
              <w:numId w:val="35"/>
            </w:numPr>
            <w:ind w:hanging="360"/>
          </w:pPr>
        </w:pPrChange>
      </w:pPr>
      <w:r w:rsidRPr="00734153">
        <w:t xml:space="preserve">Ensuring necessary regulatory </w:t>
      </w:r>
      <w:r>
        <w:t xml:space="preserve">and ethics committee </w:t>
      </w:r>
      <w:r w:rsidRPr="00734153">
        <w:t>approvals;</w:t>
      </w:r>
    </w:p>
    <w:p w14:paraId="312494F1" w14:textId="77777777" w:rsidR="00602571" w:rsidRPr="00734153" w:rsidRDefault="00602571" w:rsidP="00023F16">
      <w:pPr>
        <w:pStyle w:val="ListParagraph"/>
        <w:numPr>
          <w:ilvl w:val="0"/>
          <w:numId w:val="35"/>
        </w:numPr>
        <w:ind w:left="851" w:hanging="425"/>
        <w:pPrChange w:id="1191" w:author="Richard Haynes" w:date="2020-10-26T13:05:00Z">
          <w:pPr>
            <w:pStyle w:val="ListParagraph"/>
            <w:numPr>
              <w:numId w:val="35"/>
            </w:numPr>
            <w:ind w:hanging="360"/>
          </w:pPr>
        </w:pPrChange>
      </w:pPr>
      <w:r w:rsidRPr="00734153">
        <w:t xml:space="preserve">Provision of study materials to </w:t>
      </w:r>
      <w:r>
        <w:t>LCCs</w:t>
      </w:r>
      <w:r w:rsidRPr="00734153">
        <w:t xml:space="preserve">; </w:t>
      </w:r>
    </w:p>
    <w:p w14:paraId="6372A44F" w14:textId="77777777" w:rsidR="00602571" w:rsidRDefault="00602571" w:rsidP="00023F16">
      <w:pPr>
        <w:pStyle w:val="ListParagraph"/>
        <w:numPr>
          <w:ilvl w:val="0"/>
          <w:numId w:val="35"/>
        </w:numPr>
        <w:ind w:left="851" w:hanging="425"/>
        <w:pPrChange w:id="1192" w:author="Richard Haynes" w:date="2020-10-26T13:05:00Z">
          <w:pPr>
            <w:pStyle w:val="ListParagraph"/>
            <w:numPr>
              <w:numId w:val="35"/>
            </w:numPr>
            <w:ind w:hanging="360"/>
          </w:pPr>
        </w:pPrChange>
      </w:pPr>
      <w:r w:rsidRPr="00734153">
        <w:t xml:space="preserve">Dealing with technical, medical and administrative queries from </w:t>
      </w:r>
      <w:r>
        <w:t>L</w:t>
      </w:r>
      <w:r w:rsidRPr="00734153">
        <w:t>CCs</w:t>
      </w:r>
      <w:r>
        <w:t>.</w:t>
      </w:r>
    </w:p>
    <w:p w14:paraId="401664D5" w14:textId="77777777" w:rsidR="00602571" w:rsidRPr="00602571" w:rsidRDefault="00602571" w:rsidP="000644A4">
      <w:pPr>
        <w:pStyle w:val="ListParagraph"/>
      </w:pPr>
    </w:p>
    <w:p w14:paraId="36271C11" w14:textId="77777777" w:rsidR="004B65DD" w:rsidRPr="00C752CE" w:rsidRDefault="004B65DD" w:rsidP="00F123A0">
      <w:pPr>
        <w:rPr>
          <w:b/>
        </w:rPr>
      </w:pPr>
      <w:r w:rsidRPr="00C752CE">
        <w:rPr>
          <w:b/>
        </w:rPr>
        <w:t>Local Clinical Centres</w:t>
      </w:r>
      <w:r w:rsidR="007F6901" w:rsidRPr="00C752CE">
        <w:rPr>
          <w:b/>
        </w:rPr>
        <w:t xml:space="preserve"> (LCC)</w:t>
      </w:r>
    </w:p>
    <w:p w14:paraId="156C861B" w14:textId="77777777" w:rsidR="004B65DD" w:rsidRPr="00734153" w:rsidRDefault="004B65DD" w:rsidP="00F123A0">
      <w:r w:rsidRPr="00734153">
        <w:t>The LCC lead investigator and LCC clinic staff are responsible for:</w:t>
      </w:r>
    </w:p>
    <w:p w14:paraId="7F6169AF" w14:textId="77777777" w:rsidR="007804BA" w:rsidRPr="00734153" w:rsidRDefault="007804BA" w:rsidP="00F123A0"/>
    <w:p w14:paraId="57206166" w14:textId="77777777" w:rsidR="004B65DD" w:rsidRPr="00734153" w:rsidRDefault="004B65DD" w:rsidP="00023F16">
      <w:pPr>
        <w:pStyle w:val="ListParagraph"/>
        <w:numPr>
          <w:ilvl w:val="0"/>
          <w:numId w:val="10"/>
        </w:numPr>
        <w:tabs>
          <w:tab w:val="clear" w:pos="720"/>
          <w:tab w:val="num" w:pos="851"/>
        </w:tabs>
        <w:ind w:left="851" w:hanging="425"/>
        <w:pPrChange w:id="1193" w:author="Richard Haynes" w:date="2020-10-26T13:05:00Z">
          <w:pPr>
            <w:pStyle w:val="ListParagraph"/>
            <w:numPr>
              <w:numId w:val="10"/>
            </w:numPr>
            <w:tabs>
              <w:tab w:val="num" w:pos="720"/>
            </w:tabs>
            <w:ind w:hanging="360"/>
          </w:pPr>
        </w:pPrChange>
      </w:pPr>
      <w:r w:rsidRPr="00734153">
        <w:t xml:space="preserve">Obtaining </w:t>
      </w:r>
      <w:r w:rsidR="006246F1">
        <w:t>all relevant local permissions (assisted by the CCO)</w:t>
      </w:r>
    </w:p>
    <w:p w14:paraId="10456597" w14:textId="77777777" w:rsidR="006246F1" w:rsidRDefault="006246F1" w:rsidP="00023F16">
      <w:pPr>
        <w:pStyle w:val="ListParagraph"/>
        <w:numPr>
          <w:ilvl w:val="0"/>
          <w:numId w:val="10"/>
        </w:numPr>
        <w:tabs>
          <w:tab w:val="clear" w:pos="720"/>
          <w:tab w:val="num" w:pos="851"/>
        </w:tabs>
        <w:ind w:left="851" w:hanging="425"/>
        <w:pPrChange w:id="1194" w:author="Richard Haynes" w:date="2020-10-26T13:05:00Z">
          <w:pPr>
            <w:pStyle w:val="ListParagraph"/>
            <w:numPr>
              <w:numId w:val="10"/>
            </w:numPr>
            <w:tabs>
              <w:tab w:val="num" w:pos="720"/>
            </w:tabs>
            <w:ind w:hanging="360"/>
          </w:pPr>
        </w:pPrChange>
      </w:pPr>
      <w:r>
        <w:t>All trial activities at the LCC, including appropriate training and supervision for clinical staff</w:t>
      </w:r>
    </w:p>
    <w:p w14:paraId="51571C09" w14:textId="77777777" w:rsidR="004B65DD" w:rsidRPr="00734153" w:rsidRDefault="004B65DD" w:rsidP="00023F16">
      <w:pPr>
        <w:pStyle w:val="ListParagraph"/>
        <w:numPr>
          <w:ilvl w:val="0"/>
          <w:numId w:val="10"/>
        </w:numPr>
        <w:tabs>
          <w:tab w:val="clear" w:pos="720"/>
          <w:tab w:val="num" w:pos="851"/>
        </w:tabs>
        <w:ind w:left="851" w:hanging="425"/>
        <w:pPrChange w:id="1195" w:author="Richard Haynes" w:date="2020-10-26T13:05:00Z">
          <w:pPr>
            <w:pStyle w:val="ListParagraph"/>
            <w:numPr>
              <w:numId w:val="10"/>
            </w:numPr>
            <w:tabs>
              <w:tab w:val="num" w:pos="720"/>
            </w:tabs>
            <w:ind w:hanging="360"/>
          </w:pPr>
        </w:pPrChange>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15DB585E" w14:textId="77777777" w:rsidR="0015225C" w:rsidRPr="00734153" w:rsidRDefault="004B65DD" w:rsidP="00023F16">
      <w:pPr>
        <w:pStyle w:val="ListParagraph"/>
        <w:numPr>
          <w:ilvl w:val="0"/>
          <w:numId w:val="10"/>
        </w:numPr>
        <w:tabs>
          <w:tab w:val="clear" w:pos="720"/>
          <w:tab w:val="num" w:pos="851"/>
        </w:tabs>
        <w:ind w:left="851" w:hanging="425"/>
        <w:pPrChange w:id="1196" w:author="Richard Haynes" w:date="2020-10-26T13:05:00Z">
          <w:pPr>
            <w:pStyle w:val="ListParagraph"/>
            <w:numPr>
              <w:numId w:val="10"/>
            </w:numPr>
            <w:tabs>
              <w:tab w:val="num" w:pos="720"/>
            </w:tabs>
            <w:ind w:hanging="360"/>
          </w:pPr>
        </w:pPrChange>
      </w:pPr>
      <w:r w:rsidRPr="00734153">
        <w:t xml:space="preserve">Dealing with enquiries from participants and </w:t>
      </w:r>
      <w:r w:rsidR="00FF625F" w:rsidRPr="00734153">
        <w:t>others</w:t>
      </w:r>
      <w:r w:rsidR="005B5E0B">
        <w:t>.</w:t>
      </w:r>
    </w:p>
    <w:p w14:paraId="1AD9D27C" w14:textId="77777777" w:rsidR="00E5671F" w:rsidRDefault="00E5671F" w:rsidP="00F123A0"/>
    <w:p w14:paraId="316CABB3" w14:textId="77777777" w:rsidR="00E5671F" w:rsidRDefault="00E5671F" w:rsidP="00F123A0"/>
    <w:p w14:paraId="0F249B6B" w14:textId="77777777" w:rsidR="003B42B3" w:rsidRDefault="003B42B3">
      <w:pPr>
        <w:autoSpaceDE/>
        <w:autoSpaceDN/>
        <w:adjustRightInd/>
        <w:contextualSpacing w:val="0"/>
        <w:jc w:val="left"/>
        <w:rPr>
          <w:ins w:id="1197" w:author="Richard Haynes" w:date="2020-10-26T13:05:00Z"/>
        </w:rPr>
      </w:pPr>
      <w:ins w:id="1198" w:author="Richard Haynes" w:date="2020-10-26T13:05:00Z">
        <w:r>
          <w:br w:type="page"/>
        </w:r>
      </w:ins>
    </w:p>
    <w:p w14:paraId="3103C4E6" w14:textId="0A6AFF70" w:rsidR="006246F1" w:rsidRPr="00734153" w:rsidRDefault="00A95509" w:rsidP="00F123A0">
      <w:r>
        <w:lastRenderedPageBreak/>
        <w:fldChar w:fldCharType="begin"/>
      </w:r>
      <w:r>
        <w:instrText xml:space="preserve"> ADDIN EN.SECTION.REFLIST </w:instrText>
      </w:r>
      <w:r>
        <w:fldChar w:fldCharType="end"/>
      </w:r>
    </w:p>
    <w:p w14:paraId="78A58158" w14:textId="77777777" w:rsidR="004B65DD" w:rsidRPr="00734153" w:rsidRDefault="00123202" w:rsidP="001B27CF">
      <w:pPr>
        <w:pStyle w:val="Heading2"/>
      </w:pPr>
      <w:bookmarkStart w:id="1199" w:name="_Toc266112760"/>
      <w:bookmarkStart w:id="1200" w:name="_Toc267579323"/>
      <w:bookmarkStart w:id="1201" w:name="_Toc268860992"/>
      <w:bookmarkStart w:id="1202" w:name="_Toc246777111"/>
      <w:bookmarkStart w:id="1203" w:name="_Ref489424306"/>
      <w:bookmarkStart w:id="1204" w:name="_Ref34926130"/>
      <w:bookmarkStart w:id="1205" w:name="_Toc38099282"/>
      <w:bookmarkStart w:id="1206" w:name="_Toc53502102"/>
      <w:bookmarkStart w:id="1207" w:name="_Toc44674879"/>
      <w:bookmarkEnd w:id="1199"/>
      <w:bookmarkEnd w:id="1200"/>
      <w:bookmarkEnd w:id="1201"/>
      <w:r>
        <w:t xml:space="preserve">Appendix </w:t>
      </w:r>
      <w:r w:rsidR="00DB6908">
        <w:t>5</w:t>
      </w:r>
      <w:r w:rsidR="004B65DD" w:rsidRPr="00734153">
        <w:t xml:space="preserve">: </w:t>
      </w:r>
      <w:bookmarkEnd w:id="1202"/>
      <w:bookmarkEnd w:id="1203"/>
      <w:r w:rsidR="00213C58">
        <w:t>Organisational Details</w:t>
      </w:r>
      <w:bookmarkEnd w:id="1204"/>
      <w:bookmarkEnd w:id="1205"/>
      <w:bookmarkEnd w:id="1206"/>
      <w:bookmarkEnd w:id="1207"/>
    </w:p>
    <w:p w14:paraId="00600C5A" w14:textId="77777777" w:rsidR="006246F1" w:rsidRDefault="006246F1" w:rsidP="00F123A0"/>
    <w:p w14:paraId="7FC68413" w14:textId="77777777" w:rsidR="0091798C" w:rsidRDefault="0091798C" w:rsidP="00F123A0"/>
    <w:p w14:paraId="7DC5D39F" w14:textId="77777777" w:rsidR="004B65DD" w:rsidRPr="00C752CE" w:rsidRDefault="004B65DD" w:rsidP="00F123A0">
      <w:pPr>
        <w:rPr>
          <w:b/>
        </w:rPr>
      </w:pPr>
      <w:r w:rsidRPr="00C752CE">
        <w:rPr>
          <w:b/>
        </w:rPr>
        <w:t>STEERING COMMITTEE</w:t>
      </w:r>
    </w:p>
    <w:p w14:paraId="2954799E"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28CA69CF"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1E85E463" w14:textId="77777777" w:rsidTr="009A510F">
        <w:trPr>
          <w:jc w:val="center"/>
        </w:trPr>
        <w:tc>
          <w:tcPr>
            <w:tcW w:w="3599" w:type="dxa"/>
          </w:tcPr>
          <w:p w14:paraId="7849E1A5" w14:textId="77777777" w:rsidR="009B52F6" w:rsidRPr="001001E5" w:rsidRDefault="009B52F6" w:rsidP="00F123A0">
            <w:pPr>
              <w:rPr>
                <w:sz w:val="20"/>
              </w:rPr>
            </w:pPr>
            <w:r w:rsidRPr="001001E5">
              <w:rPr>
                <w:sz w:val="20"/>
              </w:rPr>
              <w:t>Chief Investigator</w:t>
            </w:r>
          </w:p>
          <w:p w14:paraId="456260AA" w14:textId="77777777" w:rsidR="009A510F" w:rsidRPr="001001E5" w:rsidRDefault="009A510F" w:rsidP="00F123A0">
            <w:pPr>
              <w:rPr>
                <w:sz w:val="20"/>
              </w:rPr>
            </w:pPr>
            <w:r w:rsidRPr="001001E5">
              <w:rPr>
                <w:sz w:val="20"/>
              </w:rPr>
              <w:t>Deputy Chief Investigator</w:t>
            </w:r>
          </w:p>
        </w:tc>
        <w:tc>
          <w:tcPr>
            <w:tcW w:w="5865" w:type="dxa"/>
            <w:gridSpan w:val="2"/>
          </w:tcPr>
          <w:p w14:paraId="6A233EFC" w14:textId="77777777" w:rsidR="009B52F6" w:rsidRPr="001001E5" w:rsidRDefault="00213C58" w:rsidP="00F123A0">
            <w:pPr>
              <w:rPr>
                <w:sz w:val="20"/>
                <w:lang w:val="fr-FR"/>
              </w:rPr>
            </w:pPr>
            <w:r w:rsidRPr="001001E5">
              <w:rPr>
                <w:sz w:val="20"/>
                <w:lang w:val="fr-FR"/>
              </w:rPr>
              <w:t>Peter Horby</w:t>
            </w:r>
          </w:p>
          <w:p w14:paraId="65343298" w14:textId="77777777" w:rsidR="009A510F" w:rsidRPr="001001E5" w:rsidRDefault="009A510F" w:rsidP="00F123A0">
            <w:pPr>
              <w:rPr>
                <w:sz w:val="20"/>
                <w:lang w:val="fr-FR"/>
              </w:rPr>
            </w:pPr>
            <w:r w:rsidRPr="001001E5">
              <w:rPr>
                <w:sz w:val="20"/>
                <w:lang w:val="fr-FR"/>
              </w:rPr>
              <w:t>Martin Landray</w:t>
            </w:r>
          </w:p>
        </w:tc>
      </w:tr>
      <w:tr w:rsidR="009A510F" w:rsidRPr="001001E5" w14:paraId="618CCF6D" w14:textId="77777777" w:rsidTr="009A510F">
        <w:trPr>
          <w:jc w:val="center"/>
        </w:trPr>
        <w:tc>
          <w:tcPr>
            <w:tcW w:w="3599" w:type="dxa"/>
            <w:tcBorders>
              <w:bottom w:val="nil"/>
            </w:tcBorders>
          </w:tcPr>
          <w:p w14:paraId="11976469" w14:textId="15BD2C67" w:rsidR="009A510F" w:rsidRPr="001001E5" w:rsidRDefault="009A510F" w:rsidP="00F123A0">
            <w:pPr>
              <w:rPr>
                <w:sz w:val="20"/>
              </w:rPr>
            </w:pPr>
            <w:r w:rsidRPr="001001E5">
              <w:rPr>
                <w:sz w:val="20"/>
              </w:rPr>
              <w:t xml:space="preserve">Clinical Trial Unit </w:t>
            </w:r>
            <w:del w:id="1208" w:author="Richard Haynes" w:date="2020-10-26T13:05:00Z">
              <w:r w:rsidRPr="001001E5">
                <w:rPr>
                  <w:sz w:val="20"/>
                </w:rPr>
                <w:delText>Leads</w:delText>
              </w:r>
            </w:del>
            <w:ins w:id="1209" w:author="Richard Haynes" w:date="2020-10-26T13:05:00Z">
              <w:r w:rsidRPr="001001E5">
                <w:rPr>
                  <w:sz w:val="20"/>
                </w:rPr>
                <w:t>Lead</w:t>
              </w:r>
            </w:ins>
          </w:p>
        </w:tc>
        <w:tc>
          <w:tcPr>
            <w:tcW w:w="5865" w:type="dxa"/>
            <w:gridSpan w:val="2"/>
            <w:tcBorders>
              <w:bottom w:val="nil"/>
            </w:tcBorders>
          </w:tcPr>
          <w:p w14:paraId="77F3DDB1" w14:textId="155D1C33" w:rsidR="009A510F" w:rsidRPr="001001E5" w:rsidRDefault="009A510F" w:rsidP="00023F16">
            <w:pPr>
              <w:rPr>
                <w:sz w:val="20"/>
                <w:lang w:val="fr-FR"/>
              </w:rPr>
            </w:pPr>
            <w:r w:rsidRPr="001001E5">
              <w:rPr>
                <w:sz w:val="20"/>
                <w:lang w:val="fr-FR"/>
              </w:rPr>
              <w:t>Richard Haynes</w:t>
            </w:r>
            <w:del w:id="1210" w:author="Richard Haynes" w:date="2020-10-26T13:05:00Z">
              <w:r w:rsidRPr="001001E5">
                <w:rPr>
                  <w:sz w:val="20"/>
                  <w:lang w:val="fr-FR"/>
                </w:rPr>
                <w:delText xml:space="preserve">, </w:delText>
              </w:r>
              <w:r w:rsidR="00336A40" w:rsidRPr="001001E5">
                <w:rPr>
                  <w:sz w:val="20"/>
                  <w:lang w:val="fr-FR"/>
                </w:rPr>
                <w:delText>Ed</w:delText>
              </w:r>
              <w:r w:rsidR="00336A40">
                <w:rPr>
                  <w:sz w:val="20"/>
                  <w:lang w:val="fr-FR"/>
                </w:rPr>
                <w:delText>mund</w:delText>
              </w:r>
              <w:r w:rsidR="00336A40" w:rsidRPr="001001E5">
                <w:rPr>
                  <w:sz w:val="20"/>
                  <w:lang w:val="fr-FR"/>
                </w:rPr>
                <w:delText xml:space="preserve"> </w:delText>
              </w:r>
              <w:r w:rsidRPr="001001E5">
                <w:rPr>
                  <w:sz w:val="20"/>
                  <w:lang w:val="fr-FR"/>
                </w:rPr>
                <w:delText>Juszczak</w:delText>
              </w:r>
            </w:del>
          </w:p>
        </w:tc>
      </w:tr>
      <w:tr w:rsidR="00213C58" w:rsidRPr="001001E5" w14:paraId="2C9D94D9" w14:textId="77777777" w:rsidTr="009A510F">
        <w:trPr>
          <w:jc w:val="center"/>
        </w:trPr>
        <w:tc>
          <w:tcPr>
            <w:tcW w:w="3599" w:type="dxa"/>
            <w:tcBorders>
              <w:bottom w:val="nil"/>
            </w:tcBorders>
          </w:tcPr>
          <w:p w14:paraId="71FE79D0" w14:textId="77777777"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A940C02" w14:textId="69034534" w:rsidR="00F431AF" w:rsidRPr="001001E5" w:rsidRDefault="009A510F" w:rsidP="00954DCA">
            <w:pPr>
              <w:rPr>
                <w:sz w:val="20"/>
                <w:lang w:val="fr-FR"/>
              </w:rPr>
            </w:pPr>
            <w:r w:rsidRPr="001001E5">
              <w:rPr>
                <w:sz w:val="20"/>
                <w:lang w:val="fr-FR"/>
              </w:rPr>
              <w:t xml:space="preserve">Kenneth Baillie (Scotland Lead), </w:t>
            </w:r>
            <w:r w:rsidR="005F61D0">
              <w:rPr>
                <w:sz w:val="20"/>
                <w:lang w:val="fr-FR"/>
              </w:rPr>
              <w:t xml:space="preserve">Lucy Chappell, Saul Faust, </w:t>
            </w:r>
            <w:r w:rsidRPr="001001E5">
              <w:rPr>
                <w:sz w:val="20"/>
                <w:lang w:val="fr-FR"/>
              </w:rPr>
              <w:t xml:space="preserve">Thomas Jaki, </w:t>
            </w:r>
            <w:r w:rsidR="00C752CE" w:rsidRPr="001001E5">
              <w:rPr>
                <w:sz w:val="20"/>
                <w:lang w:val="fr-FR"/>
              </w:rPr>
              <w:t>Katie </w:t>
            </w:r>
            <w:r w:rsidRPr="001001E5">
              <w:rPr>
                <w:sz w:val="20"/>
                <w:lang w:val="fr-FR"/>
              </w:rPr>
              <w:t xml:space="preserve">Jeffery, </w:t>
            </w:r>
            <w:ins w:id="1211" w:author="Richard Haynes" w:date="2020-10-26T13:05:00Z">
              <w:r w:rsidR="00023F16" w:rsidRPr="001001E5">
                <w:rPr>
                  <w:sz w:val="20"/>
                  <w:lang w:val="fr-FR"/>
                </w:rPr>
                <w:t>Ed</w:t>
              </w:r>
              <w:r w:rsidR="00023F16">
                <w:rPr>
                  <w:sz w:val="20"/>
                  <w:lang w:val="fr-FR"/>
                </w:rPr>
                <w:t>mund</w:t>
              </w:r>
              <w:r w:rsidR="00023F16" w:rsidRPr="001001E5">
                <w:rPr>
                  <w:sz w:val="20"/>
                  <w:lang w:val="fr-FR"/>
                </w:rPr>
                <w:t xml:space="preserve"> Juszczak </w:t>
              </w:r>
            </w:ins>
            <w:r w:rsidR="00F431AF" w:rsidRPr="001001E5">
              <w:rPr>
                <w:sz w:val="20"/>
                <w:lang w:val="fr-FR"/>
              </w:rPr>
              <w:t>Wei Shen Lim</w:t>
            </w:r>
            <w:r w:rsidR="00EB461B" w:rsidRPr="001001E5">
              <w:rPr>
                <w:sz w:val="20"/>
                <w:lang w:val="fr-FR"/>
              </w:rPr>
              <w:t xml:space="preserve">, </w:t>
            </w:r>
            <w:r w:rsidR="005F61D0">
              <w:rPr>
                <w:sz w:val="20"/>
                <w:lang w:val="fr-FR"/>
              </w:rPr>
              <w:t>Marion Mafham,</w:t>
            </w:r>
            <w:r w:rsidR="005F61D0" w:rsidRPr="001001E5">
              <w:rPr>
                <w:sz w:val="20"/>
                <w:lang w:val="fr-FR"/>
              </w:rPr>
              <w:t xml:space="preserve"> </w:t>
            </w:r>
            <w:r w:rsidR="00EB461B" w:rsidRPr="001001E5">
              <w:rPr>
                <w:sz w:val="20"/>
                <w:lang w:val="fr-FR"/>
              </w:rPr>
              <w:t xml:space="preserve">Alan Montgomery, </w:t>
            </w:r>
            <w:r w:rsidR="00C752CE" w:rsidRPr="001001E5">
              <w:rPr>
                <w:sz w:val="20"/>
                <w:lang w:val="fr-FR"/>
              </w:rPr>
              <w:t>Kathy </w:t>
            </w:r>
            <w:r w:rsidR="00EB461B" w:rsidRPr="001001E5">
              <w:rPr>
                <w:sz w:val="20"/>
                <w:lang w:val="fr-FR"/>
              </w:rPr>
              <w:t>Rowan</w:t>
            </w:r>
            <w:ins w:id="1212" w:author="Richard Haynes" w:date="2020-10-26T13:05:00Z">
              <w:r w:rsidR="005D3229">
                <w:rPr>
                  <w:sz w:val="20"/>
                  <w:lang w:val="fr-FR"/>
                </w:rPr>
                <w:t>, Guy Thwaites</w:t>
              </w:r>
              <w:r w:rsidR="007405B8">
                <w:rPr>
                  <w:sz w:val="20"/>
                  <w:lang w:val="fr-FR"/>
                </w:rPr>
                <w:t>, Jeremy Day</w:t>
              </w:r>
              <w:r w:rsidR="005D3229">
                <w:rPr>
                  <w:sz w:val="20"/>
                  <w:lang w:val="fr-FR"/>
                </w:rPr>
                <w:t xml:space="preserve"> (South East Asia Lead</w:t>
              </w:r>
              <w:r w:rsidR="007405B8">
                <w:rPr>
                  <w:sz w:val="20"/>
                  <w:lang w:val="fr-FR"/>
                </w:rPr>
                <w:t>s</w:t>
              </w:r>
              <w:r w:rsidR="005D3229">
                <w:rPr>
                  <w:sz w:val="20"/>
                  <w:lang w:val="fr-FR"/>
                </w:rPr>
                <w:t>)</w:t>
              </w:r>
            </w:ins>
          </w:p>
        </w:tc>
      </w:tr>
      <w:tr w:rsidR="000E6C36" w:rsidRPr="001001E5" w14:paraId="518181E8" w14:textId="77777777" w:rsidTr="009A510F">
        <w:trPr>
          <w:gridAfter w:val="1"/>
          <w:wAfter w:w="108" w:type="dxa"/>
          <w:jc w:val="center"/>
        </w:trPr>
        <w:tc>
          <w:tcPr>
            <w:tcW w:w="3599" w:type="dxa"/>
            <w:tcBorders>
              <w:bottom w:val="nil"/>
            </w:tcBorders>
          </w:tcPr>
          <w:p w14:paraId="346426CB" w14:textId="77777777" w:rsidR="000E6C36" w:rsidRPr="001001E5" w:rsidRDefault="000E6C36" w:rsidP="00F123A0">
            <w:pPr>
              <w:rPr>
                <w:sz w:val="20"/>
              </w:rPr>
            </w:pPr>
          </w:p>
        </w:tc>
        <w:tc>
          <w:tcPr>
            <w:tcW w:w="5865" w:type="dxa"/>
            <w:tcBorders>
              <w:bottom w:val="nil"/>
            </w:tcBorders>
          </w:tcPr>
          <w:p w14:paraId="01310B0C" w14:textId="77777777" w:rsidR="000E6C36" w:rsidRPr="001001E5" w:rsidRDefault="000E6C36" w:rsidP="00954DCA">
            <w:pPr>
              <w:rPr>
                <w:sz w:val="20"/>
                <w:lang w:val="fr-FR"/>
              </w:rPr>
            </w:pPr>
          </w:p>
        </w:tc>
      </w:tr>
    </w:tbl>
    <w:p w14:paraId="300F8D85" w14:textId="77777777" w:rsidR="009B52F6" w:rsidRPr="00734153" w:rsidRDefault="009B52F6" w:rsidP="00F123A0">
      <w:pPr>
        <w:rPr>
          <w:del w:id="1213" w:author="Richard Haynes" w:date="2020-10-26T13:05:00Z"/>
        </w:rPr>
      </w:pPr>
    </w:p>
    <w:p w14:paraId="7061841C" w14:textId="77777777" w:rsidR="009B52F6" w:rsidRDefault="009B52F6" w:rsidP="00F123A0">
      <w:pPr>
        <w:rPr>
          <w:ins w:id="1214" w:author="Richard Haynes" w:date="2020-10-26T13:05:00Z"/>
        </w:rPr>
      </w:pPr>
    </w:p>
    <w:p w14:paraId="5DBA8BC9" w14:textId="567BF78E" w:rsidR="00265C27" w:rsidRPr="00C752CE" w:rsidRDefault="00DD3BD1" w:rsidP="00265C27">
      <w:pPr>
        <w:rPr>
          <w:ins w:id="1215" w:author="Richard Haynes" w:date="2020-10-26T13:05:00Z"/>
          <w:b/>
        </w:rPr>
      </w:pPr>
      <w:ins w:id="1216" w:author="Richard Haynes" w:date="2020-10-26T13:05:00Z">
        <w:r>
          <w:rPr>
            <w:b/>
          </w:rPr>
          <w:t>South E</w:t>
        </w:r>
        <w:r w:rsidR="00A6778A">
          <w:rPr>
            <w:b/>
          </w:rPr>
          <w:t>ast Asia</w:t>
        </w:r>
        <w:r>
          <w:rPr>
            <w:b/>
          </w:rPr>
          <w:t xml:space="preserve"> </w:t>
        </w:r>
        <w:r w:rsidR="00265C27" w:rsidRPr="00C752CE">
          <w:rPr>
            <w:b/>
          </w:rPr>
          <w:t>Steering Committee</w:t>
        </w:r>
        <w:r w:rsidR="00A6778A">
          <w:rPr>
            <w:b/>
          </w:rPr>
          <w:t xml:space="preserve"> (Members TBD)</w:t>
        </w:r>
      </w:ins>
    </w:p>
    <w:p w14:paraId="1327176E" w14:textId="77777777" w:rsidR="00265C27" w:rsidRDefault="00265C27" w:rsidP="00F123A0">
      <w:pPr>
        <w:rPr>
          <w:ins w:id="1217" w:author="Richard Haynes" w:date="2020-10-26T13:05:00Z"/>
        </w:rPr>
      </w:pPr>
    </w:p>
    <w:p w14:paraId="2A5809E1" w14:textId="617A728F" w:rsidR="00023F16" w:rsidRDefault="00023F16" w:rsidP="00AB6C8E">
      <w:pPr>
        <w:rPr>
          <w:ins w:id="1218" w:author="Richard Haynes" w:date="2020-10-26T13:05:00Z"/>
          <w:sz w:val="20"/>
        </w:rPr>
      </w:pPr>
      <w:ins w:id="1219" w:author="Richard Haynes" w:date="2020-10-26T13:05:00Z">
        <w:r>
          <w:rPr>
            <w:sz w:val="20"/>
          </w:rPr>
          <w:t>Regional Lead Investigators</w:t>
        </w:r>
        <w:r>
          <w:rPr>
            <w:sz w:val="20"/>
          </w:rPr>
          <w:tab/>
        </w:r>
        <w:r>
          <w:rPr>
            <w:sz w:val="20"/>
          </w:rPr>
          <w:tab/>
          <w:t>Guy Thwaites, Jeremy Day</w:t>
        </w:r>
      </w:ins>
    </w:p>
    <w:p w14:paraId="3C8669A4" w14:textId="63983784" w:rsidR="00AB6C8E" w:rsidRPr="003E01A7" w:rsidRDefault="00AB6C8E" w:rsidP="00AB6C8E">
      <w:pPr>
        <w:rPr>
          <w:ins w:id="1220" w:author="Richard Haynes" w:date="2020-10-26T13:05:00Z"/>
          <w:sz w:val="20"/>
        </w:rPr>
      </w:pPr>
      <w:ins w:id="1221" w:author="Richard Haynes" w:date="2020-10-26T13:05:00Z">
        <w:r w:rsidRPr="003E01A7">
          <w:rPr>
            <w:sz w:val="20"/>
          </w:rPr>
          <w:t xml:space="preserve">Country Lead </w:t>
        </w:r>
        <w:r w:rsidR="00023F16">
          <w:rPr>
            <w:sz w:val="20"/>
          </w:rPr>
          <w:t>I</w:t>
        </w:r>
        <w:r w:rsidRPr="003E01A7">
          <w:rPr>
            <w:sz w:val="20"/>
          </w:rPr>
          <w:t>nvestigator</w:t>
        </w:r>
        <w:r w:rsidR="00023F16">
          <w:rPr>
            <w:sz w:val="20"/>
          </w:rPr>
          <w:t>s</w:t>
        </w:r>
        <w:r w:rsidRPr="003E01A7">
          <w:rPr>
            <w:sz w:val="20"/>
          </w:rPr>
          <w:t>:</w:t>
        </w:r>
        <w:r w:rsidR="00023F16">
          <w:rPr>
            <w:sz w:val="20"/>
          </w:rPr>
          <w:tab/>
        </w:r>
        <w:r w:rsidR="00023F16">
          <w:rPr>
            <w:sz w:val="20"/>
          </w:rPr>
          <w:tab/>
          <w:t>TBD (Nepal), TBD (VietNam), TBD (Indonesia)</w:t>
        </w:r>
      </w:ins>
    </w:p>
    <w:p w14:paraId="1C027ACA" w14:textId="00495881" w:rsidR="00AB6C8E" w:rsidRPr="003E01A7" w:rsidRDefault="00AB6C8E" w:rsidP="00AB6C8E">
      <w:pPr>
        <w:rPr>
          <w:ins w:id="1222" w:author="Richard Haynes" w:date="2020-10-26T13:05:00Z"/>
          <w:sz w:val="20"/>
        </w:rPr>
      </w:pPr>
      <w:ins w:id="1223" w:author="Richard Haynes" w:date="2020-10-26T13:05:00Z">
        <w:r w:rsidRPr="003E01A7">
          <w:rPr>
            <w:sz w:val="20"/>
          </w:rPr>
          <w:t xml:space="preserve">MOH or local </w:t>
        </w:r>
        <w:r w:rsidR="00DF1DF6" w:rsidRPr="003E01A7">
          <w:rPr>
            <w:sz w:val="20"/>
          </w:rPr>
          <w:t>country representatives</w:t>
        </w:r>
        <w:r w:rsidR="00041394" w:rsidRPr="003E01A7">
          <w:rPr>
            <w:sz w:val="20"/>
          </w:rPr>
          <w:t>:</w:t>
        </w:r>
        <w:r w:rsidR="00023F16">
          <w:rPr>
            <w:sz w:val="20"/>
          </w:rPr>
          <w:tab/>
          <w:t>TBD (Nepal), TBD (VietNam), TBD (Indonesia)</w:t>
        </w:r>
      </w:ins>
    </w:p>
    <w:p w14:paraId="1FEB9942" w14:textId="3F41325B" w:rsidR="00AB6C8E" w:rsidRPr="003E01A7" w:rsidRDefault="00023F16" w:rsidP="00AB6C8E">
      <w:pPr>
        <w:rPr>
          <w:ins w:id="1224" w:author="Richard Haynes" w:date="2020-10-26T13:05:00Z"/>
          <w:sz w:val="20"/>
        </w:rPr>
      </w:pPr>
      <w:ins w:id="1225" w:author="Richard Haynes" w:date="2020-10-26T13:05:00Z">
        <w:r>
          <w:rPr>
            <w:sz w:val="20"/>
          </w:rPr>
          <w:t>I</w:t>
        </w:r>
        <w:r w:rsidR="00AB6C8E" w:rsidRPr="003E01A7">
          <w:rPr>
            <w:sz w:val="20"/>
          </w:rPr>
          <w:t>ndependent members</w:t>
        </w:r>
        <w:r w:rsidR="00041394" w:rsidRPr="003E01A7">
          <w:rPr>
            <w:sz w:val="20"/>
          </w:rPr>
          <w:t>:</w:t>
        </w:r>
        <w:r>
          <w:rPr>
            <w:sz w:val="20"/>
          </w:rPr>
          <w:tab/>
        </w:r>
        <w:r>
          <w:rPr>
            <w:sz w:val="20"/>
          </w:rPr>
          <w:tab/>
        </w:r>
        <w:r>
          <w:rPr>
            <w:sz w:val="20"/>
          </w:rPr>
          <w:tab/>
          <w:t>TBD (3 members)</w:t>
        </w:r>
      </w:ins>
    </w:p>
    <w:p w14:paraId="681621E0" w14:textId="77777777" w:rsidR="004B65DD" w:rsidRPr="00734153" w:rsidRDefault="004B65DD" w:rsidP="00F123A0">
      <w:pPr>
        <w:rPr>
          <w:lang w:val="en-US"/>
        </w:rPr>
      </w:pPr>
    </w:p>
    <w:p w14:paraId="341E8A62" w14:textId="77777777" w:rsidR="004B65DD" w:rsidRPr="00C752CE" w:rsidRDefault="004B65DD" w:rsidP="00F123A0">
      <w:pPr>
        <w:rPr>
          <w:b/>
        </w:rPr>
      </w:pPr>
      <w:r w:rsidRPr="00C752CE">
        <w:rPr>
          <w:b/>
        </w:rPr>
        <w:t>DATA MONITORING COMMITTEE</w:t>
      </w:r>
    </w:p>
    <w:p w14:paraId="12AF9CAF" w14:textId="77777777" w:rsidR="004B65DD" w:rsidRPr="001001E5" w:rsidRDefault="004B65DD" w:rsidP="00F123A0">
      <w:pPr>
        <w:rPr>
          <w:sz w:val="20"/>
        </w:rPr>
      </w:pPr>
      <w:r w:rsidRPr="001001E5">
        <w:rPr>
          <w:sz w:val="20"/>
        </w:rPr>
        <w:t>(Interim analyses and response to specific concerns)</w:t>
      </w:r>
    </w:p>
    <w:p w14:paraId="761A9932"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34940156" w14:textId="77777777" w:rsidTr="00B8648A">
        <w:trPr>
          <w:trHeight w:val="252"/>
          <w:jc w:val="center"/>
        </w:trPr>
        <w:tc>
          <w:tcPr>
            <w:tcW w:w="3619" w:type="dxa"/>
          </w:tcPr>
          <w:p w14:paraId="75741922" w14:textId="77777777" w:rsidR="00A73E0A" w:rsidRPr="001001E5" w:rsidRDefault="00A73E0A" w:rsidP="00F123A0">
            <w:pPr>
              <w:rPr>
                <w:sz w:val="20"/>
              </w:rPr>
            </w:pPr>
            <w:r w:rsidRPr="001001E5">
              <w:rPr>
                <w:sz w:val="20"/>
              </w:rPr>
              <w:t>Chair</w:t>
            </w:r>
          </w:p>
        </w:tc>
        <w:tc>
          <w:tcPr>
            <w:tcW w:w="5885" w:type="dxa"/>
          </w:tcPr>
          <w:p w14:paraId="01F524DE" w14:textId="77777777" w:rsidR="00A73E0A" w:rsidRPr="001001E5" w:rsidRDefault="009A510F" w:rsidP="00F123A0">
            <w:pPr>
              <w:rPr>
                <w:sz w:val="20"/>
              </w:rPr>
            </w:pPr>
            <w:r w:rsidRPr="001001E5">
              <w:rPr>
                <w:sz w:val="20"/>
              </w:rPr>
              <w:t>Peter Sandercock</w:t>
            </w:r>
          </w:p>
        </w:tc>
      </w:tr>
      <w:tr w:rsidR="00A73E0A" w:rsidRPr="001001E5" w14:paraId="360AEC1F" w14:textId="77777777" w:rsidTr="00B8648A">
        <w:trPr>
          <w:trHeight w:val="231"/>
          <w:jc w:val="center"/>
        </w:trPr>
        <w:tc>
          <w:tcPr>
            <w:tcW w:w="3619" w:type="dxa"/>
          </w:tcPr>
          <w:p w14:paraId="2D040BEC" w14:textId="77777777" w:rsidR="00A73E0A" w:rsidRPr="001001E5" w:rsidRDefault="00A73E0A" w:rsidP="00F123A0">
            <w:pPr>
              <w:rPr>
                <w:sz w:val="20"/>
              </w:rPr>
            </w:pPr>
            <w:r w:rsidRPr="001001E5">
              <w:rPr>
                <w:sz w:val="20"/>
              </w:rPr>
              <w:t>Members</w:t>
            </w:r>
          </w:p>
        </w:tc>
        <w:tc>
          <w:tcPr>
            <w:tcW w:w="5885" w:type="dxa"/>
          </w:tcPr>
          <w:p w14:paraId="0F4A38C0" w14:textId="77777777" w:rsidR="009A510F" w:rsidRPr="00192DA9" w:rsidRDefault="009A510F" w:rsidP="00F123A0">
            <w:pPr>
              <w:rPr>
                <w:sz w:val="20"/>
                <w:lang w:val="fr-FR"/>
              </w:rPr>
            </w:pPr>
            <w:r w:rsidRPr="00192DA9">
              <w:rPr>
                <w:sz w:val="20"/>
                <w:lang w:val="fr-FR"/>
              </w:rPr>
              <w:t>Janet Darbyshire, David DeMets, Robert Fowler,</w:t>
            </w:r>
          </w:p>
          <w:p w14:paraId="2D6FD353" w14:textId="77777777" w:rsidR="00A73E0A" w:rsidRPr="001001E5" w:rsidRDefault="009A510F" w:rsidP="00F123A0">
            <w:pPr>
              <w:rPr>
                <w:sz w:val="20"/>
              </w:rPr>
            </w:pPr>
            <w:r w:rsidRPr="001001E5">
              <w:rPr>
                <w:sz w:val="20"/>
              </w:rPr>
              <w:t xml:space="preserve">David </w:t>
            </w:r>
            <w:r w:rsidR="00973864">
              <w:rPr>
                <w:sz w:val="20"/>
              </w:rPr>
              <w:t>L</w:t>
            </w:r>
            <w:r w:rsidRPr="001001E5">
              <w:rPr>
                <w:sz w:val="20"/>
              </w:rPr>
              <w:t>alloo, Ian Roberts, Janet Wittes</w:t>
            </w:r>
          </w:p>
        </w:tc>
      </w:tr>
      <w:tr w:rsidR="00A73E0A" w:rsidRPr="001001E5" w14:paraId="23A40362" w14:textId="77777777" w:rsidTr="00505B42">
        <w:trPr>
          <w:trHeight w:val="83"/>
          <w:jc w:val="center"/>
        </w:trPr>
        <w:tc>
          <w:tcPr>
            <w:tcW w:w="3619" w:type="dxa"/>
          </w:tcPr>
          <w:p w14:paraId="5C113A5A" w14:textId="7777777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1BF8676A" w14:textId="77777777" w:rsidR="00A73E0A" w:rsidRPr="001001E5" w:rsidRDefault="009A510F" w:rsidP="00F123A0">
            <w:pPr>
              <w:rPr>
                <w:sz w:val="20"/>
              </w:rPr>
            </w:pPr>
            <w:r w:rsidRPr="001001E5">
              <w:rPr>
                <w:sz w:val="20"/>
              </w:rPr>
              <w:t>Jonathan Emberson, Natalie Staplin</w:t>
            </w:r>
          </w:p>
        </w:tc>
      </w:tr>
    </w:tbl>
    <w:p w14:paraId="66229114" w14:textId="77777777" w:rsidR="00380300" w:rsidRPr="00734153" w:rsidRDefault="00380300" w:rsidP="00F123A0"/>
    <w:p w14:paraId="57249B3C" w14:textId="77777777" w:rsidR="00380300" w:rsidRPr="00734153" w:rsidRDefault="00380300" w:rsidP="00F123A0"/>
    <w:bookmarkEnd w:id="979"/>
    <w:bookmarkEnd w:id="980"/>
    <w:p w14:paraId="32642703" w14:textId="77777777" w:rsidR="000C6882" w:rsidRDefault="000C6882" w:rsidP="000C6882">
      <w:pPr>
        <w:pStyle w:val="EndNoteBibliography"/>
        <w:spacing w:after="240"/>
      </w:pPr>
    </w:p>
    <w:p w14:paraId="47396C3D" w14:textId="77777777" w:rsidR="000C6882" w:rsidRPr="00734153" w:rsidRDefault="000C6882" w:rsidP="000C6882">
      <w:pPr>
        <w:pStyle w:val="StyleHeading1Linespacingsingle"/>
        <w:numPr>
          <w:ilvl w:val="0"/>
          <w:numId w:val="2"/>
        </w:numPr>
      </w:pPr>
      <w:r>
        <w:br w:type="page"/>
      </w:r>
      <w:bookmarkStart w:id="1226" w:name="_Toc53502103"/>
      <w:bookmarkStart w:id="1227" w:name="_Toc44674880"/>
      <w:r>
        <w:lastRenderedPageBreak/>
        <w:t>REFERENCES</w:t>
      </w:r>
      <w:bookmarkEnd w:id="1226"/>
      <w:bookmarkEnd w:id="1227"/>
    </w:p>
    <w:p w14:paraId="39A2BA53" w14:textId="77777777" w:rsidR="00A97692" w:rsidRPr="00A97692" w:rsidRDefault="00A46DE7" w:rsidP="00A97692">
      <w:pPr>
        <w:pStyle w:val="EndNoteBibliography"/>
        <w:spacing w:after="240"/>
      </w:pPr>
      <w:r>
        <w:fldChar w:fldCharType="begin"/>
      </w:r>
      <w:r>
        <w:instrText xml:space="preserve"> ADDIN EN.REFLIST </w:instrText>
      </w:r>
      <w:r>
        <w:fldChar w:fldCharType="separate"/>
      </w:r>
      <w:bookmarkStart w:id="1228" w:name="_ENREF_1"/>
      <w:r w:rsidR="00A97692" w:rsidRPr="00A97692">
        <w:t>1.</w:t>
      </w:r>
      <w:r w:rsidR="00A97692" w:rsidRPr="00A97692">
        <w:tab/>
        <w:t>Zhu N, Zhang D, Wang W, et al. A Novel Coronavirus from Patients with Pneumonia in China, 2019. N Engl J Med 2020.</w:t>
      </w:r>
      <w:bookmarkEnd w:id="1228"/>
    </w:p>
    <w:p w14:paraId="5F3D0636" w14:textId="77777777" w:rsidR="00A97692" w:rsidRPr="00A97692" w:rsidRDefault="00A97692" w:rsidP="00A97692">
      <w:pPr>
        <w:pStyle w:val="EndNoteBibliography"/>
        <w:spacing w:after="240"/>
      </w:pPr>
      <w:bookmarkStart w:id="1229" w:name="_ENREF_2"/>
      <w:r w:rsidRPr="00A97692">
        <w:t>2.</w:t>
      </w:r>
      <w:r w:rsidRPr="00A97692">
        <w:tab/>
        <w:t>Huang C, Wang Y, Li X, et al. Clinical features of patients infected with 2019 novel coronavirus in Wuhan, China. Lancet 2020.</w:t>
      </w:r>
      <w:bookmarkEnd w:id="1229"/>
    </w:p>
    <w:p w14:paraId="69E2EEB0" w14:textId="77777777" w:rsidR="00A97692" w:rsidRPr="00A97692" w:rsidRDefault="00A97692" w:rsidP="00A97692">
      <w:pPr>
        <w:pStyle w:val="EndNoteBibliography"/>
        <w:spacing w:after="240"/>
      </w:pPr>
      <w:bookmarkStart w:id="1230" w:name="_ENREF_3"/>
      <w:r w:rsidRPr="00A97692">
        <w:t>3.</w:t>
      </w:r>
      <w:r w:rsidRPr="00A97692">
        <w:tab/>
        <w:t>Chen N, Zhou M, Dong X, et al. Epidemiological and clinical characteristics of 99 cases of 2019 novel coronavirus pneumonia in Wuhan, China: a descriptive study. Lancet 2020.</w:t>
      </w:r>
      <w:bookmarkEnd w:id="1230"/>
    </w:p>
    <w:p w14:paraId="1A34ABDD" w14:textId="77777777" w:rsidR="00A97692" w:rsidRPr="00A97692" w:rsidRDefault="00A97692" w:rsidP="00A97692">
      <w:pPr>
        <w:pStyle w:val="EndNoteBibliography"/>
        <w:spacing w:after="240"/>
      </w:pPr>
      <w:bookmarkStart w:id="1231" w:name="_ENREF_4"/>
      <w:r w:rsidRPr="00A97692">
        <w:t>4.</w:t>
      </w:r>
      <w:r w:rsidRPr="00A97692">
        <w:tab/>
        <w:t>Wang D, Hu B, Hu C, et al. Clinical Characteristics of 138 Hospitalized Patients With 2019 Novel Coronavirus-Infected Pneumonia in Wuhan, China. JAMA 2020.</w:t>
      </w:r>
      <w:bookmarkEnd w:id="1231"/>
    </w:p>
    <w:p w14:paraId="42677B9A" w14:textId="77777777" w:rsidR="00A97692" w:rsidRPr="00A97692" w:rsidRDefault="00A97692" w:rsidP="00A97692">
      <w:pPr>
        <w:pStyle w:val="EndNoteBibliography"/>
        <w:spacing w:after="240"/>
      </w:pPr>
      <w:bookmarkStart w:id="1232" w:name="_ENREF_5"/>
      <w:r w:rsidRPr="00A97692">
        <w:t>5.</w:t>
      </w:r>
      <w:r w:rsidRPr="00A97692">
        <w:tab/>
        <w:t>Whittaker E, Bamford A, Kenny J, et al. Clinical Characteristics of 58 Children With a Pediatric Inflammatory Multisystem Syndrome Temporally Associated With SARS-CoV-2. JAMA : the journal of the American Medical Association 2020.</w:t>
      </w:r>
      <w:bookmarkEnd w:id="1232"/>
    </w:p>
    <w:p w14:paraId="197A87F2" w14:textId="77777777" w:rsidR="00A97692" w:rsidRPr="00A97692" w:rsidRDefault="00A97692" w:rsidP="00A97692">
      <w:pPr>
        <w:pStyle w:val="EndNoteBibliography"/>
        <w:spacing w:after="240"/>
      </w:pPr>
      <w:bookmarkStart w:id="1233" w:name="_ENREF_6"/>
      <w:r w:rsidRPr="00A97692">
        <w:t>6.</w:t>
      </w:r>
      <w:r w:rsidRPr="00A97692">
        <w:tab/>
        <w:t>Mehta P, McAuley DF, Brown M, et al. COVID-19: consider cytokine storm syndromes and immunosuppression. Lancet 2020;395:1033-4.</w:t>
      </w:r>
      <w:bookmarkEnd w:id="1233"/>
    </w:p>
    <w:p w14:paraId="046CFCB2" w14:textId="77777777" w:rsidR="00A97692" w:rsidRPr="00A97692" w:rsidRDefault="00A97692" w:rsidP="00A97692">
      <w:pPr>
        <w:pStyle w:val="EndNoteBibliography"/>
        <w:spacing w:after="240"/>
      </w:pPr>
      <w:bookmarkStart w:id="1234" w:name="_ENREF_7"/>
      <w:r w:rsidRPr="00A97692">
        <w:t>7.</w:t>
      </w:r>
      <w:r w:rsidRPr="00A97692">
        <w:tab/>
        <w:t>Ruan Q, Yang K, Wang W, Jiang L, Song J. Clinical predictors of mortality due to COVID-19 based on an analysis of data of 150 patients from Wuhan, China. Intensive Care Med 2020.</w:t>
      </w:r>
      <w:bookmarkEnd w:id="1234"/>
    </w:p>
    <w:p w14:paraId="134C4C96" w14:textId="77777777" w:rsidR="00A97692" w:rsidRPr="00A97692" w:rsidRDefault="00A97692" w:rsidP="00A97692">
      <w:pPr>
        <w:pStyle w:val="EndNoteBibliography"/>
        <w:spacing w:after="240"/>
      </w:pPr>
      <w:bookmarkStart w:id="1235" w:name="_ENREF_8"/>
      <w:r w:rsidRPr="00A97692">
        <w:t>8.</w:t>
      </w:r>
      <w:r w:rsidRPr="00A97692">
        <w:tab/>
        <w:t>Fei Z, Ting Y, Ronghui D, et al. Clinical course and risk factors for mortality of adult inpatients with COVID-19 in Wuhan, China: a retrospective cohort study. Lancet 2020.</w:t>
      </w:r>
      <w:bookmarkEnd w:id="1235"/>
    </w:p>
    <w:p w14:paraId="61BBBD75" w14:textId="77777777" w:rsidR="00A97692" w:rsidRPr="00A97692" w:rsidRDefault="00A97692" w:rsidP="00A97692">
      <w:pPr>
        <w:pStyle w:val="EndNoteBibliography"/>
        <w:spacing w:after="240"/>
      </w:pPr>
      <w:bookmarkStart w:id="1236" w:name="_ENREF_9"/>
      <w:r w:rsidRPr="00A97692">
        <w:t>9.</w:t>
      </w:r>
      <w:r w:rsidRPr="00A97692">
        <w:tab/>
        <w:t>Venet D, Doffagne E, Burzykowski T, et al. A statistical approach to central monitoring of data quality in clinical trials. Clinical trials 2012;9:705-13.</w:t>
      </w:r>
      <w:bookmarkEnd w:id="1236"/>
    </w:p>
    <w:p w14:paraId="77CA0FF1" w14:textId="4C878CC3" w:rsidR="00A97692" w:rsidRPr="00A97692" w:rsidRDefault="00A97692" w:rsidP="00A97692">
      <w:pPr>
        <w:pStyle w:val="EndNoteBibliography"/>
        <w:spacing w:after="240"/>
      </w:pPr>
      <w:bookmarkStart w:id="1237" w:name="_ENREF_10"/>
      <w:r w:rsidRPr="00A97692">
        <w:t>10.</w:t>
      </w:r>
      <w:r w:rsidRPr="00A97692">
        <w:tab/>
        <w:t xml:space="preserve">U.S. Department of Health and Human Services Food and Drug Administration. Oversight of Clinical Investigations--A Risk-Based Approach to Monitoring. 2013. (Accessed 18 August 2017, at </w:t>
      </w:r>
      <w:hyperlink r:id="rId15" w:history="1">
        <w:r w:rsidRPr="00A97692">
          <w:rPr>
            <w:rStyle w:val="Hyperlink"/>
            <w:rFonts w:cs="Arial"/>
          </w:rPr>
          <w:t>https://www.fda.gov/downloads/Drugs/GuidanceComplianceRegulatoryInformation/Guidances/UCM269919.pdf</w:t>
        </w:r>
      </w:hyperlink>
      <w:r w:rsidRPr="00A97692">
        <w:t>.)</w:t>
      </w:r>
      <w:bookmarkEnd w:id="1237"/>
    </w:p>
    <w:p w14:paraId="0E815AE1" w14:textId="3300A038" w:rsidR="00A97692" w:rsidRPr="00A97692" w:rsidRDefault="00A97692" w:rsidP="00A97692">
      <w:pPr>
        <w:pStyle w:val="EndNoteBibliography"/>
        <w:spacing w:after="240"/>
      </w:pPr>
      <w:bookmarkStart w:id="1238" w:name="_ENREF_11"/>
      <w:r w:rsidRPr="00A97692">
        <w:t>11.</w:t>
      </w:r>
      <w:r w:rsidRPr="00A97692">
        <w:tab/>
        <w:t xml:space="preserve">U.S. Department of Health and Human Services Food and Drug Administration. Guidance for Industry Part 11, Electronic Records; Electronic Signatures — Scope and Application. 2003. (Accessed 18 August 2017, at </w:t>
      </w:r>
      <w:hyperlink r:id="rId16" w:history="1">
        <w:r w:rsidRPr="00A97692">
          <w:rPr>
            <w:rStyle w:val="Hyperlink"/>
            <w:rFonts w:cs="Arial"/>
          </w:rPr>
          <w:t>https://www.fda.gov/downloads/RegulatoryInformation/Guidances/ucm125125.pdf</w:t>
        </w:r>
      </w:hyperlink>
      <w:r w:rsidRPr="00A97692">
        <w:t xml:space="preserve"> )</w:t>
      </w:r>
      <w:bookmarkEnd w:id="1238"/>
    </w:p>
    <w:p w14:paraId="41A5F9D6" w14:textId="77777777" w:rsidR="00A97692" w:rsidRPr="00A97692" w:rsidRDefault="00A97692" w:rsidP="00A97692">
      <w:pPr>
        <w:pStyle w:val="EndNoteBibliography"/>
        <w:spacing w:after="240"/>
      </w:pPr>
      <w:bookmarkStart w:id="1239" w:name="_ENREF_12"/>
      <w:r w:rsidRPr="00A97692">
        <w:t>12.</w:t>
      </w:r>
      <w:r w:rsidRPr="00A97692">
        <w:tab/>
        <w:t>Lau SK, Lau CC, Chan KH, et al. Delayed induction of proinflammatory cytokines and suppression of innate antiviral response by the novel Middle East respiratory syndrome coronavirus: implications for pathogenesis and treatment. J Gen Virol 2013;94:2679-90.</w:t>
      </w:r>
      <w:bookmarkEnd w:id="1239"/>
    </w:p>
    <w:p w14:paraId="7D6B491A" w14:textId="77777777" w:rsidR="00A97692" w:rsidRPr="00A97692" w:rsidRDefault="00A97692" w:rsidP="00A97692">
      <w:pPr>
        <w:pStyle w:val="EndNoteBibliography"/>
        <w:spacing w:after="240"/>
      </w:pPr>
      <w:bookmarkStart w:id="1240" w:name="_ENREF_13"/>
      <w:r w:rsidRPr="00A97692">
        <w:t>13.</w:t>
      </w:r>
      <w:r w:rsidRPr="00A97692">
        <w:tab/>
        <w:t>de Jong MD, Simmons CP, Thanh TT, et al. Fatal outcome of human influenza A (H5N1) is associated with high viral load and hypercytokinemia. Nat Med 2006;12:1203-7.</w:t>
      </w:r>
      <w:bookmarkEnd w:id="1240"/>
    </w:p>
    <w:p w14:paraId="6DE76F9B" w14:textId="77777777" w:rsidR="00A97692" w:rsidRPr="00A97692" w:rsidRDefault="00A97692" w:rsidP="00A97692">
      <w:pPr>
        <w:pStyle w:val="EndNoteBibliography"/>
        <w:spacing w:after="240"/>
      </w:pPr>
      <w:bookmarkStart w:id="1241" w:name="_ENREF_14"/>
      <w:r w:rsidRPr="00A97692">
        <w:t>14.</w:t>
      </w:r>
      <w:r w:rsidRPr="00A97692">
        <w:tab/>
        <w:t>Liu Q, Zhou YH, Yang ZQ. The cytokine storm of severe influenza and development of immunomodulatory therapy. Cell Mol Immunol 2016;13:3-10.</w:t>
      </w:r>
      <w:bookmarkEnd w:id="1241"/>
    </w:p>
    <w:p w14:paraId="4C5B9CB4" w14:textId="77777777" w:rsidR="00A97692" w:rsidRPr="00A97692" w:rsidRDefault="00A97692" w:rsidP="00A97692">
      <w:pPr>
        <w:pStyle w:val="EndNoteBibliography"/>
        <w:spacing w:after="240"/>
      </w:pPr>
      <w:bookmarkStart w:id="1242" w:name="_ENREF_15"/>
      <w:r w:rsidRPr="00A97692">
        <w:t>15.</w:t>
      </w:r>
      <w:r w:rsidRPr="00A97692">
        <w:tab/>
        <w:t>Short KR, Veeris R, Leijten LM, et al. Proinflammatory Cytokine Responses in Extra-Respiratory Tissues During Severe Influenza. J Infect Dis 2017;216:829-33.</w:t>
      </w:r>
      <w:bookmarkEnd w:id="1242"/>
    </w:p>
    <w:p w14:paraId="316A37EC" w14:textId="77777777" w:rsidR="00A97692" w:rsidRPr="00A97692" w:rsidRDefault="00A97692" w:rsidP="00A97692">
      <w:pPr>
        <w:pStyle w:val="EndNoteBibliography"/>
        <w:spacing w:after="240"/>
      </w:pPr>
      <w:bookmarkStart w:id="1243" w:name="_ENREF_16"/>
      <w:r w:rsidRPr="00A97692">
        <w:t>16.</w:t>
      </w:r>
      <w:r w:rsidRPr="00A97692">
        <w:tab/>
        <w:t>Xu Z, Shi L, Wang Y, et al. Pathological findings of COVID-19 associated with acute respiratory distress syndrome. Lancet Respir Med 2020.</w:t>
      </w:r>
      <w:bookmarkEnd w:id="1243"/>
    </w:p>
    <w:p w14:paraId="4F26A545" w14:textId="77777777" w:rsidR="00A97692" w:rsidRPr="00A97692" w:rsidRDefault="00A97692" w:rsidP="00A97692">
      <w:pPr>
        <w:pStyle w:val="EndNoteBibliography"/>
        <w:spacing w:after="240"/>
      </w:pPr>
      <w:bookmarkStart w:id="1244" w:name="_ENREF_17"/>
      <w:r w:rsidRPr="00A97692">
        <w:t>17.</w:t>
      </w:r>
      <w:r w:rsidRPr="00A97692">
        <w:tab/>
        <w:t>Rochwerg B, Oczkowski SJ, Siemieniuk RAC, et al. Corticosteroids in Sepsis: An Updated Systematic Review and Meta-Analysis. Crit Care Med 2018;46:1411-20.</w:t>
      </w:r>
      <w:bookmarkEnd w:id="1244"/>
    </w:p>
    <w:p w14:paraId="2A5DA48B" w14:textId="77777777" w:rsidR="00A97692" w:rsidRPr="00A97692" w:rsidRDefault="00A97692" w:rsidP="00A97692">
      <w:pPr>
        <w:pStyle w:val="EndNoteBibliography"/>
        <w:spacing w:after="240"/>
      </w:pPr>
      <w:bookmarkStart w:id="1245" w:name="_ENREF_18"/>
      <w:r w:rsidRPr="00A97692">
        <w:t>18.</w:t>
      </w:r>
      <w:r w:rsidRPr="00A97692">
        <w:tab/>
        <w:t>Villar J, Ferrando C, Martinez D, et al. Dexamethasone treatment for the acute respiratory distress syndrome: a multicentre, randomised controlled trial. Lancet Respir Med 2020;8:267-76.</w:t>
      </w:r>
      <w:bookmarkEnd w:id="1245"/>
    </w:p>
    <w:p w14:paraId="2C70EAEC" w14:textId="77777777" w:rsidR="00A97692" w:rsidRPr="00A97692" w:rsidRDefault="00A97692" w:rsidP="00A97692">
      <w:pPr>
        <w:pStyle w:val="EndNoteBibliography"/>
        <w:spacing w:after="240"/>
      </w:pPr>
      <w:bookmarkStart w:id="1246" w:name="_ENREF_19"/>
      <w:r w:rsidRPr="00A97692">
        <w:t>19.</w:t>
      </w:r>
      <w:r w:rsidRPr="00A97692">
        <w:tab/>
        <w:t>Siemieniuk RA, Meade MO, Alonso-Coello P, et al. Corticosteroid Therapy for Patients Hospitalized With Community-Acquired Pneumonia: A Systematic Review and Meta-analysis. Annals of internal medicine 2015;163:519-28.</w:t>
      </w:r>
      <w:bookmarkEnd w:id="1246"/>
    </w:p>
    <w:p w14:paraId="3620AFE6" w14:textId="77777777" w:rsidR="00A97692" w:rsidRPr="00A97692" w:rsidRDefault="00A97692" w:rsidP="00A97692">
      <w:pPr>
        <w:pStyle w:val="EndNoteBibliography"/>
        <w:spacing w:after="240"/>
      </w:pPr>
      <w:bookmarkStart w:id="1247" w:name="_ENREF_20"/>
      <w:r w:rsidRPr="00A97692">
        <w:t>20.</w:t>
      </w:r>
      <w:r w:rsidRPr="00A97692">
        <w:tab/>
        <w:t>Meijvis SC, Hardeman H, Remmelts HH, et al. Dexamethasone and length of hospital stay in patients with community-acquired pneumonia: a randomised, double-blind, placebo-controlled trial. Lancet 2011;377:2023-30.</w:t>
      </w:r>
      <w:bookmarkEnd w:id="1247"/>
    </w:p>
    <w:p w14:paraId="5647887B" w14:textId="77777777" w:rsidR="00A97692" w:rsidRPr="00A97692" w:rsidRDefault="00A97692" w:rsidP="00A97692">
      <w:pPr>
        <w:pStyle w:val="EndNoteBibliography"/>
        <w:spacing w:after="240"/>
      </w:pPr>
      <w:bookmarkStart w:id="1248" w:name="_ENREF_21"/>
      <w:r w:rsidRPr="00A97692">
        <w:t>21.</w:t>
      </w:r>
      <w:r w:rsidRPr="00A97692">
        <w:tab/>
        <w:t>Annane D, Bellissant E, Bollaert PE, et al. Corticosteroids in the treatment of severe sepsis and septic shock in adults: a systematic review. JAMA : the journal of the American Medical Association 2009;301:2362-75.</w:t>
      </w:r>
      <w:bookmarkEnd w:id="1248"/>
    </w:p>
    <w:p w14:paraId="6A0AFB9B" w14:textId="77777777" w:rsidR="00A97692" w:rsidRPr="00A97692" w:rsidRDefault="00A97692" w:rsidP="00A97692">
      <w:pPr>
        <w:pStyle w:val="EndNoteBibliography"/>
        <w:spacing w:after="240"/>
      </w:pPr>
      <w:bookmarkStart w:id="1249" w:name="_ENREF_22"/>
      <w:r w:rsidRPr="00A97692">
        <w:t>22.</w:t>
      </w:r>
      <w:r w:rsidRPr="00A97692">
        <w:tab/>
        <w:t>Kanoh S, Rubin BK. Mechanisms of action and clinical application of macrolides as immunomodulatory medications. Clin Microbiol Rev 2010;23:590-615.</w:t>
      </w:r>
      <w:bookmarkEnd w:id="1249"/>
    </w:p>
    <w:p w14:paraId="77138374" w14:textId="77777777" w:rsidR="00A97692" w:rsidRPr="00A97692" w:rsidRDefault="00A97692" w:rsidP="00A97692">
      <w:pPr>
        <w:pStyle w:val="EndNoteBibliography"/>
        <w:spacing w:after="240"/>
      </w:pPr>
      <w:bookmarkStart w:id="1250" w:name="_ENREF_23"/>
      <w:r w:rsidRPr="00A97692">
        <w:t>23.</w:t>
      </w:r>
      <w:r w:rsidRPr="00A97692">
        <w:tab/>
        <w:t>Shinkai M, Henke MO, Rubin BK. Macrolide antibiotics as immunomodulatory medications: proposed mechanisms of action. Pharmacol Ther 2008;117:393-405.</w:t>
      </w:r>
      <w:bookmarkEnd w:id="1250"/>
    </w:p>
    <w:p w14:paraId="66FB0A45" w14:textId="77777777" w:rsidR="00A97692" w:rsidRPr="00A97692" w:rsidRDefault="00A97692" w:rsidP="00A97692">
      <w:pPr>
        <w:pStyle w:val="EndNoteBibliography"/>
        <w:spacing w:after="240"/>
      </w:pPr>
      <w:bookmarkStart w:id="1251" w:name="_ENREF_24"/>
      <w:r w:rsidRPr="00A97692">
        <w:t>24.</w:t>
      </w:r>
      <w:r w:rsidRPr="00A97692">
        <w:tab/>
        <w:t>Zimmermann P, Ziesenitz VC, Curtis N, Ritz N. The Immunomodulatory Effects of Macrolides-A Systematic Review of the Underlying Mechanisms. Front Immunol 2018;9:302.</w:t>
      </w:r>
      <w:bookmarkEnd w:id="1251"/>
    </w:p>
    <w:p w14:paraId="108B62A8" w14:textId="77777777" w:rsidR="00A97692" w:rsidRPr="00A97692" w:rsidRDefault="00A97692" w:rsidP="00A97692">
      <w:pPr>
        <w:pStyle w:val="EndNoteBibliography"/>
        <w:spacing w:after="240"/>
      </w:pPr>
      <w:bookmarkStart w:id="1252" w:name="_ENREF_25"/>
      <w:r w:rsidRPr="00A97692">
        <w:t>25.</w:t>
      </w:r>
      <w:r w:rsidRPr="00A97692">
        <w:tab/>
        <w:t>Spagnolo P, Fabbri LM, Bush A. Long-term macrolide treatment for chronic respiratory disease. Eur Respir J 2013;42:239-51.</w:t>
      </w:r>
      <w:bookmarkEnd w:id="1252"/>
    </w:p>
    <w:p w14:paraId="277F9B03" w14:textId="77777777" w:rsidR="00A97692" w:rsidRPr="00A97692" w:rsidRDefault="00A97692" w:rsidP="00A97692">
      <w:pPr>
        <w:pStyle w:val="EndNoteBibliography"/>
        <w:spacing w:after="240"/>
      </w:pPr>
      <w:bookmarkStart w:id="1253" w:name="_ENREF_26"/>
      <w:r w:rsidRPr="00A97692">
        <w:lastRenderedPageBreak/>
        <w:t>26.</w:t>
      </w:r>
      <w:r w:rsidRPr="00A97692">
        <w:tab/>
        <w:t>Hui DS, Lee N, Chan PK, Beigel JH. The role of adjuvant immunomodulatory agents for treatment of severe influenza. Antiviral Res 2018;150:202-16.</w:t>
      </w:r>
      <w:bookmarkEnd w:id="1253"/>
    </w:p>
    <w:p w14:paraId="60463FFD" w14:textId="77777777" w:rsidR="00A97692" w:rsidRPr="00A97692" w:rsidRDefault="00A97692" w:rsidP="00A97692">
      <w:pPr>
        <w:pStyle w:val="EndNoteBibliography"/>
        <w:spacing w:after="240"/>
      </w:pPr>
      <w:bookmarkStart w:id="1254" w:name="_ENREF_27"/>
      <w:r w:rsidRPr="00A97692">
        <w:t>27.</w:t>
      </w:r>
      <w:r w:rsidRPr="00A97692">
        <w:tab/>
        <w:t>Lee N, Wong CK, Chan MCW, et al. Anti-inflammatory effects of adjunctive macrolide treatment in adults hospitalized with influenza: A randomized controlled trial. Antiviral Res 2017;144:48-56.</w:t>
      </w:r>
      <w:bookmarkEnd w:id="1254"/>
    </w:p>
    <w:p w14:paraId="3ACBD0E8" w14:textId="77777777" w:rsidR="00A97692" w:rsidRPr="00A97692" w:rsidRDefault="00A97692" w:rsidP="00A97692">
      <w:pPr>
        <w:pStyle w:val="EndNoteBibliography"/>
        <w:spacing w:after="240"/>
      </w:pPr>
      <w:bookmarkStart w:id="1255" w:name="_ENREF_28"/>
      <w:r w:rsidRPr="00A97692">
        <w:t>28.</w:t>
      </w:r>
      <w:r w:rsidRPr="00A97692">
        <w:tab/>
        <w:t>Hung IFN, To KKW, Chan JFW, et al. Efficacy of Clarithromycin-Naproxen-Oseltamivir Combination in the Treatment of Patients Hospitalized for Influenza A(H3N2) Infection: An Open-label Randomized, Controlled, Phase IIb/III Trial. Chest 2017;151:1069-80.</w:t>
      </w:r>
      <w:bookmarkEnd w:id="1255"/>
    </w:p>
    <w:p w14:paraId="5F6DECAC" w14:textId="77777777" w:rsidR="00A97692" w:rsidRPr="00A97692" w:rsidRDefault="00A97692" w:rsidP="00A97692">
      <w:pPr>
        <w:pStyle w:val="EndNoteBibliography"/>
        <w:spacing w:after="240"/>
      </w:pPr>
      <w:bookmarkStart w:id="1256" w:name="_ENREF_29"/>
      <w:r w:rsidRPr="00A97692">
        <w:t>29.</w:t>
      </w:r>
      <w:r w:rsidRPr="00A97692">
        <w:tab/>
        <w:t>Arabi YM, Deeb AM, Al-Hameed F, et al. Macrolides in critically ill patients with Middle East Respiratory Syndrome. Int J Infect Dis 2019;81:184-90.</w:t>
      </w:r>
      <w:bookmarkEnd w:id="1256"/>
    </w:p>
    <w:p w14:paraId="3EE41DBF" w14:textId="77777777" w:rsidR="00A97692" w:rsidRPr="00A97692" w:rsidRDefault="00A97692" w:rsidP="00A97692">
      <w:pPr>
        <w:pStyle w:val="EndNoteBibliography"/>
        <w:spacing w:after="240"/>
      </w:pPr>
      <w:bookmarkStart w:id="1257" w:name="_ENREF_30"/>
      <w:r w:rsidRPr="00A97692">
        <w:t>30.</w:t>
      </w:r>
      <w:r w:rsidRPr="00A97692">
        <w:tab/>
        <w:t>Eleftheriou D, Levin M, Shingadia D, Tulloh R, Klein NJ, Brogan PA. Management of Kawasaki disease. Archives of disease in childhood 2014;99:74-83.</w:t>
      </w:r>
      <w:bookmarkEnd w:id="1257"/>
    </w:p>
    <w:p w14:paraId="24F0E0CC" w14:textId="77777777" w:rsidR="00A97692" w:rsidRPr="00A97692" w:rsidRDefault="00A97692" w:rsidP="00A97692">
      <w:pPr>
        <w:pStyle w:val="EndNoteBibliography"/>
        <w:spacing w:after="240"/>
      </w:pPr>
      <w:bookmarkStart w:id="1258" w:name="_ENREF_31"/>
      <w:r w:rsidRPr="00A97692">
        <w:t>31.</w:t>
      </w:r>
      <w:r w:rsidRPr="00A97692">
        <w:tab/>
        <w:t>Zhang W, Zhao Y, Zhang F, et al. The use of anti-inflammatory drugs in the treatment of people with severe coronavirus disease 2019 (COVID-19): The Perspectives of clinical immunologists from China. Clin Immunol 2020;214:108393.</w:t>
      </w:r>
      <w:bookmarkEnd w:id="1258"/>
    </w:p>
    <w:p w14:paraId="5F95DAC3" w14:textId="77777777" w:rsidR="00A97692" w:rsidRPr="00A97692" w:rsidRDefault="00A97692" w:rsidP="00A97692">
      <w:pPr>
        <w:pStyle w:val="EndNoteBibliography"/>
        <w:spacing w:after="240"/>
      </w:pPr>
      <w:bookmarkStart w:id="1259" w:name="_ENREF_32"/>
      <w:r w:rsidRPr="00A97692">
        <w:t>32.</w:t>
      </w:r>
      <w:r w:rsidRPr="00A97692">
        <w:tab/>
        <w:t>Zhou F, Yu T, Du R, et al. Clinical course and risk factors for mortality of adult inpatients with COVID-19 in Wuhan, China: a retrospective cohort study. Lancet 2020;395:1054-62.</w:t>
      </w:r>
      <w:bookmarkEnd w:id="1259"/>
    </w:p>
    <w:p w14:paraId="0006A051" w14:textId="77777777" w:rsidR="00A97692" w:rsidRPr="00A97692" w:rsidRDefault="00A97692" w:rsidP="00A97692">
      <w:pPr>
        <w:pStyle w:val="EndNoteBibliography"/>
        <w:spacing w:after="240"/>
      </w:pPr>
      <w:bookmarkStart w:id="1260" w:name="_ENREF_33"/>
      <w:r w:rsidRPr="00A97692">
        <w:t>33.</w:t>
      </w:r>
      <w:r w:rsidRPr="00A97692">
        <w:tab/>
        <w:t>Zhang C, Wu Z, Li JW, Zhao H, Wang GQ. The cytokine release syndrome (CRS) of severe COVID-19 and Interleukin-6 receptor (IL-6R) antagonist Tocilizumab may be the key to reduce the mortality. Int J Antimicrob Agents 2020:105954.</w:t>
      </w:r>
      <w:bookmarkEnd w:id="1260"/>
    </w:p>
    <w:p w14:paraId="16BCC7EA" w14:textId="77777777" w:rsidR="00A97692" w:rsidRPr="00A97692" w:rsidRDefault="00A97692" w:rsidP="00A97692">
      <w:pPr>
        <w:pStyle w:val="EndNoteBibliography"/>
        <w:spacing w:after="240"/>
      </w:pPr>
      <w:bookmarkStart w:id="1261" w:name="_ENREF_34"/>
      <w:r w:rsidRPr="00A97692">
        <w:t>34.</w:t>
      </w:r>
      <w:r w:rsidRPr="00A97692">
        <w:tab/>
        <w:t>Zhou B, Zhong N, Guan Y. Treatment with convalescent plasma for influenza A (H5N1) infection. The New England journal of medicine 2007;357:1450-1.</w:t>
      </w:r>
      <w:bookmarkEnd w:id="1261"/>
    </w:p>
    <w:p w14:paraId="1013FB5E" w14:textId="77777777" w:rsidR="00A97692" w:rsidRPr="00A97692" w:rsidRDefault="00A97692" w:rsidP="00A97692">
      <w:pPr>
        <w:pStyle w:val="EndNoteBibliography"/>
        <w:spacing w:after="240"/>
      </w:pPr>
      <w:bookmarkStart w:id="1262" w:name="_ENREF_35"/>
      <w:r w:rsidRPr="00A97692">
        <w:t>35.</w:t>
      </w:r>
      <w:r w:rsidRPr="00A97692">
        <w:tab/>
        <w:t>Wu XX, Gao HN, Wu HB, Peng XM, Ou HL, Li LJ. Successful treatment of avian-origin influenza A (H7N9) infection using convalescent plasma. Int J Infect Dis 2015;41:3-5.</w:t>
      </w:r>
      <w:bookmarkEnd w:id="1262"/>
    </w:p>
    <w:p w14:paraId="167218BC" w14:textId="77777777" w:rsidR="00A97692" w:rsidRPr="00A97692" w:rsidRDefault="00A97692" w:rsidP="00A97692">
      <w:pPr>
        <w:pStyle w:val="EndNoteBibliography"/>
        <w:spacing w:after="240"/>
      </w:pPr>
      <w:bookmarkStart w:id="1263" w:name="_ENREF_36"/>
      <w:r w:rsidRPr="00A97692">
        <w:t>36.</w:t>
      </w:r>
      <w:r w:rsidRPr="00A97692">
        <w:tab/>
        <w:t>Kong LK, Zhou BP. Successful treatment of avian influenza with convalescent plasma. Hong Kong Med J 2006;12:489.</w:t>
      </w:r>
      <w:bookmarkEnd w:id="1263"/>
    </w:p>
    <w:p w14:paraId="545DCF33" w14:textId="77777777" w:rsidR="00A97692" w:rsidRPr="00A97692" w:rsidRDefault="00A97692" w:rsidP="00A97692">
      <w:pPr>
        <w:pStyle w:val="EndNoteBibliography"/>
        <w:spacing w:after="240"/>
      </w:pPr>
      <w:bookmarkStart w:id="1264" w:name="_ENREF_37"/>
      <w:r w:rsidRPr="00A97692">
        <w:t>37.</w:t>
      </w:r>
      <w:r w:rsidRPr="00A97692">
        <w:tab/>
        <w:t>Luke TC, Kilbane EM, Jackson JL, Hoffman SL. Meta-analysis: convalescent blood products for Spanish influenza pneumonia: a future H5N1 treatment? Annals of internal medicine 2006;145:599-609.</w:t>
      </w:r>
      <w:bookmarkEnd w:id="1264"/>
    </w:p>
    <w:p w14:paraId="2617E1ED" w14:textId="77777777" w:rsidR="00A97692" w:rsidRPr="00A97692" w:rsidRDefault="00A97692" w:rsidP="00A97692">
      <w:pPr>
        <w:pStyle w:val="EndNoteBibliography"/>
        <w:spacing w:after="240"/>
      </w:pPr>
      <w:bookmarkStart w:id="1265" w:name="_ENREF_38"/>
      <w:r w:rsidRPr="00A97692">
        <w:t>38.</w:t>
      </w:r>
      <w:r w:rsidRPr="00A97692">
        <w:tab/>
        <w:t>Hung IF, To KK, Lee CK, et al. Convalescent plasma treatment reduced mortality in patients with severe pandemic influenza A (H1N1) 2009 virus infection. Clinical infectious diseases : an official publication of the Infectious Diseases Society of America 2011;52:447-56.</w:t>
      </w:r>
      <w:bookmarkEnd w:id="1265"/>
    </w:p>
    <w:p w14:paraId="7FE85565" w14:textId="77777777" w:rsidR="00A97692" w:rsidRPr="00A97692" w:rsidRDefault="00A97692" w:rsidP="00A97692">
      <w:pPr>
        <w:pStyle w:val="EndNoteBibliography"/>
        <w:spacing w:after="240"/>
      </w:pPr>
      <w:bookmarkStart w:id="1266" w:name="_ENREF_39"/>
      <w:r w:rsidRPr="00A97692">
        <w:t>39.</w:t>
      </w:r>
      <w:r w:rsidRPr="00A97692">
        <w:tab/>
        <w:t>Hung IFN, To KKW, Lee CK, et al. Hyperimmune IV immunoglobulin treatment: a multicenter double-blind randomized controlled trial for patients with severe 2009 influenza A(H1N1) infection. Chest 2013;144:464-73.</w:t>
      </w:r>
      <w:bookmarkEnd w:id="1266"/>
    </w:p>
    <w:p w14:paraId="3AB919D5" w14:textId="77777777" w:rsidR="00A97692" w:rsidRPr="00A97692" w:rsidRDefault="00A97692" w:rsidP="00A97692">
      <w:pPr>
        <w:pStyle w:val="EndNoteBibliography"/>
        <w:spacing w:after="240"/>
      </w:pPr>
      <w:bookmarkStart w:id="1267" w:name="_ENREF_40"/>
      <w:r w:rsidRPr="00A97692">
        <w:t>40.</w:t>
      </w:r>
      <w:r w:rsidRPr="00A97692">
        <w:tab/>
        <w:t>Davey RT, Jr., Fernandez-Cruz E, Markowitz N, et al. Anti-influenza hyperimmune intravenous immunoglobulin for adults with influenza A or B infection (FLU-IVIG): a double-blind, randomised, placebo-controlled trial. Lancet Respir Med 2019;7:951-63.</w:t>
      </w:r>
      <w:bookmarkEnd w:id="1267"/>
    </w:p>
    <w:p w14:paraId="71EA64B8" w14:textId="77777777" w:rsidR="00A97692" w:rsidRPr="00A97692" w:rsidRDefault="00A97692" w:rsidP="00A97692">
      <w:pPr>
        <w:pStyle w:val="EndNoteBibliography"/>
        <w:spacing w:after="240"/>
      </w:pPr>
      <w:bookmarkStart w:id="1268" w:name="_ENREF_41"/>
      <w:r w:rsidRPr="00A97692">
        <w:t>41.</w:t>
      </w:r>
      <w:r w:rsidRPr="00A97692">
        <w:tab/>
        <w:t>Mair-Jenkins J, Saavedra-Campos M, Baillie JK, et al. The effectiveness of convalescent plasma and hyperimmune immunoglobulin for the treatment of severe acute respiratory infections of viral etiology: a systematic review and exploratory meta-analysis. J Infect Dis 2015;211:80-90.</w:t>
      </w:r>
      <w:bookmarkEnd w:id="1268"/>
    </w:p>
    <w:p w14:paraId="1E75BD9D" w14:textId="77777777" w:rsidR="00A97692" w:rsidRPr="00A97692" w:rsidRDefault="00A97692" w:rsidP="00A97692">
      <w:pPr>
        <w:pStyle w:val="EndNoteBibliography"/>
        <w:spacing w:after="240"/>
      </w:pPr>
      <w:bookmarkStart w:id="1269" w:name="_ENREF_42"/>
      <w:r w:rsidRPr="00A97692">
        <w:t>42.</w:t>
      </w:r>
      <w:r w:rsidRPr="00A97692">
        <w:tab/>
        <w:t>Beigel JH, Aga E, Elie-Turenne MC, et al. Anti-influenza immune plasma for the treatment of patients with severe influenza A: a randomised, double-blind, phase 3 trial. Lancet Respir Med 2019;7:941-50.</w:t>
      </w:r>
      <w:bookmarkEnd w:id="1269"/>
    </w:p>
    <w:p w14:paraId="31672FB2" w14:textId="77777777" w:rsidR="00A97692" w:rsidRPr="00A97692" w:rsidRDefault="00A97692" w:rsidP="00A97692">
      <w:pPr>
        <w:pStyle w:val="EndNoteBibliography"/>
        <w:spacing w:after="240"/>
      </w:pPr>
      <w:bookmarkStart w:id="1270" w:name="_ENREF_43"/>
      <w:r w:rsidRPr="00A97692">
        <w:t>43.</w:t>
      </w:r>
      <w:r w:rsidRPr="00A97692">
        <w:tab/>
        <w:t>Arabi YM, Hajeer AH, Luke T, et al. Feasibility of Using Convalescent Plasma Immunotherapy for MERS-CoV Infection, Saudi Arabia. Emerging infectious diseases 2016;22:1554-61.</w:t>
      </w:r>
      <w:bookmarkEnd w:id="1270"/>
    </w:p>
    <w:p w14:paraId="3FBB6C26" w14:textId="77777777" w:rsidR="00A97692" w:rsidRPr="00A97692" w:rsidRDefault="00A97692" w:rsidP="00A97692">
      <w:pPr>
        <w:pStyle w:val="EndNoteBibliography"/>
        <w:spacing w:after="240"/>
      </w:pPr>
      <w:bookmarkStart w:id="1271" w:name="_ENREF_44"/>
      <w:r w:rsidRPr="00A97692">
        <w:t>44.</w:t>
      </w:r>
      <w:r w:rsidRPr="00A97692">
        <w:tab/>
        <w:t>Ahn JY, Sohn Y, Lee SH, et al. Use of Convalescent Plasma Therapy in Two COVID-19 Patients with Acute Respiratory Distress Syndrome in Korea. J Korean Med Sci 2020;35:e149.</w:t>
      </w:r>
      <w:bookmarkEnd w:id="1271"/>
    </w:p>
    <w:p w14:paraId="6268E561" w14:textId="77777777" w:rsidR="00A97692" w:rsidRPr="00A97692" w:rsidRDefault="00A97692" w:rsidP="00A97692">
      <w:pPr>
        <w:pStyle w:val="EndNoteBibliography"/>
        <w:spacing w:after="240"/>
      </w:pPr>
      <w:bookmarkStart w:id="1272" w:name="_ENREF_45"/>
      <w:r w:rsidRPr="00A97692">
        <w:t>45.</w:t>
      </w:r>
      <w:r w:rsidRPr="00A97692">
        <w:tab/>
        <w:t>Zhang B, Liu S, Tan T, et al. Treatment With Convalescent Plasma for Critically Ill Patients With SARS-CoV-2 Infection. Chest 2020.</w:t>
      </w:r>
      <w:bookmarkEnd w:id="1272"/>
    </w:p>
    <w:p w14:paraId="190FA7AD" w14:textId="77777777" w:rsidR="00A97692" w:rsidRPr="00A97692" w:rsidRDefault="00A97692" w:rsidP="00A97692">
      <w:pPr>
        <w:pStyle w:val="EndNoteBibliography"/>
        <w:spacing w:after="240"/>
      </w:pPr>
      <w:bookmarkStart w:id="1273" w:name="_ENREF_46"/>
      <w:r w:rsidRPr="00A97692">
        <w:t>46.</w:t>
      </w:r>
      <w:r w:rsidRPr="00A97692">
        <w:tab/>
        <w:t>Ye M, Fu D, Ren Y, et al. Treatment with convalescent plasma for COVID-19 patients in Wuhan, China. J Med Virol 2020.</w:t>
      </w:r>
      <w:bookmarkEnd w:id="1273"/>
    </w:p>
    <w:p w14:paraId="6C3BB22C" w14:textId="77777777" w:rsidR="00A97692" w:rsidRPr="00A97692" w:rsidRDefault="00A97692" w:rsidP="00A97692">
      <w:pPr>
        <w:pStyle w:val="EndNoteBibliography"/>
        <w:spacing w:after="240"/>
      </w:pPr>
      <w:bookmarkStart w:id="1274" w:name="_ENREF_47"/>
      <w:r w:rsidRPr="00A97692">
        <w:t>47.</w:t>
      </w:r>
      <w:r w:rsidRPr="00A97692">
        <w:tab/>
        <w:t>Shen C, Wang Z, Zhao F, et al. Treatment of 5 Critically Ill Patients With COVID-19 With Convalescent Plasma. JAMA 2020.</w:t>
      </w:r>
      <w:bookmarkEnd w:id="1274"/>
    </w:p>
    <w:p w14:paraId="33087443" w14:textId="77777777" w:rsidR="00A97692" w:rsidRPr="00A97692" w:rsidRDefault="00A97692" w:rsidP="00A97692">
      <w:pPr>
        <w:pStyle w:val="EndNoteBibliography"/>
        <w:spacing w:after="240"/>
      </w:pPr>
      <w:bookmarkStart w:id="1275" w:name="_ENREF_48"/>
      <w:r w:rsidRPr="00A97692">
        <w:t>48.</w:t>
      </w:r>
      <w:r w:rsidRPr="00A97692">
        <w:tab/>
        <w:t>Duan K, Liu B, Li C, et al. Effectiveness of convalescent plasma therapy in severe COVID-19 patients. Proc Natl Acad Sci U S A 2020.</w:t>
      </w:r>
      <w:bookmarkEnd w:id="1275"/>
    </w:p>
    <w:p w14:paraId="1F1410D6" w14:textId="77777777" w:rsidR="00A97692" w:rsidRPr="00A97692" w:rsidRDefault="00A97692" w:rsidP="00A97692">
      <w:pPr>
        <w:pStyle w:val="EndNoteBibliography"/>
        <w:spacing w:after="240"/>
      </w:pPr>
      <w:bookmarkStart w:id="1276" w:name="_ENREF_49"/>
      <w:r w:rsidRPr="00A97692">
        <w:t>49.</w:t>
      </w:r>
      <w:r w:rsidRPr="00A97692">
        <w:tab/>
        <w:t>Laustsen AH. How can monoclonal antibodies be harnessed against neglected tropical diseases and other infectious diseases? Expert Opin Drug Discov 2019;14:1103-12.</w:t>
      </w:r>
      <w:bookmarkEnd w:id="1276"/>
    </w:p>
    <w:p w14:paraId="4AA52349" w14:textId="77777777" w:rsidR="00A97692" w:rsidRPr="00A97692" w:rsidRDefault="00A97692" w:rsidP="00A97692">
      <w:pPr>
        <w:pStyle w:val="EndNoteBibliography"/>
        <w:spacing w:after="240"/>
      </w:pPr>
      <w:bookmarkStart w:id="1277" w:name="_ENREF_50"/>
      <w:r w:rsidRPr="00A97692">
        <w:t>50.</w:t>
      </w:r>
      <w:r w:rsidRPr="00A97692">
        <w:tab/>
        <w:t>Mulangu S, Dodd LE, Davey RT, et al. A Randomized, Controlled Trial of Ebola Virus Disease Therapeutics. New Engl J Med 2019;381:2293-303.</w:t>
      </w:r>
      <w:bookmarkEnd w:id="1277"/>
    </w:p>
    <w:p w14:paraId="12DE2D05" w14:textId="77777777" w:rsidR="00A97692" w:rsidRPr="00A97692" w:rsidRDefault="00A97692" w:rsidP="00A97692">
      <w:pPr>
        <w:pStyle w:val="EndNoteBibliography"/>
        <w:spacing w:after="240"/>
      </w:pPr>
      <w:bookmarkStart w:id="1278" w:name="_ENREF_51"/>
      <w:r w:rsidRPr="00A97692">
        <w:t>51.</w:t>
      </w:r>
      <w:r w:rsidRPr="00A97692">
        <w:tab/>
        <w:t>Cao Y, Su B, Guo X, et al. Potent Neutralizing Antibodies against SARS-CoV-2 Identified by High-Throughput Single-Cell Sequencing of Convalescent Patients' B Cells. Cell 2020;182:73-84 e16.</w:t>
      </w:r>
      <w:bookmarkEnd w:id="1278"/>
    </w:p>
    <w:p w14:paraId="4B14E451" w14:textId="77777777" w:rsidR="00A97692" w:rsidRPr="00A97692" w:rsidRDefault="00A97692" w:rsidP="00A97692">
      <w:pPr>
        <w:pStyle w:val="EndNoteBibliography"/>
        <w:spacing w:after="240"/>
      </w:pPr>
      <w:bookmarkStart w:id="1279" w:name="_ENREF_52"/>
      <w:r w:rsidRPr="00A97692">
        <w:lastRenderedPageBreak/>
        <w:t>52.</w:t>
      </w:r>
      <w:r w:rsidRPr="00A97692">
        <w:tab/>
        <w:t>Shi R, Shan C, Duan X, et al. A human neutralizing antibody targets the receptor-binding site of SARS-CoV-2. Nature 2020;584:120-4.</w:t>
      </w:r>
      <w:bookmarkEnd w:id="1279"/>
    </w:p>
    <w:p w14:paraId="239C5914" w14:textId="77777777" w:rsidR="00A97692" w:rsidRPr="00A97692" w:rsidRDefault="00A97692" w:rsidP="00A97692">
      <w:pPr>
        <w:pStyle w:val="EndNoteBibliography"/>
        <w:spacing w:after="240"/>
      </w:pPr>
      <w:bookmarkStart w:id="1280" w:name="_ENREF_53"/>
      <w:r w:rsidRPr="00A97692">
        <w:t>53.</w:t>
      </w:r>
      <w:r w:rsidRPr="00A97692">
        <w:tab/>
        <w:t>Zost SJ, Gilchuk P, Case JB, et al. Potently neutralizing and protective human antibodies against SARS-CoV-2. Nature 2020.</w:t>
      </w:r>
      <w:bookmarkEnd w:id="1280"/>
    </w:p>
    <w:p w14:paraId="470FD46E" w14:textId="77777777" w:rsidR="00A97692" w:rsidRPr="00A97692" w:rsidRDefault="00A97692" w:rsidP="00A97692">
      <w:pPr>
        <w:pStyle w:val="EndNoteBibliography"/>
        <w:spacing w:after="240"/>
      </w:pPr>
      <w:bookmarkStart w:id="1281" w:name="_ENREF_54"/>
      <w:r w:rsidRPr="00A97692">
        <w:t>54.</w:t>
      </w:r>
      <w:r w:rsidRPr="00A97692">
        <w:tab/>
        <w:t>Hansen J, Baum A, Pascal KE, et al. Studies in humanized mice and convalescent humans yield a SARS-CoV-2 antibody cocktail. Science 2020.</w:t>
      </w:r>
      <w:bookmarkEnd w:id="1281"/>
    </w:p>
    <w:p w14:paraId="75FE43AB" w14:textId="77777777" w:rsidR="00A97692" w:rsidRPr="00A97692" w:rsidRDefault="00A97692" w:rsidP="00A97692">
      <w:pPr>
        <w:pStyle w:val="EndNoteBibliography"/>
        <w:spacing w:after="240"/>
      </w:pPr>
      <w:bookmarkStart w:id="1282" w:name="_ENREF_55"/>
      <w:r w:rsidRPr="00A97692">
        <w:t>55.</w:t>
      </w:r>
      <w:r w:rsidRPr="00A97692">
        <w:tab/>
        <w:t>Regeneron Pharmaceuticals Inc. Investigator's Brochure REGN10933+REGN10987. 2020.</w:t>
      </w:r>
      <w:bookmarkEnd w:id="1282"/>
    </w:p>
    <w:p w14:paraId="024C67E4" w14:textId="77777777" w:rsidR="00A97692" w:rsidRPr="00A97692" w:rsidRDefault="00A97692" w:rsidP="00A97692">
      <w:pPr>
        <w:pStyle w:val="EndNoteBibliography"/>
        <w:spacing w:after="240"/>
        <w:pPrChange w:id="1283" w:author="Richard Haynes" w:date="2020-10-26T13:05:00Z">
          <w:pPr>
            <w:pStyle w:val="EndNoteBibliography"/>
          </w:pPr>
        </w:pPrChange>
      </w:pPr>
      <w:bookmarkStart w:id="1284" w:name="_ENREF_56"/>
      <w:r w:rsidRPr="00A97692">
        <w:t>56.</w:t>
      </w:r>
      <w:r w:rsidRPr="00A97692">
        <w:tab/>
        <w:t>Baum A, Copin R, Ajithdoss D, et al. REGN-COV2 antibody cocktail prevents and treats SARS-CoV-2 infection in rhesus macaques and hamsters. bioRxiv 2020:2020.08.02.233320.</w:t>
      </w:r>
      <w:bookmarkEnd w:id="1284"/>
    </w:p>
    <w:p w14:paraId="6643EFA7" w14:textId="77777777" w:rsidR="00A97692" w:rsidRPr="00A97692" w:rsidRDefault="00A97692" w:rsidP="00A97692">
      <w:pPr>
        <w:pStyle w:val="EndNoteBibliography"/>
        <w:spacing w:after="240"/>
        <w:rPr>
          <w:ins w:id="1285" w:author="Richard Haynes" w:date="2020-10-26T13:05:00Z"/>
        </w:rPr>
      </w:pPr>
      <w:bookmarkStart w:id="1286" w:name="_ENREF_57"/>
      <w:ins w:id="1287" w:author="Richard Haynes" w:date="2020-10-26T13:05:00Z">
        <w:r w:rsidRPr="00A97692">
          <w:t>57.</w:t>
        </w:r>
        <w:r w:rsidRPr="00A97692">
          <w:tab/>
          <w:t>Desborough MJR, Doyle AJ, Griffiths A, Retter A, Breen KA, Hunt BJ. Image-proven thromboembolism in patients with severe COVID-19 in a tertiary critical care unit in the United Kingdom. Thromb Res 2020;193:1-4.</w:t>
        </w:r>
        <w:bookmarkEnd w:id="1286"/>
      </w:ins>
    </w:p>
    <w:p w14:paraId="5E397C43" w14:textId="77777777" w:rsidR="00A97692" w:rsidRPr="00A97692" w:rsidRDefault="00A97692" w:rsidP="00A97692">
      <w:pPr>
        <w:pStyle w:val="EndNoteBibliography"/>
        <w:rPr>
          <w:ins w:id="1288" w:author="Richard Haynes" w:date="2020-10-26T13:05:00Z"/>
        </w:rPr>
      </w:pPr>
      <w:bookmarkStart w:id="1289" w:name="_ENREF_58"/>
      <w:ins w:id="1290" w:author="Richard Haynes" w:date="2020-10-26T13:05:00Z">
        <w:r w:rsidRPr="00A97692">
          <w:t>58.</w:t>
        </w:r>
        <w:r w:rsidRPr="00A97692">
          <w:tab/>
          <w:t>Taus F, Salvagno G, Cane S, et al. Platelets Promote Thromboinflammation in SARS-CoV-2 Pneumonia. Arterioscler Thromb Vasc Biol 2020:ATVBAHA120315175.</w:t>
        </w:r>
        <w:bookmarkEnd w:id="1289"/>
      </w:ins>
    </w:p>
    <w:p w14:paraId="4CEC693A" w14:textId="574DC989" w:rsidR="00A46DE7" w:rsidRDefault="00A46DE7" w:rsidP="00B327A0">
      <w:r>
        <w:fldChar w:fldCharType="end"/>
      </w:r>
      <w:r>
        <w:br w:type="page"/>
      </w:r>
    </w:p>
    <w:p w14:paraId="2D45D874" w14:textId="5FB4FB9C" w:rsidR="00112A25" w:rsidRPr="00734153" w:rsidRDefault="00A46DE7" w:rsidP="00112A25">
      <w:pPr>
        <w:pStyle w:val="StyleHeading1Linespacingsingle"/>
        <w:numPr>
          <w:ilvl w:val="0"/>
          <w:numId w:val="2"/>
        </w:numPr>
        <w:rPr>
          <w:ins w:id="1291" w:author="Richard Haynes" w:date="2020-10-26T13:05:00Z"/>
        </w:rPr>
      </w:pPr>
      <w:bookmarkStart w:id="1292" w:name="_Toc53502104"/>
      <w:del w:id="1293" w:author="Richard Haynes" w:date="2020-10-26T13:05:00Z">
        <w:r w:rsidRPr="00A46DE7">
          <w:lastRenderedPageBreak/>
          <w:delText xml:space="preserve"> </w:delText>
        </w:r>
        <w:r w:rsidRPr="00C752CE">
          <w:delText xml:space="preserve">To enquire about the trial, contact the </w:delText>
        </w:r>
      </w:del>
      <w:ins w:id="1294" w:author="Richard Haynes" w:date="2020-10-26T13:05:00Z">
        <w:r w:rsidR="00112A25">
          <w:t>Contact details</w:t>
        </w:r>
        <w:bookmarkEnd w:id="1292"/>
      </w:ins>
    </w:p>
    <w:p w14:paraId="236D9E3A" w14:textId="77777777" w:rsidR="00023F16" w:rsidRDefault="00023F16" w:rsidP="00112A25">
      <w:pPr>
        <w:jc w:val="center"/>
        <w:rPr>
          <w:ins w:id="1295" w:author="Richard Haynes" w:date="2020-10-26T13:05:00Z"/>
        </w:rPr>
      </w:pPr>
    </w:p>
    <w:p w14:paraId="34E3714B" w14:textId="77777777" w:rsidR="00112A25" w:rsidRPr="00834413" w:rsidRDefault="00112A25" w:rsidP="00112A25">
      <w:pPr>
        <w:jc w:val="center"/>
        <w:rPr>
          <w:ins w:id="1296" w:author="Richard Haynes" w:date="2020-10-26T13:05:00Z"/>
        </w:rPr>
      </w:pPr>
      <w:ins w:id="1297" w:author="Richard Haynes" w:date="2020-10-26T13:05:00Z">
        <w:r w:rsidRPr="00265B14">
          <w:t>Website:</w:t>
        </w:r>
        <w:r>
          <w:t xml:space="preserve"> </w:t>
        </w:r>
        <w:r w:rsidR="00020477">
          <w:fldChar w:fldCharType="begin"/>
        </w:r>
        <w:r w:rsidR="00020477">
          <w:instrText xml:space="preserve"> HYPERLINK "http://www.recoverytrial.net" </w:instrText>
        </w:r>
        <w:r w:rsidR="00020477">
          <w:fldChar w:fldCharType="separate"/>
        </w:r>
        <w:r w:rsidRPr="00112A25">
          <w:rPr>
            <w:rStyle w:val="Hyperlink"/>
            <w:rFonts w:cs="Arial"/>
          </w:rPr>
          <w:t>www.recoverytrial.net</w:t>
        </w:r>
        <w:r w:rsidR="00020477">
          <w:rPr>
            <w:rStyle w:val="Hyperlink"/>
            <w:rFonts w:cs="Arial"/>
          </w:rPr>
          <w:fldChar w:fldCharType="end"/>
        </w:r>
      </w:ins>
    </w:p>
    <w:p w14:paraId="2FA8B671" w14:textId="0C00C243" w:rsidR="00112A25" w:rsidRDefault="00112A25" w:rsidP="00112A25">
      <w:pPr>
        <w:jc w:val="center"/>
        <w:rPr>
          <w:ins w:id="1298" w:author="Richard Haynes" w:date="2020-10-26T13:05:00Z"/>
        </w:rPr>
      </w:pPr>
      <w:ins w:id="1299" w:author="Richard Haynes" w:date="2020-10-26T13:05:00Z">
        <w:r w:rsidRPr="00834413">
          <w:t>(copies of this protocol and related forms and information can be downloaded)</w:t>
        </w:r>
      </w:ins>
    </w:p>
    <w:p w14:paraId="142936C5" w14:textId="77777777" w:rsidR="00112A25" w:rsidRPr="00112A25" w:rsidRDefault="00112A25" w:rsidP="00112A25">
      <w:pPr>
        <w:jc w:val="center"/>
        <w:rPr>
          <w:ins w:id="1300" w:author="Richard Haynes" w:date="2020-10-26T13:05:00Z"/>
          <w:b/>
        </w:rPr>
      </w:pPr>
    </w:p>
    <w:p w14:paraId="248DADE3" w14:textId="4335A501" w:rsidR="00A46DE7" w:rsidRDefault="00A46DE7" w:rsidP="003E01A7">
      <w:pPr>
        <w:jc w:val="left"/>
        <w:rPr>
          <w:b/>
        </w:rPr>
        <w:pPrChange w:id="1301" w:author="Richard Haynes" w:date="2020-10-26T13:05:00Z">
          <w:pPr/>
        </w:pPrChange>
      </w:pPr>
      <w:r w:rsidRPr="00C752CE">
        <w:rPr>
          <w:b/>
        </w:rPr>
        <w:t>RECOVERY Central Coordinating Office</w:t>
      </w:r>
      <w:ins w:id="1302" w:author="Richard Haynes" w:date="2020-10-26T13:05:00Z">
        <w:r w:rsidR="00112A25">
          <w:rPr>
            <w:b/>
          </w:rPr>
          <w:t>:</w:t>
        </w:r>
      </w:ins>
    </w:p>
    <w:p w14:paraId="3D2576C6" w14:textId="77777777" w:rsidR="00A46DE7" w:rsidRPr="008D19B8" w:rsidRDefault="00A46DE7" w:rsidP="00A46DE7">
      <w:pPr>
        <w:rPr>
          <w:del w:id="1303" w:author="Richard Haynes" w:date="2020-10-26T13:05:00Z"/>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F2318DC" w14:textId="77777777" w:rsidTr="004B73B6">
        <w:trPr>
          <w:del w:id="1304" w:author="Richard Haynes" w:date="2020-10-26T13:05:00Z"/>
        </w:trPr>
        <w:tc>
          <w:tcPr>
            <w:tcW w:w="9855" w:type="dxa"/>
            <w:shd w:val="clear" w:color="auto" w:fill="auto"/>
          </w:tcPr>
          <w:p w14:paraId="614A615F" w14:textId="77777777" w:rsidR="00A46DE7" w:rsidRPr="00265B14" w:rsidRDefault="00A46DE7" w:rsidP="004B73B6">
            <w:pPr>
              <w:jc w:val="center"/>
              <w:rPr>
                <w:del w:id="1305" w:author="Richard Haynes" w:date="2020-10-26T13:05:00Z"/>
              </w:rPr>
            </w:pPr>
            <w:del w:id="1306" w:author="Richard Haynes" w:date="2020-10-26T13:05:00Z">
              <w:r w:rsidRPr="00265B14">
                <w:delText>RECOVERY Central Coordinating Office:</w:delText>
              </w:r>
            </w:del>
          </w:p>
          <w:p w14:paraId="7D865260" w14:textId="77777777" w:rsidR="00A46DE7" w:rsidRPr="00265B14" w:rsidRDefault="00A46DE7" w:rsidP="004B73B6">
            <w:pPr>
              <w:jc w:val="center"/>
              <w:rPr>
                <w:del w:id="1307" w:author="Richard Haynes" w:date="2020-10-26T13:05:00Z"/>
              </w:rPr>
            </w:pPr>
            <w:del w:id="1308" w:author="Richard Haynes" w:date="2020-10-26T13:05:00Z">
              <w:r w:rsidRPr="00265B14">
                <w:delText>Richard Doll Building</w:delText>
              </w:r>
            </w:del>
          </w:p>
          <w:p w14:paraId="2513170D" w14:textId="77777777" w:rsidR="00A46DE7" w:rsidRPr="00265B14" w:rsidRDefault="00A46DE7" w:rsidP="004B73B6">
            <w:pPr>
              <w:jc w:val="center"/>
              <w:rPr>
                <w:del w:id="1309" w:author="Richard Haynes" w:date="2020-10-26T13:05:00Z"/>
              </w:rPr>
            </w:pPr>
            <w:del w:id="1310" w:author="Richard Haynes" w:date="2020-10-26T13:05:00Z">
              <w:r w:rsidRPr="00265B14">
                <w:delText>Old Road Campus</w:delText>
              </w:r>
            </w:del>
          </w:p>
          <w:p w14:paraId="68681008" w14:textId="77777777" w:rsidR="00A46DE7" w:rsidRPr="00265B14" w:rsidRDefault="00A46DE7" w:rsidP="004B73B6">
            <w:pPr>
              <w:jc w:val="center"/>
              <w:rPr>
                <w:del w:id="1311" w:author="Richard Haynes" w:date="2020-10-26T13:05:00Z"/>
              </w:rPr>
            </w:pPr>
            <w:del w:id="1312" w:author="Richard Haynes" w:date="2020-10-26T13:05:00Z">
              <w:r w:rsidRPr="00265B14">
                <w:delText>Roosevelt Drive</w:delText>
              </w:r>
            </w:del>
          </w:p>
          <w:p w14:paraId="7B3BF997" w14:textId="77777777" w:rsidR="00A46DE7" w:rsidRPr="00265B14" w:rsidRDefault="00A46DE7" w:rsidP="004B73B6">
            <w:pPr>
              <w:jc w:val="center"/>
              <w:rPr>
                <w:del w:id="1313" w:author="Richard Haynes" w:date="2020-10-26T13:05:00Z"/>
              </w:rPr>
            </w:pPr>
            <w:del w:id="1314" w:author="Richard Haynes" w:date="2020-10-26T13:05:00Z">
              <w:r w:rsidRPr="00265B14">
                <w:delText>Oxford OX3 7LF</w:delText>
              </w:r>
            </w:del>
          </w:p>
          <w:p w14:paraId="46E30B45" w14:textId="77777777" w:rsidR="00A46DE7" w:rsidRPr="00265B14" w:rsidRDefault="00A46DE7" w:rsidP="004B73B6">
            <w:pPr>
              <w:jc w:val="center"/>
              <w:rPr>
                <w:del w:id="1315" w:author="Richard Haynes" w:date="2020-10-26T13:05:00Z"/>
              </w:rPr>
            </w:pPr>
            <w:del w:id="1316" w:author="Richard Haynes" w:date="2020-10-26T13:05:00Z">
              <w:r w:rsidRPr="00265B14">
                <w:delText>United Kingdom</w:delText>
              </w:r>
            </w:del>
          </w:p>
          <w:p w14:paraId="0F3421D2" w14:textId="77777777" w:rsidR="00A46DE7" w:rsidRPr="008D19B8" w:rsidRDefault="00A46DE7" w:rsidP="004B73B6">
            <w:pPr>
              <w:jc w:val="center"/>
              <w:rPr>
                <w:del w:id="1317" w:author="Richard Haynes" w:date="2020-10-26T13:05:00Z"/>
                <w:sz w:val="18"/>
              </w:rPr>
            </w:pPr>
          </w:p>
          <w:p w14:paraId="5E024144" w14:textId="77777777" w:rsidR="00A46DE7" w:rsidRPr="00265B14" w:rsidRDefault="00A46DE7" w:rsidP="004B73B6">
            <w:pPr>
              <w:jc w:val="center"/>
              <w:rPr>
                <w:del w:id="1318" w:author="Richard Haynes" w:date="2020-10-26T13:05:00Z"/>
              </w:rPr>
            </w:pPr>
            <w:del w:id="1319" w:author="Richard Haynes" w:date="2020-10-26T13:05:00Z">
              <w:r w:rsidRPr="00265B14">
                <w:delText xml:space="preserve">Tel: </w:delText>
              </w:r>
              <w:r w:rsidRPr="00834413">
                <w:delText>0800 1385451</w:delText>
              </w:r>
            </w:del>
          </w:p>
          <w:p w14:paraId="178EAE97" w14:textId="77777777" w:rsidR="00A46DE7" w:rsidRPr="00265B14" w:rsidRDefault="00A46DE7" w:rsidP="004B73B6">
            <w:pPr>
              <w:jc w:val="center"/>
              <w:rPr>
                <w:del w:id="1320" w:author="Richard Haynes" w:date="2020-10-26T13:05:00Z"/>
              </w:rPr>
            </w:pPr>
            <w:del w:id="1321" w:author="Richard Haynes" w:date="2020-10-26T13:05:00Z">
              <w:r w:rsidRPr="00265B14">
                <w:delText>Email:</w:delText>
              </w:r>
              <w:r>
                <w:delText xml:space="preserve"> recoverytrial@ndph.ox.ac.uk</w:delText>
              </w:r>
            </w:del>
          </w:p>
          <w:p w14:paraId="57CC8503" w14:textId="77777777" w:rsidR="00A46DE7" w:rsidRPr="008D19B8" w:rsidRDefault="00A46DE7" w:rsidP="004B73B6">
            <w:pPr>
              <w:jc w:val="center"/>
              <w:rPr>
                <w:del w:id="1322" w:author="Richard Haynes" w:date="2020-10-26T13:05:00Z"/>
                <w:sz w:val="18"/>
              </w:rPr>
            </w:pPr>
          </w:p>
          <w:p w14:paraId="5C1799BB" w14:textId="77777777" w:rsidR="00A46DE7" w:rsidRPr="00834413" w:rsidRDefault="00A46DE7" w:rsidP="004B73B6">
            <w:pPr>
              <w:jc w:val="center"/>
              <w:rPr>
                <w:del w:id="1323" w:author="Richard Haynes" w:date="2020-10-26T13:05:00Z"/>
              </w:rPr>
            </w:pPr>
            <w:del w:id="1324" w:author="Richard Haynes" w:date="2020-10-26T13:05:00Z">
              <w:r w:rsidRPr="00265B14">
                <w:delText>Website:</w:delText>
              </w:r>
              <w:r>
                <w:delText xml:space="preserve"> </w:delText>
              </w:r>
              <w:r w:rsidR="00020477">
                <w:fldChar w:fldCharType="begin"/>
              </w:r>
              <w:r w:rsidR="00020477">
                <w:delInstrText xml:space="preserve"> HYPERLINK "http://www.recoverytrial.net" </w:delInstrText>
              </w:r>
              <w:r w:rsidR="00020477">
                <w:fldChar w:fldCharType="separate"/>
              </w:r>
              <w:r w:rsidRPr="00A12097">
                <w:rPr>
                  <w:rStyle w:val="Hyperlink"/>
                  <w:rFonts w:cs="Arial"/>
                </w:rPr>
                <w:delText>www.recoverytrial.net</w:delText>
              </w:r>
              <w:r w:rsidR="00020477">
                <w:rPr>
                  <w:rStyle w:val="Hyperlink"/>
                  <w:rFonts w:cs="Arial"/>
                </w:rPr>
                <w:fldChar w:fldCharType="end"/>
              </w:r>
            </w:del>
          </w:p>
          <w:p w14:paraId="10718C61" w14:textId="77777777" w:rsidR="00A46DE7" w:rsidRPr="00265B14" w:rsidRDefault="00A46DE7" w:rsidP="004B73B6">
            <w:pPr>
              <w:jc w:val="center"/>
              <w:rPr>
                <w:del w:id="1325" w:author="Richard Haynes" w:date="2020-10-26T13:05:00Z"/>
                <w:color w:val="000000" w:themeColor="text1"/>
                <w:sz w:val="20"/>
                <w:szCs w:val="20"/>
              </w:rPr>
            </w:pPr>
            <w:del w:id="1326" w:author="Richard Haynes" w:date="2020-10-26T13:05:00Z">
              <w:r w:rsidRPr="00834413">
                <w:delText>(copies of this protocol and related forms and information can be downloaded)</w:delText>
              </w:r>
            </w:del>
          </w:p>
        </w:tc>
      </w:tr>
    </w:tbl>
    <w:p w14:paraId="6271CBE9" w14:textId="216322E0" w:rsidR="00112A25" w:rsidRPr="00265B14" w:rsidRDefault="00112A25" w:rsidP="00112A25">
      <w:pPr>
        <w:jc w:val="left"/>
        <w:rPr>
          <w:ins w:id="1327" w:author="Richard Haynes" w:date="2020-10-26T13:05:00Z"/>
        </w:rPr>
      </w:pPr>
      <w:ins w:id="1328" w:author="Richard Haynes" w:date="2020-10-26T13:05:00Z">
        <w:r w:rsidRPr="00265B14">
          <w:t>Richard Doll Building</w:t>
        </w:r>
        <w:r>
          <w:t xml:space="preserve">, </w:t>
        </w:r>
        <w:r w:rsidRPr="00265B14">
          <w:t>Old Road Campus</w:t>
        </w:r>
        <w:r>
          <w:t xml:space="preserve">, </w:t>
        </w:r>
        <w:r w:rsidRPr="00265B14">
          <w:t>Roosevelt Drive</w:t>
        </w:r>
        <w:r>
          <w:t xml:space="preserve">, </w:t>
        </w:r>
        <w:r w:rsidRPr="00265B14">
          <w:t>Oxford OX3 7LF</w:t>
        </w:r>
      </w:ins>
    </w:p>
    <w:p w14:paraId="42A887D5" w14:textId="77777777" w:rsidR="00112A25" w:rsidRPr="00265B14" w:rsidRDefault="00112A25" w:rsidP="00112A25">
      <w:pPr>
        <w:jc w:val="left"/>
        <w:rPr>
          <w:ins w:id="1329" w:author="Richard Haynes" w:date="2020-10-26T13:05:00Z"/>
        </w:rPr>
      </w:pPr>
      <w:ins w:id="1330" w:author="Richard Haynes" w:date="2020-10-26T13:05:00Z">
        <w:r w:rsidRPr="00265B14">
          <w:t>United Kingdom</w:t>
        </w:r>
      </w:ins>
    </w:p>
    <w:p w14:paraId="566FC1AE" w14:textId="77777777" w:rsidR="00112A25" w:rsidRPr="008D19B8" w:rsidRDefault="00112A25" w:rsidP="00112A25">
      <w:pPr>
        <w:jc w:val="left"/>
        <w:rPr>
          <w:ins w:id="1331" w:author="Richard Haynes" w:date="2020-10-26T13:05:00Z"/>
          <w:sz w:val="18"/>
        </w:rPr>
      </w:pPr>
    </w:p>
    <w:p w14:paraId="18661F1C" w14:textId="65AE5E69" w:rsidR="00112A25" w:rsidRPr="00265B14" w:rsidRDefault="00112A25" w:rsidP="00112A25">
      <w:pPr>
        <w:jc w:val="left"/>
        <w:rPr>
          <w:ins w:id="1332" w:author="Richard Haynes" w:date="2020-10-26T13:05:00Z"/>
        </w:rPr>
      </w:pPr>
      <w:ins w:id="1333" w:author="Richard Haynes" w:date="2020-10-26T13:05:00Z">
        <w:r w:rsidRPr="00265B14">
          <w:t xml:space="preserve">Tel: </w:t>
        </w:r>
        <w:r>
          <w:t>+44 (</w:t>
        </w:r>
        <w:r w:rsidRPr="00834413">
          <w:t>0</w:t>
        </w:r>
        <w:r>
          <w:t>)</w:t>
        </w:r>
        <w:r w:rsidRPr="00834413">
          <w:t>800 1385451</w:t>
        </w:r>
      </w:ins>
    </w:p>
    <w:p w14:paraId="20C4220E" w14:textId="7AD4832A" w:rsidR="00112A25" w:rsidRPr="00265B14" w:rsidRDefault="00112A25" w:rsidP="00112A25">
      <w:pPr>
        <w:jc w:val="left"/>
        <w:rPr>
          <w:ins w:id="1334" w:author="Richard Haynes" w:date="2020-10-26T13:05:00Z"/>
        </w:rPr>
      </w:pPr>
      <w:ins w:id="1335" w:author="Richard Haynes" w:date="2020-10-26T13:05:00Z">
        <w:r w:rsidRPr="00265B14">
          <w:t>E</w:t>
        </w:r>
        <w:r w:rsidR="00C33BC1">
          <w:t>-</w:t>
        </w:r>
        <w:r w:rsidRPr="00265B14">
          <w:t>mail:</w:t>
        </w:r>
        <w:r>
          <w:t xml:space="preserve"> recoverytrial@ndph.ox.ac.uk</w:t>
        </w:r>
      </w:ins>
    </w:p>
    <w:p w14:paraId="299E796B" w14:textId="4F2841B8" w:rsidR="00112A25" w:rsidRDefault="00112A25" w:rsidP="00112A25">
      <w:pPr>
        <w:jc w:val="left"/>
        <w:rPr>
          <w:ins w:id="1336" w:author="Richard Haynes" w:date="2020-10-26T13:05:00Z"/>
          <w:b/>
        </w:rPr>
      </w:pPr>
    </w:p>
    <w:p w14:paraId="334992A3" w14:textId="77777777" w:rsidR="00112A25" w:rsidRPr="00112A25" w:rsidRDefault="00112A25" w:rsidP="00112A25">
      <w:pPr>
        <w:jc w:val="left"/>
        <w:rPr>
          <w:ins w:id="1337" w:author="Richard Haynes" w:date="2020-10-26T13:05:00Z"/>
          <w:b/>
        </w:rPr>
      </w:pPr>
      <w:ins w:id="1338" w:author="Richard Haynes" w:date="2020-10-26T13:05:00Z">
        <w:r w:rsidRPr="00112A25">
          <w:rPr>
            <w:b/>
          </w:rPr>
          <w:t>RECOVERY Vietnam:</w:t>
        </w:r>
      </w:ins>
    </w:p>
    <w:p w14:paraId="412BCA6A" w14:textId="0DB7EA17" w:rsidR="00112A25" w:rsidRPr="000E4F23" w:rsidRDefault="00112A25" w:rsidP="00112A25">
      <w:pPr>
        <w:jc w:val="left"/>
        <w:rPr>
          <w:ins w:id="1339" w:author="Richard Haynes" w:date="2020-10-26T13:05:00Z"/>
        </w:rPr>
      </w:pPr>
      <w:ins w:id="1340" w:author="Richard Haynes" w:date="2020-10-26T13:05:00Z">
        <w:r w:rsidRPr="000E4F23">
          <w:t>Oxford University Clinical Research Unit</w:t>
        </w:r>
        <w:r>
          <w:t xml:space="preserve">, </w:t>
        </w:r>
        <w:r w:rsidRPr="000E4F23">
          <w:t>Centre for Tropical Medicine</w:t>
        </w:r>
        <w:r>
          <w:t xml:space="preserve">, </w:t>
        </w:r>
        <w:r w:rsidRPr="000E4F23">
          <w:t xml:space="preserve">764 Vo Van Kiet, </w:t>
        </w:r>
        <w:r>
          <w:t>D</w:t>
        </w:r>
        <w:r w:rsidRPr="000E4F23">
          <w:t>istrict 5</w:t>
        </w:r>
        <w:r>
          <w:t xml:space="preserve">, </w:t>
        </w:r>
        <w:r w:rsidRPr="000E4F23">
          <w:t>Ho Chi Minh City</w:t>
        </w:r>
        <w:r>
          <w:t xml:space="preserve">, </w:t>
        </w:r>
        <w:r w:rsidRPr="000E4F23">
          <w:t>Vietnam</w:t>
        </w:r>
      </w:ins>
    </w:p>
    <w:p w14:paraId="48011235" w14:textId="77777777" w:rsidR="00112A25" w:rsidRPr="000E4F23" w:rsidRDefault="00112A25" w:rsidP="00112A25">
      <w:pPr>
        <w:rPr>
          <w:ins w:id="1341" w:author="Richard Haynes" w:date="2020-10-26T13:05:00Z"/>
          <w:rFonts w:eastAsia="Arial"/>
        </w:rPr>
      </w:pPr>
      <w:ins w:id="1342" w:author="Richard Haynes" w:date="2020-10-26T13:05:00Z">
        <w:r w:rsidRPr="000E4F23">
          <w:rPr>
            <w:rFonts w:eastAsia="Arial"/>
            <w:spacing w:val="2"/>
          </w:rPr>
          <w:t>T</w:t>
        </w:r>
        <w:r w:rsidRPr="000E4F23">
          <w:rPr>
            <w:rFonts w:eastAsia="Arial"/>
            <w:spacing w:val="1"/>
          </w:rPr>
          <w:t>e</w:t>
        </w:r>
        <w:r w:rsidRPr="000E4F23">
          <w:rPr>
            <w:rFonts w:eastAsia="Arial"/>
          </w:rPr>
          <w:t>l:</w:t>
        </w:r>
        <w:r w:rsidRPr="000E4F23">
          <w:rPr>
            <w:rFonts w:eastAsia="Arial"/>
            <w:spacing w:val="-1"/>
          </w:rPr>
          <w:t xml:space="preserve"> </w:t>
        </w:r>
        <w:r>
          <w:rPr>
            <w:rFonts w:eastAsia="Arial"/>
            <w:spacing w:val="1"/>
          </w:rPr>
          <w:t>+84 8 39241983</w:t>
        </w:r>
      </w:ins>
    </w:p>
    <w:p w14:paraId="6C2462F4" w14:textId="36FC3D8A" w:rsidR="00112A25" w:rsidRDefault="00112A25" w:rsidP="00112A25">
      <w:pPr>
        <w:ind w:right="2987"/>
        <w:rPr>
          <w:ins w:id="1343" w:author="Richard Haynes" w:date="2020-10-26T13:05:00Z"/>
          <w:rFonts w:eastAsia="Arial"/>
        </w:rPr>
      </w:pPr>
      <w:ins w:id="1344" w:author="Richard Haynes" w:date="2020-10-26T13:05:00Z">
        <w:r w:rsidRPr="000E4F23">
          <w:rPr>
            <w:rFonts w:eastAsia="Arial"/>
          </w:rPr>
          <w:t>E</w:t>
        </w:r>
        <w:r w:rsidR="00C33BC1">
          <w:rPr>
            <w:rFonts w:eastAsia="Arial"/>
          </w:rPr>
          <w:t>-</w:t>
        </w:r>
        <w:r w:rsidRPr="000E4F23">
          <w:rPr>
            <w:rFonts w:eastAsia="Arial"/>
            <w:spacing w:val="1"/>
          </w:rPr>
          <w:t>ma</w:t>
        </w:r>
        <w:r w:rsidRPr="000E4F23">
          <w:rPr>
            <w:rFonts w:eastAsia="Arial"/>
          </w:rPr>
          <w:t>i</w:t>
        </w:r>
        <w:r w:rsidRPr="000E4F23">
          <w:rPr>
            <w:rFonts w:eastAsia="Arial"/>
            <w:spacing w:val="-1"/>
          </w:rPr>
          <w:t>l</w:t>
        </w:r>
        <w:r w:rsidRPr="000E4F23">
          <w:rPr>
            <w:rFonts w:eastAsia="Arial"/>
          </w:rPr>
          <w:t>:</w:t>
        </w:r>
        <w:r w:rsidRPr="000E4F23">
          <w:rPr>
            <w:rFonts w:eastAsia="Arial"/>
            <w:spacing w:val="2"/>
          </w:rPr>
          <w:t xml:space="preserve"> </w:t>
        </w:r>
        <w:r w:rsidR="00020477">
          <w:fldChar w:fldCharType="begin"/>
        </w:r>
        <w:r w:rsidR="00020477">
          <w:instrText xml:space="preserve"> HYPERLINK "mailto:recoverytrial@ndph.ox.ac.uk" \h </w:instrText>
        </w:r>
        <w:r w:rsidR="00020477">
          <w:fldChar w:fldCharType="separate"/>
        </w:r>
        <w:r w:rsidRPr="000E4F23">
          <w:rPr>
            <w:rFonts w:eastAsia="Arial"/>
          </w:rPr>
          <w:t>re</w:t>
        </w:r>
        <w:r w:rsidRPr="000E4F23">
          <w:rPr>
            <w:rFonts w:eastAsia="Arial"/>
            <w:spacing w:val="-2"/>
          </w:rPr>
          <w:t>c</w:t>
        </w:r>
        <w:r w:rsidRPr="000E4F23">
          <w:rPr>
            <w:rFonts w:eastAsia="Arial"/>
            <w:spacing w:val="1"/>
          </w:rPr>
          <w:t>o</w:t>
        </w:r>
        <w:r w:rsidRPr="000E4F23">
          <w:rPr>
            <w:rFonts w:eastAsia="Arial"/>
            <w:spacing w:val="-2"/>
          </w:rPr>
          <w:t>v</w:t>
        </w:r>
        <w:r w:rsidRPr="000E4F23">
          <w:rPr>
            <w:rFonts w:eastAsia="Arial"/>
            <w:spacing w:val="1"/>
          </w:rPr>
          <w:t>e</w:t>
        </w:r>
        <w:r w:rsidRPr="000E4F23">
          <w:rPr>
            <w:rFonts w:eastAsia="Arial"/>
          </w:rPr>
          <w:t>r</w:t>
        </w:r>
        <w:r w:rsidRPr="000E4F23">
          <w:rPr>
            <w:rFonts w:eastAsia="Arial"/>
            <w:spacing w:val="-3"/>
          </w:rPr>
          <w:t>y</w:t>
        </w:r>
        <w:r w:rsidRPr="000E4F23">
          <w:rPr>
            <w:rFonts w:eastAsia="Arial"/>
          </w:rPr>
          <w:t>tr</w:t>
        </w:r>
        <w:r w:rsidRPr="000E4F23">
          <w:rPr>
            <w:rFonts w:eastAsia="Arial"/>
            <w:spacing w:val="-1"/>
          </w:rPr>
          <w:t>i</w:t>
        </w:r>
        <w:r w:rsidRPr="000E4F23">
          <w:rPr>
            <w:rFonts w:eastAsia="Arial"/>
            <w:spacing w:val="1"/>
          </w:rPr>
          <w:t>a</w:t>
        </w:r>
        <w:r w:rsidRPr="000E4F23">
          <w:rPr>
            <w:rFonts w:eastAsia="Arial"/>
          </w:rPr>
          <w:t>l@oucru.org</w:t>
        </w:r>
        <w:r w:rsidRPr="000E4F23" w:rsidDel="000E4F23">
          <w:rPr>
            <w:rFonts w:eastAsia="Arial"/>
            <w:spacing w:val="1"/>
          </w:rPr>
          <w:t xml:space="preserve"> </w:t>
        </w:r>
        <w:r w:rsidR="00020477">
          <w:rPr>
            <w:rFonts w:eastAsia="Arial"/>
            <w:spacing w:val="1"/>
          </w:rPr>
          <w:fldChar w:fldCharType="end"/>
        </w:r>
      </w:ins>
    </w:p>
    <w:p w14:paraId="4AF51377" w14:textId="77777777" w:rsidR="00112A25" w:rsidRDefault="00112A25" w:rsidP="00112A25">
      <w:pPr>
        <w:ind w:left="3026" w:right="2987"/>
        <w:jc w:val="left"/>
        <w:rPr>
          <w:ins w:id="1345" w:author="Richard Haynes" w:date="2020-10-26T13:05:00Z"/>
          <w:rFonts w:eastAsia="Arial"/>
        </w:rPr>
      </w:pPr>
    </w:p>
    <w:p w14:paraId="36F89A91" w14:textId="77777777" w:rsidR="00112A25" w:rsidRPr="00112A25" w:rsidRDefault="00112A25" w:rsidP="00112A25">
      <w:pPr>
        <w:jc w:val="left"/>
        <w:rPr>
          <w:ins w:id="1346" w:author="Richard Haynes" w:date="2020-10-26T13:05:00Z"/>
          <w:b/>
        </w:rPr>
      </w:pPr>
      <w:ins w:id="1347" w:author="Richard Haynes" w:date="2020-10-26T13:05:00Z">
        <w:r w:rsidRPr="00112A25">
          <w:rPr>
            <w:b/>
          </w:rPr>
          <w:t>RECOVERY Indonesia:</w:t>
        </w:r>
      </w:ins>
    </w:p>
    <w:p w14:paraId="3013B7C4" w14:textId="667A9469" w:rsidR="00F27FA7" w:rsidRDefault="00F27FA7" w:rsidP="00F27FA7">
      <w:pPr>
        <w:jc w:val="left"/>
        <w:rPr>
          <w:ins w:id="1348" w:author="Richard Haynes" w:date="2020-10-26T13:05:00Z"/>
        </w:rPr>
      </w:pPr>
      <w:ins w:id="1349" w:author="Richard Haynes" w:date="2020-10-26T13:05:00Z">
        <w:r>
          <w:t>Eijkman Oxford Clinical Research Unit (EOCRU), Eijkman Institute for Molecular Biology</w:t>
        </w:r>
      </w:ins>
    </w:p>
    <w:p w14:paraId="7F7D95B1" w14:textId="77777777" w:rsidR="00F27FA7" w:rsidRDefault="00F27FA7" w:rsidP="00F27FA7">
      <w:pPr>
        <w:jc w:val="left"/>
        <w:rPr>
          <w:ins w:id="1350" w:author="Richard Haynes" w:date="2020-10-26T13:05:00Z"/>
        </w:rPr>
      </w:pPr>
      <w:ins w:id="1351" w:author="Richard Haynes" w:date="2020-10-26T13:05:00Z">
        <w:r>
          <w:t>Jl. P. Diponegoro No. 69, Jakarta-Indonesia 10430</w:t>
        </w:r>
      </w:ins>
    </w:p>
    <w:p w14:paraId="0FE4B00C" w14:textId="19FE5751" w:rsidR="00F27FA7" w:rsidRPr="00265B14" w:rsidRDefault="00F27FA7" w:rsidP="00F27FA7">
      <w:pPr>
        <w:jc w:val="left"/>
        <w:rPr>
          <w:ins w:id="1352" w:author="Richard Haynes" w:date="2020-10-26T13:05:00Z"/>
        </w:rPr>
      </w:pPr>
      <w:ins w:id="1353" w:author="Richard Haynes" w:date="2020-10-26T13:05:00Z">
        <w:r>
          <w:t xml:space="preserve">Tel: +62 </w:t>
        </w:r>
        <w:r w:rsidRPr="005956D8">
          <w:t>21</w:t>
        </w:r>
        <w:r>
          <w:t xml:space="preserve"> </w:t>
        </w:r>
        <w:r w:rsidRPr="005956D8">
          <w:t>31900971</w:t>
        </w:r>
      </w:ins>
    </w:p>
    <w:p w14:paraId="7A4E7A73" w14:textId="77777777" w:rsidR="00112A25" w:rsidRDefault="00112A25" w:rsidP="00112A25">
      <w:pPr>
        <w:jc w:val="left"/>
        <w:rPr>
          <w:ins w:id="1354" w:author="Richard Haynes" w:date="2020-10-26T13:05:00Z"/>
        </w:rPr>
      </w:pPr>
    </w:p>
    <w:p w14:paraId="2FBC7C73" w14:textId="77777777" w:rsidR="00112A25" w:rsidRPr="00112A25" w:rsidRDefault="00112A25" w:rsidP="00112A25">
      <w:pPr>
        <w:jc w:val="left"/>
        <w:rPr>
          <w:ins w:id="1355" w:author="Richard Haynes" w:date="2020-10-26T13:05:00Z"/>
          <w:b/>
        </w:rPr>
      </w:pPr>
      <w:ins w:id="1356" w:author="Richard Haynes" w:date="2020-10-26T13:05:00Z">
        <w:r w:rsidRPr="00112A25">
          <w:rPr>
            <w:b/>
          </w:rPr>
          <w:t>RECOVERY Nepal:</w:t>
        </w:r>
      </w:ins>
    </w:p>
    <w:p w14:paraId="6CFF0631" w14:textId="149B4BB8" w:rsidR="00112A25" w:rsidRDefault="00112A25" w:rsidP="00112A25">
      <w:pPr>
        <w:ind w:right="141"/>
        <w:jc w:val="left"/>
        <w:rPr>
          <w:ins w:id="1357" w:author="Richard Haynes" w:date="2020-10-26T13:05:00Z"/>
          <w:rFonts w:eastAsia="Arial"/>
          <w:lang w:val="en-US"/>
        </w:rPr>
      </w:pPr>
      <w:ins w:id="1358" w:author="Richard Haynes" w:date="2020-10-26T13:05:00Z">
        <w:r w:rsidRPr="00514A78">
          <w:rPr>
            <w:rFonts w:eastAsia="Arial"/>
            <w:lang w:val="en-US"/>
          </w:rPr>
          <w:t>Clinical Trial Unit, Oxford University Clinical Research Unit-</w:t>
        </w:r>
        <w:r>
          <w:rPr>
            <w:rFonts w:eastAsia="Arial"/>
            <w:lang w:val="en-US"/>
          </w:rPr>
          <w:t>N</w:t>
        </w:r>
        <w:r w:rsidRPr="00514A78">
          <w:rPr>
            <w:rFonts w:eastAsia="Arial"/>
            <w:lang w:val="en-US"/>
          </w:rPr>
          <w:t>epal, Patan Academy of Hea</w:t>
        </w:r>
        <w:r>
          <w:rPr>
            <w:rFonts w:eastAsia="Arial"/>
            <w:lang w:val="en-US"/>
          </w:rPr>
          <w:t>lth Sciences, Kathmandu, Nepal</w:t>
        </w:r>
      </w:ins>
    </w:p>
    <w:p w14:paraId="0E9D6B68" w14:textId="6C262E6C" w:rsidR="00112A25" w:rsidRPr="00514A78" w:rsidRDefault="00112A25" w:rsidP="00112A25">
      <w:pPr>
        <w:ind w:right="2987"/>
        <w:jc w:val="left"/>
        <w:rPr>
          <w:ins w:id="1359" w:author="Richard Haynes" w:date="2020-10-26T13:05:00Z"/>
          <w:rFonts w:eastAsia="Arial"/>
          <w:lang w:val="en-US"/>
        </w:rPr>
      </w:pPr>
      <w:ins w:id="1360" w:author="Richard Haynes" w:date="2020-10-26T13:05:00Z">
        <w:r w:rsidRPr="00514A78">
          <w:rPr>
            <w:rFonts w:eastAsia="Arial"/>
            <w:lang w:val="en-US"/>
          </w:rPr>
          <w:t>Tel : +977</w:t>
        </w:r>
        <w:r>
          <w:rPr>
            <w:rFonts w:eastAsia="Arial"/>
            <w:lang w:val="en-US"/>
          </w:rPr>
          <w:t xml:space="preserve"> </w:t>
        </w:r>
        <w:r w:rsidRPr="00514A78">
          <w:rPr>
            <w:rFonts w:eastAsia="Arial"/>
            <w:lang w:val="en-US"/>
          </w:rPr>
          <w:t>01</w:t>
        </w:r>
        <w:r>
          <w:rPr>
            <w:rFonts w:eastAsia="Arial"/>
            <w:lang w:val="en-US"/>
          </w:rPr>
          <w:t xml:space="preserve"> </w:t>
        </w:r>
        <w:r w:rsidRPr="00514A78">
          <w:rPr>
            <w:rFonts w:eastAsia="Arial"/>
            <w:lang w:val="en-US"/>
          </w:rPr>
          <w:t>5522295</w:t>
        </w:r>
      </w:ins>
    </w:p>
    <w:p w14:paraId="566E082F" w14:textId="77777777" w:rsidR="00112A25" w:rsidRPr="00C752CE" w:rsidRDefault="00112A25" w:rsidP="00112A25">
      <w:pPr>
        <w:jc w:val="left"/>
        <w:rPr>
          <w:ins w:id="1361" w:author="Richard Haynes" w:date="2020-10-26T13:05:00Z"/>
          <w:b/>
        </w:rPr>
      </w:pPr>
    </w:p>
    <w:p w14:paraId="6A54B2CE" w14:textId="77777777" w:rsidR="00A46DE7" w:rsidRPr="008D19B8" w:rsidRDefault="00A46DE7" w:rsidP="00A46DE7">
      <w:pPr>
        <w:rPr>
          <w:ins w:id="1362" w:author="Richard Haynes" w:date="2020-10-26T13:05:00Z"/>
          <w:sz w:val="20"/>
        </w:rPr>
      </w:pPr>
    </w:p>
    <w:p w14:paraId="6E764FF3" w14:textId="30DA776C" w:rsidR="00A46DE7" w:rsidRDefault="00A46DE7" w:rsidP="00A46DE7">
      <w:pPr>
        <w:rPr>
          <w:ins w:id="1363" w:author="Richard Haynes" w:date="2020-10-26T13:05:00Z"/>
        </w:rPr>
      </w:pPr>
    </w:p>
    <w:p w14:paraId="48244892" w14:textId="77777777" w:rsidR="00112A25" w:rsidRPr="00265B14" w:rsidRDefault="00112A25" w:rsidP="00A46DE7"/>
    <w:p w14:paraId="4BE5FF35" w14:textId="77777777" w:rsidR="00A46DE7" w:rsidRPr="00C752CE" w:rsidRDefault="00A46DE7" w:rsidP="00A46DE7">
      <w:pPr>
        <w:rPr>
          <w:b/>
        </w:rPr>
      </w:pPr>
      <w:r w:rsidRPr="00C752CE">
        <w:rPr>
          <w:b/>
        </w:rPr>
        <w:t>To RANDOMISE a patient, visit:</w:t>
      </w:r>
    </w:p>
    <w:p w14:paraId="517C7DAD" w14:textId="77777777" w:rsidR="00A46DE7" w:rsidRPr="008D19B8"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DCDDDC3" w14:textId="77777777" w:rsidTr="3199C3A4">
        <w:tc>
          <w:tcPr>
            <w:tcW w:w="9855" w:type="dxa"/>
            <w:shd w:val="clear" w:color="auto" w:fill="auto"/>
          </w:tcPr>
          <w:p w14:paraId="2FEE457E" w14:textId="77777777" w:rsidR="00A46DE7" w:rsidRPr="00265B14" w:rsidRDefault="00A46DE7" w:rsidP="004B73B6"/>
          <w:p w14:paraId="62ECBEF9" w14:textId="77777777" w:rsidR="00A46DE7" w:rsidRDefault="00A46DE7" w:rsidP="004B73B6">
            <w:pPr>
              <w:tabs>
                <w:tab w:val="left" w:pos="180"/>
                <w:tab w:val="center" w:pos="4819"/>
              </w:tabs>
              <w:jc w:val="left"/>
            </w:pPr>
            <w:r>
              <w:tab/>
            </w:r>
            <w:r>
              <w:tab/>
            </w:r>
            <w:r>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17">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8D19B8" w:rsidRDefault="00A46DE7" w:rsidP="004B73B6">
            <w:pPr>
              <w:tabs>
                <w:tab w:val="left" w:pos="180"/>
                <w:tab w:val="center" w:pos="4819"/>
              </w:tabs>
              <w:jc w:val="left"/>
              <w:rPr>
                <w:sz w:val="20"/>
              </w:rPr>
            </w:pPr>
          </w:p>
          <w:p w14:paraId="28E4D50B" w14:textId="77777777" w:rsidR="00A46DE7" w:rsidRPr="00265B14" w:rsidRDefault="00A46DE7" w:rsidP="004B73B6">
            <w:pPr>
              <w:jc w:val="center"/>
            </w:pPr>
            <w:r w:rsidRPr="00C752CE">
              <w:rPr>
                <w:color w:val="000000" w:themeColor="text1"/>
                <w:sz w:val="32"/>
                <w:szCs w:val="28"/>
              </w:rPr>
              <w:t>Webs</w:t>
            </w:r>
            <w:r w:rsidRPr="00C752CE">
              <w:rPr>
                <w:color w:val="000000" w:themeColor="text1"/>
                <w:sz w:val="32"/>
                <w:szCs w:val="40"/>
              </w:rPr>
              <w:t xml:space="preserve">ite: </w:t>
            </w:r>
            <w:hyperlink r:id="rId18" w:history="1">
              <w:r w:rsidRPr="00C752CE">
                <w:rPr>
                  <w:rStyle w:val="Hyperlink"/>
                  <w:sz w:val="32"/>
                  <w:szCs w:val="40"/>
                </w:rPr>
                <w:t>www.recoverytrial.net</w:t>
              </w:r>
            </w:hyperlink>
          </w:p>
        </w:tc>
      </w:tr>
    </w:tbl>
    <w:p w14:paraId="0DC168B8" w14:textId="05C39838"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EADB9" w16cex:dateUtc="2020-10-24T12:42:00Z"/>
  <w16cex:commentExtensible w16cex:durableId="233EAEBD" w16cex:dateUtc="2020-10-24T12:46:00Z"/>
  <w16cex:commentExtensible w16cex:durableId="233EB11C" w16cex:dateUtc="2020-10-24T12: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8672721" w16cid:durableId="233EAC76"/>
  <w16cid:commentId w16cid:paraId="47909025" w16cid:durableId="233EADB9"/>
  <w16cid:commentId w16cid:paraId="5E81B18E" w16cid:durableId="233EAEBD"/>
  <w16cid:commentId w16cid:paraId="1180B3F0" w16cid:durableId="233EB1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6EDF7" w14:textId="77777777" w:rsidR="00020477" w:rsidRDefault="00020477" w:rsidP="00F123A0">
      <w:r>
        <w:separator/>
      </w:r>
    </w:p>
    <w:p w14:paraId="3313CF15" w14:textId="77777777" w:rsidR="00020477" w:rsidRDefault="00020477" w:rsidP="00F123A0"/>
  </w:endnote>
  <w:endnote w:type="continuationSeparator" w:id="0">
    <w:p w14:paraId="7B84F320" w14:textId="77777777" w:rsidR="00020477" w:rsidRDefault="00020477" w:rsidP="00F123A0">
      <w:r>
        <w:continuationSeparator/>
      </w:r>
    </w:p>
    <w:p w14:paraId="36700198" w14:textId="77777777" w:rsidR="00020477" w:rsidRDefault="00020477" w:rsidP="00F123A0"/>
  </w:endnote>
  <w:endnote w:type="continuationNotice" w:id="1">
    <w:p w14:paraId="6EA59658" w14:textId="77777777" w:rsidR="00020477" w:rsidRDefault="000204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232FE2BC" w:rsidR="00726B78" w:rsidRPr="00F123A0" w:rsidRDefault="00726B78"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020477">
      <w:rPr>
        <w:noProof/>
        <w:sz w:val="20"/>
        <w:szCs w:val="20"/>
      </w:rPr>
      <w:t>27</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020477">
      <w:rPr>
        <w:noProof/>
        <w:sz w:val="20"/>
        <w:szCs w:val="20"/>
      </w:rPr>
      <w:t>41</w:t>
    </w:r>
    <w:r w:rsidRPr="00F123A0">
      <w:rPr>
        <w:sz w:val="20"/>
        <w:szCs w:val="20"/>
      </w:rPr>
      <w:fldChar w:fldCharType="end"/>
    </w:r>
  </w:p>
  <w:p w14:paraId="25879485" w14:textId="66994F94" w:rsidR="00726B78" w:rsidRPr="00F123A0" w:rsidRDefault="00726B78" w:rsidP="00F123A0">
    <w:pPr>
      <w:tabs>
        <w:tab w:val="right" w:pos="9639"/>
      </w:tabs>
      <w:rPr>
        <w:sz w:val="20"/>
        <w:szCs w:val="20"/>
      </w:rPr>
    </w:pPr>
    <w:r w:rsidRPr="00F123A0">
      <w:rPr>
        <w:sz w:val="20"/>
        <w:szCs w:val="20"/>
      </w:rPr>
      <w:t>RECOVERY [</w:t>
    </w:r>
    <w:del w:id="259" w:author="Richard Haynes" w:date="2020-10-26T13:05:00Z">
      <w:r w:rsidR="00C720D9">
        <w:rPr>
          <w:sz w:val="20"/>
          <w:szCs w:val="20"/>
        </w:rPr>
        <w:delText>V9</w:delText>
      </w:r>
      <w:r w:rsidR="00C720D9" w:rsidRPr="00F123A0">
        <w:rPr>
          <w:sz w:val="20"/>
          <w:szCs w:val="20"/>
        </w:rPr>
        <w:delText>.</w:delText>
      </w:r>
      <w:r w:rsidR="00C720D9">
        <w:rPr>
          <w:sz w:val="20"/>
          <w:szCs w:val="20"/>
        </w:rPr>
        <w:delText>1</w:delText>
      </w:r>
    </w:del>
    <w:ins w:id="260" w:author="Richard Haynes" w:date="2020-10-26T13:05:00Z">
      <w:r>
        <w:rPr>
          <w:sz w:val="20"/>
          <w:szCs w:val="20"/>
        </w:rPr>
        <w:t>V10.0</w:t>
      </w:r>
    </w:ins>
    <w:r>
      <w:rPr>
        <w:sz w:val="20"/>
        <w:szCs w:val="20"/>
      </w:rPr>
      <w:t xml:space="preserve"> </w:t>
    </w:r>
    <w:r w:rsidRPr="00F123A0">
      <w:rPr>
        <w:sz w:val="20"/>
        <w:szCs w:val="20"/>
      </w:rPr>
      <w:t>2020-</w:t>
    </w:r>
    <w:del w:id="261" w:author="Richard Haynes" w:date="2020-10-26T13:05:00Z">
      <w:r w:rsidR="00C720D9">
        <w:rPr>
          <w:sz w:val="20"/>
          <w:szCs w:val="20"/>
        </w:rPr>
        <w:delText>09-18</w:delText>
      </w:r>
    </w:del>
    <w:ins w:id="262" w:author="Richard Haynes" w:date="2020-10-26T13:05:00Z">
      <w:r>
        <w:rPr>
          <w:sz w:val="20"/>
          <w:szCs w:val="20"/>
        </w:rPr>
        <w:t>10-26</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726B78" w:rsidRPr="00F123A0" w:rsidRDefault="00726B78" w:rsidP="00F123A0">
    <w:pPr>
      <w:tabs>
        <w:tab w:val="right" w:pos="9639"/>
        <w:tab w:val="center" w:pos="10490"/>
      </w:tabs>
      <w:rPr>
        <w:sz w:val="20"/>
        <w:szCs w:val="20"/>
      </w:rPr>
    </w:pPr>
    <w:r w:rsidRPr="00F123A0">
      <w:rPr>
        <w:sz w:val="20"/>
        <w:szCs w:val="20"/>
      </w:rPr>
      <w:tab/>
      <w:t>EudraCT 2020-001113-21</w:t>
    </w:r>
  </w:p>
  <w:p w14:paraId="4EBED393" w14:textId="77777777" w:rsidR="00726B78" w:rsidRPr="006E50F3" w:rsidRDefault="00726B78"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E8416" w14:textId="77777777" w:rsidR="00020477" w:rsidRDefault="00020477" w:rsidP="00F123A0">
      <w:r>
        <w:separator/>
      </w:r>
    </w:p>
    <w:p w14:paraId="088E25C0" w14:textId="77777777" w:rsidR="00020477" w:rsidRDefault="00020477" w:rsidP="00F123A0"/>
  </w:footnote>
  <w:footnote w:type="continuationSeparator" w:id="0">
    <w:p w14:paraId="63259A78" w14:textId="77777777" w:rsidR="00020477" w:rsidRDefault="00020477" w:rsidP="00F123A0">
      <w:r>
        <w:continuationSeparator/>
      </w:r>
    </w:p>
    <w:p w14:paraId="34A3C8C8" w14:textId="77777777" w:rsidR="00020477" w:rsidRDefault="00020477" w:rsidP="00F123A0"/>
  </w:footnote>
  <w:footnote w:type="continuationNotice" w:id="1">
    <w:p w14:paraId="4C6D880F" w14:textId="77777777" w:rsidR="00020477" w:rsidRDefault="00020477"/>
  </w:footnote>
  <w:footnote w:id="2">
    <w:p w14:paraId="67F14CF3" w14:textId="77777777" w:rsidR="00C720D9" w:rsidRDefault="00C720D9" w:rsidP="00876E3E">
      <w:pPr>
        <w:pStyle w:val="FootnoteText"/>
        <w:rPr>
          <w:del w:id="400" w:author="Richard Haynes" w:date="2020-10-26T13:05:00Z"/>
        </w:rPr>
      </w:pPr>
      <w:del w:id="401" w:author="Richard Haynes" w:date="2020-10-26T13:05:00Z">
        <w:r w:rsidRPr="004C270C">
          <w:rPr>
            <w:rStyle w:val="FootnoteReference"/>
            <w:sz w:val="18"/>
          </w:rPr>
          <w:footnoteRef/>
        </w:r>
        <w:r w:rsidRPr="004C270C">
          <w:rPr>
            <w:sz w:val="18"/>
          </w:rPr>
          <w:delText xml:space="preserve">In general, SARS-CoV-2 infection should be suspected when a patient presents with (i) typical symptoms (e.g. influenza-like illness with fever and muscle pain, or respiratory illness with cough and shortness of breath); and (ii) compatible chest X-ray findings (consolidation or ground-glass shadowing); and (iii) alternative causes have been considered unlikely or excluded (e.g. heart failure, influenza). However, the diagnosis remains a clinical one based on the opinion of the managing doctor. </w:delText>
        </w:r>
      </w:del>
    </w:p>
  </w:footnote>
  <w:footnote w:id="3">
    <w:p w14:paraId="43743B7E" w14:textId="77777777" w:rsidR="00C720D9" w:rsidRDefault="00C720D9">
      <w:pPr>
        <w:pStyle w:val="FootnoteText"/>
        <w:rPr>
          <w:del w:id="404" w:author="Richard Haynes" w:date="2020-10-26T13:05:00Z"/>
          <w:sz w:val="18"/>
          <w:szCs w:val="18"/>
        </w:rPr>
      </w:pPr>
      <w:del w:id="405" w:author="Richard Haynes" w:date="2020-10-26T13:05:00Z">
        <w:r w:rsidRPr="005D64DF">
          <w:rPr>
            <w:rStyle w:val="FootnoteReference"/>
            <w:sz w:val="18"/>
            <w:szCs w:val="18"/>
          </w:rPr>
          <w:footnoteRef/>
        </w:r>
        <w:r w:rsidRPr="005D64DF">
          <w:rPr>
            <w:sz w:val="18"/>
            <w:szCs w:val="18"/>
          </w:rPr>
          <w:delText xml:space="preserve"> A small number of children </w:delText>
        </w:r>
        <w:r>
          <w:rPr>
            <w:sz w:val="18"/>
            <w:szCs w:val="18"/>
          </w:rPr>
          <w:delText xml:space="preserve">(age &lt;18 years old) </w:delText>
        </w:r>
        <w:r w:rsidRPr="005D64DF">
          <w:rPr>
            <w:sz w:val="18"/>
            <w:szCs w:val="18"/>
          </w:rPr>
          <w:delText xml:space="preserve">present with atypical features, including </w:delText>
        </w:r>
        <w:r>
          <w:rPr>
            <w:sz w:val="18"/>
            <w:szCs w:val="18"/>
          </w:rPr>
          <w:delText>a hyperinflammatory state</w:delText>
        </w:r>
        <w:r w:rsidRPr="005D64DF">
          <w:rPr>
            <w:sz w:val="18"/>
            <w:szCs w:val="18"/>
          </w:rPr>
          <w:delText xml:space="preserve"> and evidence of single or multi-organ dysfunction</w:delText>
        </w:r>
        <w:r>
          <w:rPr>
            <w:sz w:val="18"/>
            <w:szCs w:val="18"/>
          </w:rPr>
          <w:delText xml:space="preserve"> (called </w:delText>
        </w:r>
        <w:r w:rsidRPr="00E451C9">
          <w:rPr>
            <w:sz w:val="18"/>
            <w:szCs w:val="18"/>
          </w:rPr>
          <w:delText xml:space="preserve">Paediatric Multisystem Inflammatory Syndrome temporally associated with COVID-19 </w:delText>
        </w:r>
        <w:r>
          <w:rPr>
            <w:sz w:val="18"/>
            <w:szCs w:val="18"/>
          </w:rPr>
          <w:delText>(</w:delText>
        </w:r>
        <w:r w:rsidRPr="00E451C9">
          <w:rPr>
            <w:sz w:val="18"/>
            <w:szCs w:val="18"/>
          </w:rPr>
          <w:delText xml:space="preserve">PIMS-TS). </w:delText>
        </w:r>
        <w:r>
          <w:rPr>
            <w:sz w:val="18"/>
            <w:szCs w:val="18"/>
          </w:rPr>
          <w:delText>Some do not have significant lung involvement.</w:delText>
        </w:r>
      </w:del>
    </w:p>
    <w:p w14:paraId="5D1B169B" w14:textId="77777777" w:rsidR="00C720D9" w:rsidRPr="005D64DF" w:rsidRDefault="00C720D9" w:rsidP="00876E3E">
      <w:pPr>
        <w:pStyle w:val="FootnoteText"/>
        <w:jc w:val="left"/>
        <w:rPr>
          <w:del w:id="406" w:author="Richard Haynes" w:date="2020-10-26T13:05:00Z"/>
          <w:sz w:val="18"/>
          <w:szCs w:val="18"/>
        </w:rPr>
      </w:pPr>
      <w:del w:id="407" w:author="Richard Haynes" w:date="2020-10-26T13:05:00Z">
        <w:r w:rsidRPr="005D64DF">
          <w:rPr>
            <w:sz w:val="18"/>
            <w:szCs w:val="18"/>
          </w:rPr>
          <w:delText>(see: https://www.rcpch.ac.uk/sites/default/files/2020-05/COVID-19-Paediatric-multisystem-%20inflammatory%20syndrome-20200501.pdf)</w:delText>
        </w:r>
      </w:del>
    </w:p>
  </w:footnote>
  <w:footnote w:id="4">
    <w:p w14:paraId="09BD6A4F" w14:textId="657C3C71" w:rsidR="00726B78" w:rsidRDefault="00726B78" w:rsidP="001B27CF">
      <w:pPr>
        <w:pStyle w:val="FootnoteText"/>
        <w:jc w:val="left"/>
        <w:rPr>
          <w:ins w:id="422" w:author="Richard Haynes" w:date="2020-10-26T13:05:00Z"/>
        </w:rPr>
      </w:pPr>
      <w:ins w:id="423" w:author="Richard Haynes" w:date="2020-10-26T13:05:00Z">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ins>
    </w:p>
  </w:footnote>
  <w:footnote w:id="5">
    <w:p w14:paraId="7DD6FD1B" w14:textId="77777777" w:rsidR="00726B78" w:rsidRPr="001B27CF" w:rsidRDefault="00726B78">
      <w:pPr>
        <w:pStyle w:val="FootnoteText"/>
        <w:rPr>
          <w:sz w:val="18"/>
          <w:rPrChange w:id="513" w:author="Richard Haynes" w:date="2020-10-26T13:05:00Z">
            <w:rPr/>
          </w:rPrChange>
        </w:rPr>
      </w:pPr>
      <w:r w:rsidRPr="001B27CF">
        <w:rPr>
          <w:rStyle w:val="FootnoteReference"/>
          <w:sz w:val="18"/>
          <w:rPrChange w:id="514" w:author="Richard Haynes" w:date="2020-10-26T13:05:00Z">
            <w:rPr>
              <w:rStyle w:val="FootnoteReference"/>
            </w:rPr>
          </w:rPrChange>
        </w:rPr>
        <w:footnoteRef/>
      </w:r>
      <w:r w:rsidRPr="001B27CF">
        <w:rPr>
          <w:sz w:val="18"/>
          <w:rPrChange w:id="515" w:author="Richard Haynes" w:date="2020-10-26T13:05:00Z">
            <w:rPr/>
          </w:rPrChange>
        </w:rPr>
        <w:t xml:space="preserve"> </w:t>
      </w:r>
      <w:r w:rsidRPr="001B27CF">
        <w:rPr>
          <w:sz w:val="18"/>
          <w:rPrChange w:id="516" w:author="Richard Haynes" w:date="2020-10-26T13:05:00Z">
            <w:rPr>
              <w:sz w:val="20"/>
            </w:rPr>
          </w:rPrChange>
        </w:rPr>
        <w:t>Older children who weigh &lt;40kg will also not be eligible for this treatment.</w:t>
      </w:r>
    </w:p>
  </w:footnote>
  <w:footnote w:id="6">
    <w:p w14:paraId="3BB8EDE5" w14:textId="77777777" w:rsidR="00726B78" w:rsidRDefault="00726B78">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726B78" w:rsidRDefault="00726B78"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7">
    <w:p w14:paraId="370BD79E" w14:textId="77777777" w:rsidR="00726B78" w:rsidRPr="001B27CF" w:rsidRDefault="00726B78" w:rsidP="00AC7482">
      <w:pPr>
        <w:rPr>
          <w:sz w:val="22"/>
          <w:rPrChange w:id="722" w:author="Richard Haynes" w:date="2020-10-26T13:05:00Z">
            <w:rPr/>
          </w:rPrChange>
        </w:rPr>
      </w:pPr>
      <w:r w:rsidRPr="001B27CF">
        <w:rPr>
          <w:rStyle w:val="FootnoteReference"/>
          <w:sz w:val="18"/>
          <w:rPrChange w:id="723" w:author="Richard Haynes" w:date="2020-10-26T13:05:00Z">
            <w:rPr>
              <w:rStyle w:val="FootnoteReference"/>
              <w:sz w:val="20"/>
            </w:rPr>
          </w:rPrChange>
        </w:rPr>
        <w:footnoteRef/>
      </w:r>
      <w:r w:rsidRPr="001B27CF">
        <w:rPr>
          <w:sz w:val="18"/>
          <w:rPrChange w:id="724" w:author="Richard Haynes" w:date="2020-10-26T13:05:00Z">
            <w:rPr>
              <w:sz w:val="20"/>
            </w:rPr>
          </w:rPrChange>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8">
    <w:p w14:paraId="5C5B9965" w14:textId="77777777" w:rsidR="00726B78" w:rsidRPr="001B27CF" w:rsidRDefault="00726B78" w:rsidP="00F31D86">
      <w:pPr>
        <w:pStyle w:val="FootnoteText"/>
        <w:rPr>
          <w:sz w:val="22"/>
          <w:rPrChange w:id="744" w:author="Richard Haynes" w:date="2020-10-26T13:05:00Z">
            <w:rPr/>
          </w:rPrChange>
        </w:rPr>
      </w:pPr>
      <w:r w:rsidRPr="001B27CF">
        <w:rPr>
          <w:rStyle w:val="FootnoteReference"/>
          <w:sz w:val="18"/>
          <w:rPrChange w:id="745" w:author="Richard Haynes" w:date="2020-10-26T13:05:00Z">
            <w:rPr>
              <w:rStyle w:val="FootnoteReference"/>
              <w:sz w:val="20"/>
            </w:rPr>
          </w:rPrChange>
        </w:rPr>
        <w:footnoteRef/>
      </w:r>
      <w:r w:rsidRPr="001B27CF">
        <w:rPr>
          <w:sz w:val="18"/>
          <w:rPrChange w:id="746" w:author="Richard Haynes" w:date="2020-10-26T13:05:00Z">
            <w:rPr>
              <w:sz w:val="20"/>
            </w:rPr>
          </w:rPrChange>
        </w:rPr>
        <w:t xml:space="preserve"> https://www.shotuk.org/reporting/</w:t>
      </w:r>
    </w:p>
  </w:footnote>
  <w:footnote w:id="9">
    <w:p w14:paraId="445B240A" w14:textId="2FF44C47" w:rsidR="00726B78" w:rsidRPr="001B27CF" w:rsidRDefault="00726B78" w:rsidP="0040122A">
      <w:pPr>
        <w:autoSpaceDE/>
        <w:autoSpaceDN/>
        <w:adjustRightInd/>
        <w:contextualSpacing w:val="0"/>
        <w:jc w:val="left"/>
        <w:rPr>
          <w:ins w:id="1064" w:author="Richard Haynes" w:date="2020-10-26T13:05:00Z"/>
          <w:rFonts w:ascii="Times New Roman" w:eastAsia="Times New Roman" w:hAnsi="Times New Roman" w:cs="Times New Roman"/>
          <w:bCs w:val="0"/>
          <w:color w:val="auto"/>
          <w:sz w:val="22"/>
          <w:lang w:eastAsia="en-US"/>
        </w:rPr>
      </w:pPr>
      <w:ins w:id="1065" w:author="Richard Haynes" w:date="2020-10-26T13:05:00Z">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ins>
    </w:p>
    <w:p w14:paraId="1F1BB02C" w14:textId="20397B1A" w:rsidR="00726B78" w:rsidRDefault="00726B78" w:rsidP="0040122A">
      <w:pPr>
        <w:pStyle w:val="FootnoteText"/>
        <w:rPr>
          <w:ins w:id="1066" w:author="Richard Haynes" w:date="2020-10-26T13:05: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77777777" w:rsidR="00726B78" w:rsidRDefault="00726B78"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0CB700E7"/>
    <w:multiLevelType w:val="hybridMultilevel"/>
    <w:tmpl w:val="BDCE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E7264AA"/>
    <w:multiLevelType w:val="hybridMultilevel"/>
    <w:tmpl w:val="346C64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4D76ED"/>
    <w:multiLevelType w:val="hybridMultilevel"/>
    <w:tmpl w:val="85EE8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74D2155"/>
    <w:multiLevelType w:val="hybridMultilevel"/>
    <w:tmpl w:val="FA1E1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4"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F85BC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8754E9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9" w15:restartNumberingAfterBreak="0">
    <w:nsid w:val="2C167C2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0"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63C6BB7"/>
    <w:multiLevelType w:val="hybridMultilevel"/>
    <w:tmpl w:val="F71C9A94"/>
    <w:lvl w:ilvl="0" w:tplc="EA78BFA6">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F350E37"/>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7" w15:restartNumberingAfterBreak="0">
    <w:nsid w:val="42E46C0B"/>
    <w:multiLevelType w:val="hybridMultilevel"/>
    <w:tmpl w:val="6068D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1C15A9"/>
    <w:multiLevelType w:val="hybridMultilevel"/>
    <w:tmpl w:val="6804F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2"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6"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A1216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8" w15:restartNumberingAfterBreak="0">
    <w:nsid w:val="58336BEA"/>
    <w:multiLevelType w:val="hybridMultilevel"/>
    <w:tmpl w:val="41105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1"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6A6C06CD"/>
    <w:multiLevelType w:val="hybridMultilevel"/>
    <w:tmpl w:val="12964D80"/>
    <w:lvl w:ilvl="0" w:tplc="197AD65C">
      <w:start w:val="1"/>
      <w:numFmt w:val="decimal"/>
      <w:lvlText w:val="%1."/>
      <w:lvlJc w:val="left"/>
      <w:pPr>
        <w:ind w:left="720" w:hanging="360"/>
      </w:pPr>
      <w:rPr>
        <w:rFonts w:ascii="Arial" w:eastAsiaTheme="minorEastAsia"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0E30987"/>
    <w:multiLevelType w:val="hybridMultilevel"/>
    <w:tmpl w:val="C43474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720"/>
        </w:tabs>
        <w:ind w:left="504"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46"/>
  </w:num>
  <w:num w:numId="3">
    <w:abstractNumId w:val="25"/>
  </w:num>
  <w:num w:numId="4">
    <w:abstractNumId w:val="10"/>
  </w:num>
  <w:num w:numId="5">
    <w:abstractNumId w:val="24"/>
  </w:num>
  <w:num w:numId="6">
    <w:abstractNumId w:val="37"/>
  </w:num>
  <w:num w:numId="7">
    <w:abstractNumId w:val="26"/>
  </w:num>
  <w:num w:numId="8">
    <w:abstractNumId w:val="15"/>
  </w:num>
  <w:num w:numId="9">
    <w:abstractNumId w:val="16"/>
  </w:num>
  <w:num w:numId="10">
    <w:abstractNumId w:val="40"/>
  </w:num>
  <w:num w:numId="11">
    <w:abstractNumId w:val="35"/>
  </w:num>
  <w:num w:numId="12">
    <w:abstractNumId w:val="47"/>
  </w:num>
  <w:num w:numId="13">
    <w:abstractNumId w:val="9"/>
  </w:num>
  <w:num w:numId="14">
    <w:abstractNumId w:val="45"/>
  </w:num>
  <w:num w:numId="15">
    <w:abstractNumId w:val="30"/>
  </w:num>
  <w:num w:numId="16">
    <w:abstractNumId w:val="1"/>
  </w:num>
  <w:num w:numId="17">
    <w:abstractNumId w:val="14"/>
  </w:num>
  <w:num w:numId="18">
    <w:abstractNumId w:val="32"/>
  </w:num>
  <w:num w:numId="19">
    <w:abstractNumId w:val="8"/>
  </w:num>
  <w:num w:numId="20">
    <w:abstractNumId w:val="33"/>
  </w:num>
  <w:num w:numId="21">
    <w:abstractNumId w:val="44"/>
  </w:num>
  <w:num w:numId="22">
    <w:abstractNumId w:val="43"/>
  </w:num>
  <w:num w:numId="23">
    <w:abstractNumId w:val="39"/>
  </w:num>
  <w:num w:numId="24">
    <w:abstractNumId w:val="28"/>
  </w:num>
  <w:num w:numId="25">
    <w:abstractNumId w:val="41"/>
  </w:num>
  <w:num w:numId="26">
    <w:abstractNumId w:val="20"/>
  </w:num>
  <w:num w:numId="27">
    <w:abstractNumId w:val="7"/>
  </w:num>
  <w:num w:numId="28">
    <w:abstractNumId w:val="23"/>
  </w:num>
  <w:num w:numId="29">
    <w:abstractNumId w:val="5"/>
  </w:num>
  <w:num w:numId="30">
    <w:abstractNumId w:val="36"/>
  </w:num>
  <w:num w:numId="31">
    <w:abstractNumId w:val="3"/>
  </w:num>
  <w:num w:numId="32">
    <w:abstractNumId w:val="6"/>
  </w:num>
  <w:num w:numId="33">
    <w:abstractNumId w:val="34"/>
  </w:num>
  <w:num w:numId="34">
    <w:abstractNumId w:val="20"/>
  </w:num>
  <w:num w:numId="35">
    <w:abstractNumId w:val="0"/>
  </w:num>
  <w:num w:numId="36">
    <w:abstractNumId w:val="21"/>
  </w:num>
  <w:num w:numId="37">
    <w:abstractNumId w:val="27"/>
  </w:num>
  <w:num w:numId="38">
    <w:abstractNumId w:val="12"/>
  </w:num>
  <w:num w:numId="39">
    <w:abstractNumId w:val="17"/>
  </w:num>
  <w:num w:numId="40">
    <w:abstractNumId w:val="19"/>
  </w:num>
  <w:num w:numId="41">
    <w:abstractNumId w:val="11"/>
  </w:num>
  <w:num w:numId="42">
    <w:abstractNumId w:val="2"/>
  </w:num>
  <w:num w:numId="43">
    <w:abstractNumId w:val="18"/>
  </w:num>
  <w:num w:numId="44">
    <w:abstractNumId w:val="31"/>
  </w:num>
  <w:num w:numId="45">
    <w:abstractNumId w:val="38"/>
  </w:num>
  <w:num w:numId="46">
    <w:abstractNumId w:val="42"/>
  </w:num>
  <w:num w:numId="47">
    <w:abstractNumId w:val="29"/>
  </w:num>
  <w:num w:numId="48">
    <w:abstractNumId w:val="46"/>
  </w:num>
  <w:num w:numId="49">
    <w:abstractNumId w:val="22"/>
  </w:num>
  <w:num w:numId="50">
    <w:abstractNumId w:val="13"/>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2049">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tv022f0dl59tvoese5yp55f39v5ser2vssdt&quot;&gt;My EndNote Library&lt;record-ids&gt;&lt;item&gt;1&lt;/item&gt;&lt;item&gt;2&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28D"/>
    <w:rsid w:val="000032BA"/>
    <w:rsid w:val="000035D1"/>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E87"/>
    <w:rsid w:val="00024F3D"/>
    <w:rsid w:val="00024FA4"/>
    <w:rsid w:val="00025588"/>
    <w:rsid w:val="00025D94"/>
    <w:rsid w:val="00026055"/>
    <w:rsid w:val="00026366"/>
    <w:rsid w:val="000268F2"/>
    <w:rsid w:val="00026B1E"/>
    <w:rsid w:val="00027198"/>
    <w:rsid w:val="00027C18"/>
    <w:rsid w:val="00027C5F"/>
    <w:rsid w:val="00030CAE"/>
    <w:rsid w:val="00030D7F"/>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855"/>
    <w:rsid w:val="00071E6A"/>
    <w:rsid w:val="0007214D"/>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414B"/>
    <w:rsid w:val="00084AC3"/>
    <w:rsid w:val="00085131"/>
    <w:rsid w:val="00085631"/>
    <w:rsid w:val="00085EFF"/>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033"/>
    <w:rsid w:val="000C11CA"/>
    <w:rsid w:val="000C1449"/>
    <w:rsid w:val="000C1C45"/>
    <w:rsid w:val="000C1CDA"/>
    <w:rsid w:val="000C1D9D"/>
    <w:rsid w:val="000C2836"/>
    <w:rsid w:val="000C2BCB"/>
    <w:rsid w:val="000C2F6F"/>
    <w:rsid w:val="000C2FA1"/>
    <w:rsid w:val="000C3512"/>
    <w:rsid w:val="000C38F9"/>
    <w:rsid w:val="000C399C"/>
    <w:rsid w:val="000C3C4E"/>
    <w:rsid w:val="000C3D43"/>
    <w:rsid w:val="000C4080"/>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DAE"/>
    <w:rsid w:val="000E063D"/>
    <w:rsid w:val="000E0648"/>
    <w:rsid w:val="000E1521"/>
    <w:rsid w:val="000E2966"/>
    <w:rsid w:val="000E2B0C"/>
    <w:rsid w:val="000E2F7F"/>
    <w:rsid w:val="000E3523"/>
    <w:rsid w:val="000E3935"/>
    <w:rsid w:val="000E4389"/>
    <w:rsid w:val="000E47E2"/>
    <w:rsid w:val="000E4F9D"/>
    <w:rsid w:val="000E5DC8"/>
    <w:rsid w:val="000E63CC"/>
    <w:rsid w:val="000E6B1D"/>
    <w:rsid w:val="000E6C36"/>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A3D"/>
    <w:rsid w:val="00103A60"/>
    <w:rsid w:val="00103AB6"/>
    <w:rsid w:val="001041A5"/>
    <w:rsid w:val="00104429"/>
    <w:rsid w:val="001046F7"/>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05AF"/>
    <w:rsid w:val="001512CA"/>
    <w:rsid w:val="001516B5"/>
    <w:rsid w:val="0015189C"/>
    <w:rsid w:val="0015225C"/>
    <w:rsid w:val="001523B6"/>
    <w:rsid w:val="00152BAD"/>
    <w:rsid w:val="00152F01"/>
    <w:rsid w:val="0015330D"/>
    <w:rsid w:val="001533BF"/>
    <w:rsid w:val="00153660"/>
    <w:rsid w:val="001536DD"/>
    <w:rsid w:val="00153F4B"/>
    <w:rsid w:val="00154479"/>
    <w:rsid w:val="00154B6B"/>
    <w:rsid w:val="00155AAB"/>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3FA7"/>
    <w:rsid w:val="0019492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D72"/>
    <w:rsid w:val="001D240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42A"/>
    <w:rsid w:val="001F48AC"/>
    <w:rsid w:val="001F4F5F"/>
    <w:rsid w:val="001F5214"/>
    <w:rsid w:val="001F57EE"/>
    <w:rsid w:val="001F5A50"/>
    <w:rsid w:val="001F68B9"/>
    <w:rsid w:val="001F7096"/>
    <w:rsid w:val="001F7660"/>
    <w:rsid w:val="001F7FCF"/>
    <w:rsid w:val="002002FE"/>
    <w:rsid w:val="002006FE"/>
    <w:rsid w:val="00200779"/>
    <w:rsid w:val="002008BA"/>
    <w:rsid w:val="00200E04"/>
    <w:rsid w:val="00201671"/>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B14"/>
    <w:rsid w:val="00265C27"/>
    <w:rsid w:val="00266277"/>
    <w:rsid w:val="00266CBC"/>
    <w:rsid w:val="00270371"/>
    <w:rsid w:val="00270471"/>
    <w:rsid w:val="002709FF"/>
    <w:rsid w:val="00270EEE"/>
    <w:rsid w:val="002712A1"/>
    <w:rsid w:val="00271D43"/>
    <w:rsid w:val="00272C36"/>
    <w:rsid w:val="00272DAF"/>
    <w:rsid w:val="00272FB0"/>
    <w:rsid w:val="00273533"/>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56B"/>
    <w:rsid w:val="002D015F"/>
    <w:rsid w:val="002D0388"/>
    <w:rsid w:val="002D06B9"/>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20"/>
    <w:rsid w:val="00327846"/>
    <w:rsid w:val="003279D1"/>
    <w:rsid w:val="0033033B"/>
    <w:rsid w:val="00330715"/>
    <w:rsid w:val="0033092E"/>
    <w:rsid w:val="00330E4F"/>
    <w:rsid w:val="00330EF9"/>
    <w:rsid w:val="00330FAF"/>
    <w:rsid w:val="00330FCB"/>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44B9"/>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C36"/>
    <w:rsid w:val="003D7D07"/>
    <w:rsid w:val="003E011E"/>
    <w:rsid w:val="003E01A7"/>
    <w:rsid w:val="003E09C3"/>
    <w:rsid w:val="003E11D9"/>
    <w:rsid w:val="003E1426"/>
    <w:rsid w:val="003E18C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F021B"/>
    <w:rsid w:val="003F03FA"/>
    <w:rsid w:val="003F0680"/>
    <w:rsid w:val="003F06E3"/>
    <w:rsid w:val="003F1EA1"/>
    <w:rsid w:val="003F2041"/>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B4"/>
    <w:rsid w:val="00431A6E"/>
    <w:rsid w:val="00431ACF"/>
    <w:rsid w:val="00431B70"/>
    <w:rsid w:val="004332E7"/>
    <w:rsid w:val="004336EB"/>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4B5"/>
    <w:rsid w:val="004F1597"/>
    <w:rsid w:val="004F1FB5"/>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DC1"/>
    <w:rsid w:val="00503E9F"/>
    <w:rsid w:val="00503F70"/>
    <w:rsid w:val="00504344"/>
    <w:rsid w:val="00504384"/>
    <w:rsid w:val="005049F0"/>
    <w:rsid w:val="00504F36"/>
    <w:rsid w:val="00504F45"/>
    <w:rsid w:val="005051ED"/>
    <w:rsid w:val="00505B42"/>
    <w:rsid w:val="00505F5C"/>
    <w:rsid w:val="005060D5"/>
    <w:rsid w:val="005060F4"/>
    <w:rsid w:val="005064FA"/>
    <w:rsid w:val="0050670F"/>
    <w:rsid w:val="00506851"/>
    <w:rsid w:val="00506B3F"/>
    <w:rsid w:val="00507112"/>
    <w:rsid w:val="005074EB"/>
    <w:rsid w:val="005075C5"/>
    <w:rsid w:val="00507CB1"/>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8CD"/>
    <w:rsid w:val="00514A78"/>
    <w:rsid w:val="00515143"/>
    <w:rsid w:val="005152B1"/>
    <w:rsid w:val="00515F44"/>
    <w:rsid w:val="005160D8"/>
    <w:rsid w:val="00516429"/>
    <w:rsid w:val="00516DA8"/>
    <w:rsid w:val="00516EAD"/>
    <w:rsid w:val="00517632"/>
    <w:rsid w:val="00517DCC"/>
    <w:rsid w:val="005201E6"/>
    <w:rsid w:val="00520367"/>
    <w:rsid w:val="00521761"/>
    <w:rsid w:val="00521B5B"/>
    <w:rsid w:val="0052354E"/>
    <w:rsid w:val="00523740"/>
    <w:rsid w:val="00523A9E"/>
    <w:rsid w:val="00524141"/>
    <w:rsid w:val="005245D0"/>
    <w:rsid w:val="005246EA"/>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F07"/>
    <w:rsid w:val="005E6115"/>
    <w:rsid w:val="005E6E6C"/>
    <w:rsid w:val="005E70A5"/>
    <w:rsid w:val="005F0202"/>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424"/>
    <w:rsid w:val="0062766D"/>
    <w:rsid w:val="006277B1"/>
    <w:rsid w:val="00627830"/>
    <w:rsid w:val="00627E6A"/>
    <w:rsid w:val="00627E9F"/>
    <w:rsid w:val="00630077"/>
    <w:rsid w:val="006309AC"/>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5F0"/>
    <w:rsid w:val="006930B9"/>
    <w:rsid w:val="006931AB"/>
    <w:rsid w:val="006934ED"/>
    <w:rsid w:val="00693EAB"/>
    <w:rsid w:val="00694421"/>
    <w:rsid w:val="006946AB"/>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8E5"/>
    <w:rsid w:val="00760AFC"/>
    <w:rsid w:val="00760B5E"/>
    <w:rsid w:val="00761257"/>
    <w:rsid w:val="0076144A"/>
    <w:rsid w:val="0076190B"/>
    <w:rsid w:val="00761A8D"/>
    <w:rsid w:val="00761F54"/>
    <w:rsid w:val="00761F7A"/>
    <w:rsid w:val="00762574"/>
    <w:rsid w:val="007629CA"/>
    <w:rsid w:val="00762D10"/>
    <w:rsid w:val="00762DF7"/>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EED"/>
    <w:rsid w:val="007750F4"/>
    <w:rsid w:val="00775429"/>
    <w:rsid w:val="00775CA9"/>
    <w:rsid w:val="00776806"/>
    <w:rsid w:val="0077691C"/>
    <w:rsid w:val="00776E2F"/>
    <w:rsid w:val="00777024"/>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44E0"/>
    <w:rsid w:val="0079455F"/>
    <w:rsid w:val="00794C0F"/>
    <w:rsid w:val="00794D78"/>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060"/>
    <w:rsid w:val="007D4408"/>
    <w:rsid w:val="007D495E"/>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907"/>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A7F"/>
    <w:rsid w:val="00814D6E"/>
    <w:rsid w:val="00815093"/>
    <w:rsid w:val="00815172"/>
    <w:rsid w:val="00815391"/>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DC4"/>
    <w:rsid w:val="00844F44"/>
    <w:rsid w:val="0084530C"/>
    <w:rsid w:val="0084642B"/>
    <w:rsid w:val="00846479"/>
    <w:rsid w:val="008465E3"/>
    <w:rsid w:val="008468DD"/>
    <w:rsid w:val="00846DC8"/>
    <w:rsid w:val="008473B3"/>
    <w:rsid w:val="00847F4B"/>
    <w:rsid w:val="008500EF"/>
    <w:rsid w:val="00850500"/>
    <w:rsid w:val="0085068B"/>
    <w:rsid w:val="00850767"/>
    <w:rsid w:val="00850858"/>
    <w:rsid w:val="00850F10"/>
    <w:rsid w:val="00850F7B"/>
    <w:rsid w:val="00851A9C"/>
    <w:rsid w:val="00851EDA"/>
    <w:rsid w:val="008521FB"/>
    <w:rsid w:val="00852374"/>
    <w:rsid w:val="00853624"/>
    <w:rsid w:val="0085369B"/>
    <w:rsid w:val="0085398D"/>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B753A"/>
    <w:rsid w:val="008B7728"/>
    <w:rsid w:val="008B7A9D"/>
    <w:rsid w:val="008C0301"/>
    <w:rsid w:val="008C190F"/>
    <w:rsid w:val="008C27DD"/>
    <w:rsid w:val="008C3221"/>
    <w:rsid w:val="008C355E"/>
    <w:rsid w:val="008C43C1"/>
    <w:rsid w:val="008C4FBE"/>
    <w:rsid w:val="008C52A5"/>
    <w:rsid w:val="008C532C"/>
    <w:rsid w:val="008C5824"/>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B3B"/>
    <w:rsid w:val="008F0E0B"/>
    <w:rsid w:val="008F16CE"/>
    <w:rsid w:val="008F1888"/>
    <w:rsid w:val="008F1C9C"/>
    <w:rsid w:val="008F2388"/>
    <w:rsid w:val="008F286A"/>
    <w:rsid w:val="008F2E29"/>
    <w:rsid w:val="008F333B"/>
    <w:rsid w:val="008F4480"/>
    <w:rsid w:val="008F4C48"/>
    <w:rsid w:val="008F5014"/>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23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099"/>
    <w:rsid w:val="009126C2"/>
    <w:rsid w:val="00912CC1"/>
    <w:rsid w:val="00913058"/>
    <w:rsid w:val="0091338A"/>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45EF"/>
    <w:rsid w:val="00935329"/>
    <w:rsid w:val="00935695"/>
    <w:rsid w:val="00935AE3"/>
    <w:rsid w:val="00935AF3"/>
    <w:rsid w:val="009366C0"/>
    <w:rsid w:val="00936F9D"/>
    <w:rsid w:val="0093703C"/>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3862"/>
    <w:rsid w:val="00973864"/>
    <w:rsid w:val="00973A5E"/>
    <w:rsid w:val="0097405F"/>
    <w:rsid w:val="00974646"/>
    <w:rsid w:val="0097473E"/>
    <w:rsid w:val="00974A8C"/>
    <w:rsid w:val="00974D6A"/>
    <w:rsid w:val="00974F34"/>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EA3"/>
    <w:rsid w:val="009A6FDD"/>
    <w:rsid w:val="009A70BD"/>
    <w:rsid w:val="009A7260"/>
    <w:rsid w:val="009A73F5"/>
    <w:rsid w:val="009A7D49"/>
    <w:rsid w:val="009B03B0"/>
    <w:rsid w:val="009B04E1"/>
    <w:rsid w:val="009B0676"/>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AA"/>
    <w:rsid w:val="009E0B44"/>
    <w:rsid w:val="009E0F3F"/>
    <w:rsid w:val="009E12DE"/>
    <w:rsid w:val="009E17BE"/>
    <w:rsid w:val="009E2582"/>
    <w:rsid w:val="009E25CD"/>
    <w:rsid w:val="009E26D4"/>
    <w:rsid w:val="009E2E39"/>
    <w:rsid w:val="009E3FEA"/>
    <w:rsid w:val="009E417A"/>
    <w:rsid w:val="009E4242"/>
    <w:rsid w:val="009E4537"/>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54F"/>
    <w:rsid w:val="009F2BED"/>
    <w:rsid w:val="009F2DB5"/>
    <w:rsid w:val="009F2E6B"/>
    <w:rsid w:val="009F3834"/>
    <w:rsid w:val="009F3B62"/>
    <w:rsid w:val="009F4035"/>
    <w:rsid w:val="009F42D4"/>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10BF"/>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0D6"/>
    <w:rsid w:val="00A4234B"/>
    <w:rsid w:val="00A42546"/>
    <w:rsid w:val="00A42CCA"/>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12BC"/>
    <w:rsid w:val="00A718A2"/>
    <w:rsid w:val="00A72B66"/>
    <w:rsid w:val="00A73578"/>
    <w:rsid w:val="00A73E0A"/>
    <w:rsid w:val="00A744BE"/>
    <w:rsid w:val="00A7486A"/>
    <w:rsid w:val="00A74AE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D82"/>
    <w:rsid w:val="00A858D2"/>
    <w:rsid w:val="00A86446"/>
    <w:rsid w:val="00A86BD1"/>
    <w:rsid w:val="00A86BD9"/>
    <w:rsid w:val="00A8764A"/>
    <w:rsid w:val="00A878D6"/>
    <w:rsid w:val="00A879B9"/>
    <w:rsid w:val="00A90AC1"/>
    <w:rsid w:val="00A90F8D"/>
    <w:rsid w:val="00A91578"/>
    <w:rsid w:val="00A91711"/>
    <w:rsid w:val="00A9180F"/>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96B"/>
    <w:rsid w:val="00AF2CD4"/>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281"/>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765"/>
    <w:rsid w:val="00B127F3"/>
    <w:rsid w:val="00B12B02"/>
    <w:rsid w:val="00B12E7D"/>
    <w:rsid w:val="00B1413F"/>
    <w:rsid w:val="00B1435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0FB"/>
    <w:rsid w:val="00B265E3"/>
    <w:rsid w:val="00B268F7"/>
    <w:rsid w:val="00B26A34"/>
    <w:rsid w:val="00B2767A"/>
    <w:rsid w:val="00B276AF"/>
    <w:rsid w:val="00B302BD"/>
    <w:rsid w:val="00B30A53"/>
    <w:rsid w:val="00B30BEB"/>
    <w:rsid w:val="00B30F3B"/>
    <w:rsid w:val="00B3117B"/>
    <w:rsid w:val="00B31675"/>
    <w:rsid w:val="00B3184B"/>
    <w:rsid w:val="00B3259C"/>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591A"/>
    <w:rsid w:val="00B45C94"/>
    <w:rsid w:val="00B46035"/>
    <w:rsid w:val="00B46134"/>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A2D"/>
    <w:rsid w:val="00B915C7"/>
    <w:rsid w:val="00B91C62"/>
    <w:rsid w:val="00B91DF1"/>
    <w:rsid w:val="00B9232D"/>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30CC"/>
    <w:rsid w:val="00BB3654"/>
    <w:rsid w:val="00BB3A0A"/>
    <w:rsid w:val="00BB49CF"/>
    <w:rsid w:val="00BB4EB0"/>
    <w:rsid w:val="00BB4FC7"/>
    <w:rsid w:val="00BB54AB"/>
    <w:rsid w:val="00BB625B"/>
    <w:rsid w:val="00BB68A0"/>
    <w:rsid w:val="00BB6A55"/>
    <w:rsid w:val="00BB6B92"/>
    <w:rsid w:val="00BB6C87"/>
    <w:rsid w:val="00BB6DBE"/>
    <w:rsid w:val="00BB6DDC"/>
    <w:rsid w:val="00BB71C0"/>
    <w:rsid w:val="00BB7A00"/>
    <w:rsid w:val="00BB7F3B"/>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5B4C"/>
    <w:rsid w:val="00C16041"/>
    <w:rsid w:val="00C160A3"/>
    <w:rsid w:val="00C1623C"/>
    <w:rsid w:val="00C16C70"/>
    <w:rsid w:val="00C16F41"/>
    <w:rsid w:val="00C171C3"/>
    <w:rsid w:val="00C176AF"/>
    <w:rsid w:val="00C179A4"/>
    <w:rsid w:val="00C17A9F"/>
    <w:rsid w:val="00C17C4D"/>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23B9"/>
    <w:rsid w:val="00C52A69"/>
    <w:rsid w:val="00C530B3"/>
    <w:rsid w:val="00C53C8B"/>
    <w:rsid w:val="00C54304"/>
    <w:rsid w:val="00C543C9"/>
    <w:rsid w:val="00C54EBD"/>
    <w:rsid w:val="00C55051"/>
    <w:rsid w:val="00C55E93"/>
    <w:rsid w:val="00C56183"/>
    <w:rsid w:val="00C5637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26C"/>
    <w:rsid w:val="00CE53C0"/>
    <w:rsid w:val="00CE540B"/>
    <w:rsid w:val="00CE5B90"/>
    <w:rsid w:val="00CE6005"/>
    <w:rsid w:val="00CE636F"/>
    <w:rsid w:val="00CE6C3C"/>
    <w:rsid w:val="00CE6EC9"/>
    <w:rsid w:val="00CE71F3"/>
    <w:rsid w:val="00CE725B"/>
    <w:rsid w:val="00CE7291"/>
    <w:rsid w:val="00CE76D8"/>
    <w:rsid w:val="00CF0D4D"/>
    <w:rsid w:val="00CF0F5B"/>
    <w:rsid w:val="00CF12AF"/>
    <w:rsid w:val="00CF15DC"/>
    <w:rsid w:val="00CF2CB6"/>
    <w:rsid w:val="00CF2CBC"/>
    <w:rsid w:val="00CF2E7F"/>
    <w:rsid w:val="00CF353F"/>
    <w:rsid w:val="00CF3D60"/>
    <w:rsid w:val="00CF3EA9"/>
    <w:rsid w:val="00CF51C4"/>
    <w:rsid w:val="00CF5FCE"/>
    <w:rsid w:val="00CF6271"/>
    <w:rsid w:val="00CF64C9"/>
    <w:rsid w:val="00CF672A"/>
    <w:rsid w:val="00CF6C57"/>
    <w:rsid w:val="00CF75F9"/>
    <w:rsid w:val="00CF76C8"/>
    <w:rsid w:val="00CF7C40"/>
    <w:rsid w:val="00CF7E37"/>
    <w:rsid w:val="00D00C4C"/>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6AA6"/>
    <w:rsid w:val="00D56AC4"/>
    <w:rsid w:val="00D57176"/>
    <w:rsid w:val="00D578E4"/>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DDA"/>
    <w:rsid w:val="00D73E31"/>
    <w:rsid w:val="00D7473F"/>
    <w:rsid w:val="00D747CB"/>
    <w:rsid w:val="00D74BC5"/>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55D"/>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ED1"/>
    <w:rsid w:val="00DC524B"/>
    <w:rsid w:val="00DC62A5"/>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23C"/>
    <w:rsid w:val="00DD32CE"/>
    <w:rsid w:val="00DD377C"/>
    <w:rsid w:val="00DD3BD1"/>
    <w:rsid w:val="00DD3F82"/>
    <w:rsid w:val="00DD463A"/>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662"/>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6E5"/>
    <w:rsid w:val="00E4707F"/>
    <w:rsid w:val="00E47378"/>
    <w:rsid w:val="00E473FA"/>
    <w:rsid w:val="00E474A9"/>
    <w:rsid w:val="00E47CD1"/>
    <w:rsid w:val="00E51894"/>
    <w:rsid w:val="00E51AA2"/>
    <w:rsid w:val="00E51E22"/>
    <w:rsid w:val="00E51FF0"/>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335B"/>
    <w:rsid w:val="00E636D0"/>
    <w:rsid w:val="00E6557A"/>
    <w:rsid w:val="00E65E7A"/>
    <w:rsid w:val="00E661F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1FE7"/>
    <w:rsid w:val="00EC2000"/>
    <w:rsid w:val="00EC31B6"/>
    <w:rsid w:val="00EC36F1"/>
    <w:rsid w:val="00EC38B7"/>
    <w:rsid w:val="00EC3990"/>
    <w:rsid w:val="00EC4B79"/>
    <w:rsid w:val="00EC5073"/>
    <w:rsid w:val="00EC548D"/>
    <w:rsid w:val="00EC6777"/>
    <w:rsid w:val="00EC68D3"/>
    <w:rsid w:val="00EC68DC"/>
    <w:rsid w:val="00EC690F"/>
    <w:rsid w:val="00EC70AE"/>
    <w:rsid w:val="00EC7403"/>
    <w:rsid w:val="00EC7474"/>
    <w:rsid w:val="00EC7891"/>
    <w:rsid w:val="00ED034D"/>
    <w:rsid w:val="00ED03B0"/>
    <w:rsid w:val="00ED0760"/>
    <w:rsid w:val="00ED0794"/>
    <w:rsid w:val="00ED081C"/>
    <w:rsid w:val="00ED09AC"/>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F080F"/>
    <w:rsid w:val="00EF0F1A"/>
    <w:rsid w:val="00EF1120"/>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47B"/>
    <w:rsid w:val="00F10792"/>
    <w:rsid w:val="00F10BA6"/>
    <w:rsid w:val="00F11079"/>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D86"/>
    <w:rsid w:val="00F32533"/>
    <w:rsid w:val="00F32CFB"/>
    <w:rsid w:val="00F32DC1"/>
    <w:rsid w:val="00F333B1"/>
    <w:rsid w:val="00F334B5"/>
    <w:rsid w:val="00F33645"/>
    <w:rsid w:val="00F337D1"/>
    <w:rsid w:val="00F3383C"/>
    <w:rsid w:val="00F34451"/>
    <w:rsid w:val="00F34C4C"/>
    <w:rsid w:val="00F34D30"/>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5CD"/>
    <w:rsid w:val="00F527F5"/>
    <w:rsid w:val="00F53765"/>
    <w:rsid w:val="00F54281"/>
    <w:rsid w:val="00F545ED"/>
    <w:rsid w:val="00F54689"/>
    <w:rsid w:val="00F54781"/>
    <w:rsid w:val="00F54FAD"/>
    <w:rsid w:val="00F5577A"/>
    <w:rsid w:val="00F56415"/>
    <w:rsid w:val="00F565F5"/>
    <w:rsid w:val="00F5678D"/>
    <w:rsid w:val="00F569D3"/>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4F"/>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FDF"/>
    <w:rsid w:val="00FB1131"/>
    <w:rsid w:val="00FB12EB"/>
    <w:rsid w:val="00FB160F"/>
    <w:rsid w:val="00FB18CC"/>
    <w:rsid w:val="00FB1B2D"/>
    <w:rsid w:val="00FB1DE4"/>
    <w:rsid w:val="00FB1E5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6DC"/>
    <w:rsid w:val="00FE6D96"/>
    <w:rsid w:val="00FE6DF2"/>
    <w:rsid w:val="00FE6E50"/>
    <w:rsid w:val="00FF076A"/>
    <w:rsid w:val="00FF08C7"/>
    <w:rsid w:val="00FF0970"/>
    <w:rsid w:val="00FF0E4D"/>
    <w:rsid w:val="00FF12F0"/>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9D116DD"/>
  <w14:defaultImageDpi w14:val="96"/>
  <w15:docId w15:val="{A8709C92-D0D4-4C46-8C37-895C12DD3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spacing w:before="240" w:after="60"/>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sz w:val="24"/>
      <w:szCs w:val="24"/>
    </w:rPr>
  </w:style>
  <w:style w:type="character" w:customStyle="1" w:styleId="Heading8Char">
    <w:name w:val="Heading 8 Char"/>
    <w:link w:val="Heading8"/>
    <w:uiPriority w:val="99"/>
    <w:locked/>
    <w:rsid w:val="00693EAB"/>
    <w:rPr>
      <w:rFonts w:ascii="Arial" w:hAnsi="Arial" w:cs="Arial"/>
      <w:bCs/>
      <w:i/>
      <w:iCs/>
      <w:color w:val="000000"/>
      <w:sz w:val="24"/>
      <w:szCs w:val="24"/>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11"/>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11"/>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12"/>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12"/>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12"/>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12"/>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12"/>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www.recoverytrial.ne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recoverytrial.net" TargetMode="External"/><Relationship Id="rId17"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hyperlink" Target="https://www.fda.gov/downloads/RegulatoryInformation/Guidances/ucm125125.pdf"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fda.gov/downloads/Drugs/GuidanceComplianceRegulatoryInformation/Guidances/UCM269919.pdf" TargetMode="Externa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7"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5E2669B6709B49A7BC9BFD00683BF5" ma:contentTypeVersion="10" ma:contentTypeDescription="Create a new document." ma:contentTypeScope="" ma:versionID="c19e9d02a61ec18de3fdface792727d8">
  <xsd:schema xmlns:xsd="http://www.w3.org/2001/XMLSchema" xmlns:xs="http://www.w3.org/2001/XMLSchema" xmlns:p="http://schemas.microsoft.com/office/2006/metadata/properties" xmlns:ns3="f2bcef97-bcb3-419d-997e-50c97f09b92d" targetNamespace="http://schemas.microsoft.com/office/2006/metadata/properties" ma:root="true" ma:fieldsID="726ccaeab0ae3c899d417c547f73c44e" ns3:_="">
    <xsd:import namespace="f2bcef97-bcb3-419d-997e-50c97f09b92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cef97-bcb3-419d-997e-50c97f09b9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1208E-4CEB-4A5E-8222-BCC1FEF3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cef97-bcb3-419d-997e-50c97f09b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C5FAB-BC83-4DEE-9F58-E44B9E5297A9}">
  <ds:schemaRefs>
    <ds:schemaRef ds:uri="http://schemas.openxmlformats.org/package/2006/metadata/core-properties"/>
    <ds:schemaRef ds:uri="f2bcef97-bcb3-419d-997e-50c97f09b92d"/>
    <ds:schemaRef ds:uri="http://schemas.microsoft.com/office/2006/metadata/properties"/>
    <ds:schemaRef ds:uri="http://purl.org/dc/dcmitype/"/>
    <ds:schemaRef ds:uri="http://purl.org/dc/elements/1.1/"/>
    <ds:schemaRef ds:uri="http://schemas.microsoft.com/office/2006/documentManagement/typ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5.xml><?xml version="1.0" encoding="utf-8"?>
<ds:datastoreItem xmlns:ds="http://schemas.openxmlformats.org/officeDocument/2006/customXml" ds:itemID="{CF857AC5-6F9F-4507-852C-2ABF2901C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16706</Words>
  <Characters>95225</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1</cp:revision>
  <cp:lastPrinted>2020-09-18T11:35:00Z</cp:lastPrinted>
  <dcterms:created xsi:type="dcterms:W3CDTF">2020-10-26T13:03:00Z</dcterms:created>
  <dcterms:modified xsi:type="dcterms:W3CDTF">2020-10-26T13:06:00Z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0x010100AB5E2669B6709B49A7BC9BFD00683BF5</vt:lpwstr>
  </property>
</Properties>
</file>